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4B976" w14:textId="77777777" w:rsidR="000D7D4B" w:rsidRDefault="000D7D4B" w:rsidP="003D09AF">
      <w:pPr>
        <w:spacing w:after="0"/>
      </w:pPr>
    </w:p>
    <w:p w14:paraId="5C3D2839" w14:textId="77777777" w:rsidR="00955127" w:rsidRDefault="00955127" w:rsidP="00955127">
      <w:pPr>
        <w:spacing w:after="0"/>
        <w:jc w:val="center"/>
        <w:rPr>
          <w:rFonts w:ascii="Times New Roman" w:hAnsi="Times New Roman" w:cs="Times New Roman"/>
          <w:sz w:val="72"/>
          <w:szCs w:val="72"/>
        </w:rPr>
      </w:pPr>
    </w:p>
    <w:p w14:paraId="313CEB46" w14:textId="77777777" w:rsidR="00955127" w:rsidRDefault="00955127" w:rsidP="00955127">
      <w:pPr>
        <w:spacing w:after="0"/>
        <w:jc w:val="center"/>
        <w:rPr>
          <w:rFonts w:ascii="Times New Roman" w:hAnsi="Times New Roman" w:cs="Times New Roman"/>
          <w:sz w:val="72"/>
          <w:szCs w:val="72"/>
        </w:rPr>
      </w:pPr>
    </w:p>
    <w:p w14:paraId="091AAABC" w14:textId="77777777" w:rsidR="00955127" w:rsidRDefault="00955127" w:rsidP="00955127">
      <w:pPr>
        <w:spacing w:after="0"/>
        <w:jc w:val="center"/>
        <w:rPr>
          <w:rFonts w:ascii="Times New Roman" w:hAnsi="Times New Roman" w:cs="Times New Roman"/>
          <w:sz w:val="72"/>
          <w:szCs w:val="72"/>
        </w:rPr>
      </w:pPr>
    </w:p>
    <w:p w14:paraId="5F149AA7" w14:textId="77777777" w:rsidR="00955127" w:rsidRDefault="00955127" w:rsidP="00955127">
      <w:pPr>
        <w:spacing w:after="0"/>
        <w:jc w:val="center"/>
        <w:rPr>
          <w:rFonts w:ascii="Times New Roman" w:hAnsi="Times New Roman" w:cs="Times New Roman"/>
          <w:sz w:val="72"/>
          <w:szCs w:val="72"/>
        </w:rPr>
      </w:pPr>
    </w:p>
    <w:p w14:paraId="347DE6E3" w14:textId="77777777" w:rsidR="00955127" w:rsidRDefault="00955127" w:rsidP="00955127">
      <w:pPr>
        <w:spacing w:after="0"/>
        <w:jc w:val="center"/>
        <w:rPr>
          <w:rFonts w:ascii="Times New Roman" w:hAnsi="Times New Roman" w:cs="Times New Roman"/>
          <w:sz w:val="72"/>
          <w:szCs w:val="72"/>
        </w:rPr>
      </w:pPr>
      <w:r>
        <w:rPr>
          <w:rFonts w:ascii="Times New Roman" w:hAnsi="Times New Roman" w:cs="Times New Roman"/>
          <w:sz w:val="72"/>
          <w:szCs w:val="72"/>
        </w:rPr>
        <w:t>Tool 1</w:t>
      </w:r>
    </w:p>
    <w:p w14:paraId="5D0F73B8" w14:textId="77777777" w:rsidR="00955127" w:rsidRDefault="00955127" w:rsidP="00955127">
      <w:pPr>
        <w:spacing w:after="0"/>
        <w:jc w:val="center"/>
        <w:rPr>
          <w:rFonts w:ascii="Times New Roman" w:hAnsi="Times New Roman" w:cs="Times New Roman"/>
          <w:sz w:val="72"/>
          <w:szCs w:val="72"/>
        </w:rPr>
      </w:pPr>
      <w:r>
        <w:rPr>
          <w:rFonts w:ascii="Times New Roman" w:hAnsi="Times New Roman" w:cs="Times New Roman"/>
          <w:sz w:val="72"/>
          <w:szCs w:val="72"/>
        </w:rPr>
        <w:t>Mathematics Content</w:t>
      </w:r>
    </w:p>
    <w:p w14:paraId="34D75135" w14:textId="77777777" w:rsidR="00955127" w:rsidRDefault="00955127" w:rsidP="00955127">
      <w:pPr>
        <w:spacing w:after="0"/>
        <w:jc w:val="center"/>
        <w:rPr>
          <w:rFonts w:ascii="Times New Roman" w:hAnsi="Times New Roman" w:cs="Times New Roman"/>
          <w:sz w:val="72"/>
          <w:szCs w:val="72"/>
        </w:rPr>
      </w:pPr>
      <w:r>
        <w:rPr>
          <w:rFonts w:ascii="Times New Roman" w:hAnsi="Times New Roman" w:cs="Times New Roman"/>
          <w:sz w:val="72"/>
          <w:szCs w:val="72"/>
        </w:rPr>
        <w:t>Grades 6-8</w:t>
      </w:r>
    </w:p>
    <w:p w14:paraId="43531F4B" w14:textId="77777777" w:rsidR="00C31A97" w:rsidRDefault="00955127" w:rsidP="00315319">
      <w:pPr>
        <w:rPr>
          <w:rFonts w:ascii="Times New Roman" w:hAnsi="Times New Roman" w:cs="Times New Roman"/>
          <w:sz w:val="28"/>
          <w:szCs w:val="28"/>
        </w:rPr>
        <w:sectPr w:rsidR="00C31A97" w:rsidSect="00955127">
          <w:footerReference w:type="default" r:id="rId12"/>
          <w:pgSz w:w="12240" w:h="15840"/>
          <w:pgMar w:top="1440" w:right="1440" w:bottom="1440" w:left="1440" w:header="720" w:footer="720" w:gutter="0"/>
          <w:cols w:space="720"/>
          <w:docGrid w:linePitch="360"/>
        </w:sectPr>
      </w:pPr>
      <w:r>
        <w:rPr>
          <w:rFonts w:ascii="Times New Roman" w:hAnsi="Times New Roman" w:cs="Times New Roman"/>
          <w:sz w:val="28"/>
          <w:szCs w:val="28"/>
        </w:rPr>
        <w:br w:type="page"/>
      </w:r>
    </w:p>
    <w:tbl>
      <w:tblPr>
        <w:tblpPr w:leftFromText="180" w:rightFromText="180" w:vertAnchor="text" w:horzAnchor="margin" w:tblpXSpec="center" w:tblpY="-313"/>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18"/>
        <w:gridCol w:w="720"/>
        <w:gridCol w:w="810"/>
        <w:gridCol w:w="858"/>
        <w:gridCol w:w="2517"/>
        <w:gridCol w:w="45"/>
        <w:gridCol w:w="720"/>
        <w:gridCol w:w="720"/>
        <w:gridCol w:w="864"/>
        <w:gridCol w:w="2736"/>
        <w:gridCol w:w="720"/>
        <w:gridCol w:w="900"/>
        <w:gridCol w:w="900"/>
      </w:tblGrid>
      <w:tr w:rsidR="00955127" w:rsidRPr="003A3511" w14:paraId="5F7265E8" w14:textId="77777777" w:rsidTr="003A3511">
        <w:trPr>
          <w:trHeight w:val="347"/>
        </w:trPr>
        <w:tc>
          <w:tcPr>
            <w:tcW w:w="15228" w:type="dxa"/>
            <w:gridSpan w:val="13"/>
          </w:tcPr>
          <w:p w14:paraId="66E44D32"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lastRenderedPageBreak/>
              <w:t>CCSS</w:t>
            </w:r>
            <w:r w:rsidR="00D010F0">
              <w:rPr>
                <w:rFonts w:ascii="Times New Roman" w:hAnsi="Times New Roman" w:cs="Times New Roman"/>
                <w:b/>
              </w:rPr>
              <w:t>M</w:t>
            </w:r>
            <w:r w:rsidRPr="003A3511">
              <w:rPr>
                <w:rFonts w:ascii="Times New Roman" w:hAnsi="Times New Roman" w:cs="Times New Roman"/>
                <w:b/>
              </w:rPr>
              <w:t xml:space="preserve"> Curriculum Analysis Tool 1—</w:t>
            </w:r>
            <w:r w:rsidR="00213337">
              <w:rPr>
                <w:rFonts w:ascii="Times New Roman" w:hAnsi="Times New Roman" w:cs="Times New Roman"/>
                <w:b/>
              </w:rPr>
              <w:t xml:space="preserve"> Ratios and Proportional Relationships </w:t>
            </w:r>
            <w:r w:rsidR="00213337" w:rsidRPr="003A3511">
              <w:rPr>
                <w:rFonts w:ascii="Times New Roman" w:hAnsi="Times New Roman" w:cs="Times New Roman"/>
                <w:b/>
              </w:rPr>
              <w:t>for Grades 6-8</w:t>
            </w:r>
          </w:p>
        </w:tc>
      </w:tr>
      <w:tr w:rsidR="00955127" w:rsidRPr="003A3511" w14:paraId="64F02C82" w14:textId="77777777" w:rsidTr="003A3511">
        <w:trPr>
          <w:trHeight w:val="347"/>
        </w:trPr>
        <w:tc>
          <w:tcPr>
            <w:tcW w:w="15228" w:type="dxa"/>
            <w:gridSpan w:val="13"/>
          </w:tcPr>
          <w:p w14:paraId="42BC60F4" w14:textId="77777777" w:rsidR="00315319" w:rsidRPr="003A3511" w:rsidRDefault="00315319" w:rsidP="003A3511">
            <w:pPr>
              <w:spacing w:after="0" w:line="240" w:lineRule="auto"/>
              <w:rPr>
                <w:rFonts w:ascii="Times New Roman" w:hAnsi="Times New Roman" w:cs="Times New Roman"/>
                <w:b/>
              </w:rPr>
            </w:pPr>
          </w:p>
          <w:p w14:paraId="4FE04B27" w14:textId="77777777" w:rsidR="00955127" w:rsidRPr="003A3511" w:rsidRDefault="00955127" w:rsidP="003A3511">
            <w:pPr>
              <w:spacing w:after="0" w:line="240" w:lineRule="auto"/>
              <w:rPr>
                <w:rFonts w:ascii="Times New Roman" w:hAnsi="Times New Roman" w:cs="Times New Roman"/>
                <w:b/>
              </w:rPr>
            </w:pPr>
            <w:r w:rsidRPr="003A3511">
              <w:rPr>
                <w:rFonts w:ascii="Times New Roman" w:hAnsi="Times New Roman" w:cs="Times New Roman"/>
                <w:b/>
              </w:rPr>
              <w:t>Name of Reviewer _______________________ School/District _______________________</w:t>
            </w:r>
            <w:r w:rsidR="003A3511">
              <w:rPr>
                <w:rFonts w:ascii="Times New Roman" w:hAnsi="Times New Roman" w:cs="Times New Roman"/>
                <w:b/>
              </w:rPr>
              <w:t>____________</w:t>
            </w:r>
            <w:r w:rsidRPr="003A3511">
              <w:rPr>
                <w:rFonts w:ascii="Times New Roman" w:hAnsi="Times New Roman" w:cs="Times New Roman"/>
                <w:b/>
              </w:rPr>
              <w:t>___________________________Date ________________</w:t>
            </w:r>
          </w:p>
          <w:p w14:paraId="6AB00130" w14:textId="77777777" w:rsidR="00955127" w:rsidRPr="003A3511" w:rsidRDefault="00955127" w:rsidP="003A3511">
            <w:pPr>
              <w:spacing w:after="0" w:line="240" w:lineRule="auto"/>
              <w:rPr>
                <w:rFonts w:ascii="Times New Roman" w:hAnsi="Times New Roman" w:cs="Times New Roman"/>
                <w:b/>
              </w:rPr>
            </w:pPr>
          </w:p>
          <w:p w14:paraId="7D2A8F76" w14:textId="77777777" w:rsidR="00955127" w:rsidRPr="003A3511" w:rsidRDefault="00955127" w:rsidP="003A3511">
            <w:pPr>
              <w:spacing w:after="0" w:line="240" w:lineRule="auto"/>
              <w:rPr>
                <w:rFonts w:ascii="Times New Roman" w:hAnsi="Times New Roman" w:cs="Times New Roman"/>
                <w:b/>
              </w:rPr>
            </w:pPr>
            <w:r w:rsidRPr="003A3511">
              <w:rPr>
                <w:rFonts w:ascii="Times New Roman" w:hAnsi="Times New Roman" w:cs="Times New Roman"/>
                <w:b/>
              </w:rPr>
              <w:t>Name of Curriculum Materials__________________________</w:t>
            </w:r>
            <w:r w:rsidR="003A3511">
              <w:rPr>
                <w:rFonts w:ascii="Times New Roman" w:hAnsi="Times New Roman" w:cs="Times New Roman"/>
                <w:b/>
              </w:rPr>
              <w:t>___________</w:t>
            </w:r>
            <w:r w:rsidRPr="003A3511">
              <w:rPr>
                <w:rFonts w:ascii="Times New Roman" w:hAnsi="Times New Roman" w:cs="Times New Roman"/>
                <w:b/>
              </w:rPr>
              <w:t>______  Publication Date ______________________Grade Level(s) ______________</w:t>
            </w:r>
          </w:p>
          <w:p w14:paraId="64CE99D3" w14:textId="77777777" w:rsidR="00955127" w:rsidRPr="003A3511" w:rsidRDefault="00955127" w:rsidP="003A3511">
            <w:pPr>
              <w:spacing w:after="0" w:line="240" w:lineRule="auto"/>
              <w:rPr>
                <w:rFonts w:ascii="Times New Roman" w:hAnsi="Times New Roman" w:cs="Times New Roman"/>
                <w:b/>
              </w:rPr>
            </w:pPr>
          </w:p>
        </w:tc>
      </w:tr>
      <w:tr w:rsidR="00955127" w:rsidRPr="003A3511" w14:paraId="5D34D088" w14:textId="77777777" w:rsidTr="003A3511">
        <w:trPr>
          <w:trHeight w:val="347"/>
        </w:trPr>
        <w:tc>
          <w:tcPr>
            <w:tcW w:w="7623" w:type="dxa"/>
            <w:gridSpan w:val="5"/>
          </w:tcPr>
          <w:p w14:paraId="6CE876E7" w14:textId="77777777" w:rsidR="00955127" w:rsidRPr="003A3511" w:rsidRDefault="00955127" w:rsidP="003A3511">
            <w:pPr>
              <w:spacing w:after="0" w:line="240" w:lineRule="auto"/>
              <w:rPr>
                <w:rFonts w:ascii="Times New Roman" w:hAnsi="Times New Roman" w:cs="Times New Roman"/>
                <w:b/>
                <w:sz w:val="18"/>
                <w:szCs w:val="18"/>
              </w:rPr>
            </w:pPr>
            <w:r w:rsidRPr="003A3511">
              <w:rPr>
                <w:rFonts w:ascii="Times New Roman" w:hAnsi="Times New Roman" w:cs="Times New Roman"/>
                <w:b/>
                <w:sz w:val="18"/>
                <w:szCs w:val="18"/>
              </w:rPr>
              <w:t>Content Coverage Rubric</w:t>
            </w:r>
            <w:r w:rsidR="00686349">
              <w:rPr>
                <w:rFonts w:ascii="Times New Roman" w:hAnsi="Times New Roman" w:cs="Times New Roman"/>
                <w:b/>
                <w:sz w:val="18"/>
                <w:szCs w:val="18"/>
              </w:rPr>
              <w:t xml:space="preserve"> </w:t>
            </w:r>
            <w:r w:rsidR="00F95B57">
              <w:rPr>
                <w:rFonts w:ascii="Times New Roman" w:hAnsi="Times New Roman" w:cs="Times New Roman"/>
                <w:b/>
                <w:sz w:val="18"/>
                <w:szCs w:val="18"/>
              </w:rPr>
              <w:t>(Cont)</w:t>
            </w:r>
            <w:r w:rsidRPr="003A3511">
              <w:rPr>
                <w:rFonts w:ascii="Times New Roman" w:hAnsi="Times New Roman" w:cs="Times New Roman"/>
                <w:b/>
                <w:sz w:val="18"/>
                <w:szCs w:val="18"/>
              </w:rPr>
              <w:t>:</w:t>
            </w:r>
          </w:p>
          <w:p w14:paraId="2D26698A"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Not Found (N) -The mathematics content was not found.</w:t>
            </w:r>
          </w:p>
          <w:p w14:paraId="35ABA315"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Low (L) -</w:t>
            </w:r>
            <w:r w:rsidRPr="003A3511" w:rsidDel="00C352E2">
              <w:rPr>
                <w:rFonts w:ascii="Times New Roman" w:hAnsi="Times New Roman" w:cs="Times New Roman"/>
                <w:sz w:val="18"/>
                <w:szCs w:val="18"/>
              </w:rPr>
              <w:t xml:space="preserve"> </w:t>
            </w:r>
            <w:r w:rsidRPr="003A3511">
              <w:rPr>
                <w:rFonts w:ascii="Times New Roman" w:hAnsi="Times New Roman" w:cs="Times New Roman"/>
                <w:sz w:val="18"/>
                <w:szCs w:val="18"/>
              </w:rPr>
              <w:t xml:space="preserve">Major gaps in the mathematics content were found. </w:t>
            </w:r>
          </w:p>
          <w:p w14:paraId="149C2F34"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Marginal (M) - Gaps in the content, as described in the Standards, were found and these gaps may not be easily filled.</w:t>
            </w:r>
          </w:p>
          <w:p w14:paraId="46CB97CF"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Acceptable (A) - Few gaps in the content, as described in the Standards, were found and these gaps may be easily filled.</w:t>
            </w:r>
          </w:p>
          <w:p w14:paraId="0B8BC9B4" w14:textId="77777777" w:rsidR="00955127" w:rsidRPr="003A3511" w:rsidRDefault="00955127" w:rsidP="003A3511">
            <w:pPr>
              <w:spacing w:after="0" w:line="240" w:lineRule="auto"/>
              <w:rPr>
                <w:rFonts w:ascii="Times New Roman" w:hAnsi="Times New Roman" w:cs="Times New Roman"/>
                <w:b/>
              </w:rPr>
            </w:pPr>
            <w:r w:rsidRPr="003A3511">
              <w:rPr>
                <w:rFonts w:ascii="Times New Roman" w:hAnsi="Times New Roman" w:cs="Times New Roman"/>
                <w:sz w:val="18"/>
                <w:szCs w:val="18"/>
              </w:rPr>
              <w:t>High (H) - The content was fully formed as described in the Standards.</w:t>
            </w:r>
          </w:p>
        </w:tc>
        <w:tc>
          <w:tcPr>
            <w:tcW w:w="7605" w:type="dxa"/>
            <w:gridSpan w:val="8"/>
          </w:tcPr>
          <w:p w14:paraId="0CC5A847" w14:textId="77777777" w:rsidR="00955127" w:rsidRPr="003A3511" w:rsidRDefault="00955127" w:rsidP="003A3511">
            <w:pPr>
              <w:spacing w:after="0" w:line="240" w:lineRule="auto"/>
              <w:rPr>
                <w:rFonts w:ascii="Times New Roman" w:hAnsi="Times New Roman" w:cs="Times New Roman"/>
                <w:b/>
                <w:sz w:val="18"/>
                <w:szCs w:val="18"/>
              </w:rPr>
            </w:pPr>
            <w:r w:rsidRPr="003A3511">
              <w:rPr>
                <w:rFonts w:ascii="Times New Roman" w:hAnsi="Times New Roman" w:cs="Times New Roman"/>
                <w:b/>
                <w:sz w:val="18"/>
                <w:szCs w:val="18"/>
              </w:rPr>
              <w:t>Balance of Mathematical Understanding and Procedural Skills Rubric</w:t>
            </w:r>
            <w:r w:rsidR="00F95B57">
              <w:rPr>
                <w:rFonts w:ascii="Times New Roman" w:hAnsi="Times New Roman" w:cs="Times New Roman"/>
                <w:b/>
                <w:sz w:val="18"/>
                <w:szCs w:val="18"/>
              </w:rPr>
              <w:t xml:space="preserve"> (Bal)</w:t>
            </w:r>
            <w:r w:rsidRPr="003A3511">
              <w:rPr>
                <w:rFonts w:ascii="Times New Roman" w:hAnsi="Times New Roman" w:cs="Times New Roman"/>
                <w:b/>
                <w:sz w:val="18"/>
                <w:szCs w:val="18"/>
              </w:rPr>
              <w:t>:</w:t>
            </w:r>
          </w:p>
          <w:p w14:paraId="15D573E0" w14:textId="77777777" w:rsidR="00955127" w:rsidRPr="003A3511" w:rsidRDefault="00955127" w:rsidP="003A3511">
            <w:pPr>
              <w:spacing w:after="0" w:line="240" w:lineRule="auto"/>
              <w:ind w:left="171" w:hanging="180"/>
              <w:rPr>
                <w:rFonts w:ascii="Times New Roman" w:hAnsi="Times New Roman" w:cs="Times New Roman"/>
                <w:sz w:val="18"/>
                <w:szCs w:val="18"/>
              </w:rPr>
            </w:pPr>
            <w:r w:rsidRPr="003A3511">
              <w:rPr>
                <w:rFonts w:ascii="Times New Roman" w:hAnsi="Times New Roman" w:cs="Times New Roman"/>
                <w:sz w:val="18"/>
                <w:szCs w:val="18"/>
              </w:rPr>
              <w:t xml:space="preserve">Not Found (N) -The content was not found. </w:t>
            </w:r>
          </w:p>
          <w:p w14:paraId="38CB282D" w14:textId="77777777" w:rsidR="00955127" w:rsidRPr="003A3511" w:rsidRDefault="00955127" w:rsidP="003A3511">
            <w:pPr>
              <w:spacing w:after="0" w:line="240" w:lineRule="auto"/>
              <w:ind w:left="171" w:hanging="180"/>
              <w:rPr>
                <w:rFonts w:ascii="Times New Roman" w:hAnsi="Times New Roman" w:cs="Times New Roman"/>
                <w:sz w:val="18"/>
                <w:szCs w:val="18"/>
              </w:rPr>
            </w:pPr>
            <w:r w:rsidRPr="003A3511">
              <w:rPr>
                <w:rFonts w:ascii="Times New Roman" w:hAnsi="Times New Roman" w:cs="Times New Roman"/>
                <w:sz w:val="18"/>
                <w:szCs w:val="18"/>
              </w:rPr>
              <w:t>Low (</w:t>
            </w:r>
            <w:proofErr w:type="gramStart"/>
            <w:r w:rsidRPr="003A3511">
              <w:rPr>
                <w:rFonts w:ascii="Times New Roman" w:hAnsi="Times New Roman" w:cs="Times New Roman"/>
                <w:sz w:val="18"/>
                <w:szCs w:val="18"/>
              </w:rPr>
              <w:t>L )</w:t>
            </w:r>
            <w:proofErr w:type="gramEnd"/>
            <w:r w:rsidRPr="003A3511">
              <w:rPr>
                <w:rFonts w:ascii="Times New Roman" w:hAnsi="Times New Roman" w:cs="Times New Roman"/>
                <w:sz w:val="18"/>
                <w:szCs w:val="18"/>
              </w:rPr>
              <w:t>- The content was not developed or developed superficially.</w:t>
            </w:r>
          </w:p>
          <w:p w14:paraId="64D10AFB" w14:textId="77777777" w:rsidR="00955127" w:rsidRPr="003A3511" w:rsidRDefault="00955127" w:rsidP="003A3511">
            <w:pPr>
              <w:spacing w:after="0" w:line="240" w:lineRule="auto"/>
              <w:ind w:left="171" w:hanging="180"/>
              <w:rPr>
                <w:rFonts w:ascii="Times New Roman" w:hAnsi="Times New Roman" w:cs="Times New Roman"/>
                <w:sz w:val="18"/>
                <w:szCs w:val="18"/>
              </w:rPr>
            </w:pPr>
            <w:r w:rsidRPr="003A3511">
              <w:rPr>
                <w:rFonts w:ascii="Times New Roman" w:hAnsi="Times New Roman" w:cs="Times New Roman"/>
                <w:sz w:val="18"/>
                <w:szCs w:val="18"/>
              </w:rPr>
              <w:t>Marginal (M) - The content was found and focused primarily on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 xml:space="preserve"> and minimally on mathematical understanding, or ignored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w:t>
            </w:r>
          </w:p>
          <w:p w14:paraId="429F27B5" w14:textId="77777777" w:rsidR="00955127" w:rsidRPr="003A3511" w:rsidRDefault="00955127" w:rsidP="003A3511">
            <w:pPr>
              <w:spacing w:after="0" w:line="240" w:lineRule="auto"/>
              <w:ind w:left="171" w:hanging="180"/>
              <w:rPr>
                <w:rFonts w:ascii="Times New Roman" w:hAnsi="Times New Roman" w:cs="Times New Roman"/>
                <w:sz w:val="18"/>
                <w:szCs w:val="18"/>
              </w:rPr>
            </w:pPr>
            <w:r w:rsidRPr="003A3511">
              <w:rPr>
                <w:rFonts w:ascii="Times New Roman" w:hAnsi="Times New Roman" w:cs="Times New Roman"/>
                <w:sz w:val="18"/>
                <w:szCs w:val="18"/>
              </w:rPr>
              <w:t>Acceptable (A)-The content was developed with a balance of mathematical understanding and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 xml:space="preserve"> consistent with the Standards, but the connections between the two were not developed.</w:t>
            </w:r>
          </w:p>
          <w:p w14:paraId="6EC33380" w14:textId="77777777" w:rsidR="00955127" w:rsidRPr="003A3511" w:rsidRDefault="00955127" w:rsidP="003A3511">
            <w:pPr>
              <w:spacing w:after="0" w:line="240" w:lineRule="auto"/>
              <w:ind w:left="171" w:hanging="180"/>
              <w:rPr>
                <w:rFonts w:ascii="Times New Roman" w:hAnsi="Times New Roman" w:cs="Times New Roman"/>
                <w:sz w:val="18"/>
                <w:szCs w:val="18"/>
              </w:rPr>
            </w:pPr>
            <w:r w:rsidRPr="003A3511">
              <w:rPr>
                <w:rFonts w:ascii="Times New Roman" w:hAnsi="Times New Roman" w:cs="Times New Roman"/>
                <w:sz w:val="18"/>
                <w:szCs w:val="18"/>
              </w:rPr>
              <w:t xml:space="preserve">High (H)-The content was developed with a balance of mathematical understanding and    </w:t>
            </w:r>
          </w:p>
          <w:p w14:paraId="519BB327" w14:textId="77777777" w:rsidR="00955127" w:rsidRPr="003A3511" w:rsidRDefault="00955127" w:rsidP="003A3511">
            <w:pPr>
              <w:spacing w:after="0" w:line="240" w:lineRule="auto"/>
              <w:ind w:left="171" w:hanging="180"/>
              <w:rPr>
                <w:rFonts w:ascii="Times New Roman" w:hAnsi="Times New Roman" w:cs="Times New Roman"/>
                <w:sz w:val="18"/>
                <w:szCs w:val="18"/>
              </w:rPr>
            </w:pPr>
            <w:r w:rsidRPr="003A3511">
              <w:rPr>
                <w:rFonts w:ascii="Times New Roman" w:hAnsi="Times New Roman" w:cs="Times New Roman"/>
                <w:sz w:val="18"/>
                <w:szCs w:val="18"/>
              </w:rPr>
              <w:t xml:space="preserve">    </w:t>
            </w:r>
            <w:proofErr w:type="gramStart"/>
            <w:r w:rsidRPr="003A3511">
              <w:rPr>
                <w:rFonts w:ascii="Times New Roman" w:hAnsi="Times New Roman" w:cs="Times New Roman"/>
                <w:sz w:val="18"/>
                <w:szCs w:val="18"/>
              </w:rPr>
              <w:t>procedural</w:t>
            </w:r>
            <w:proofErr w:type="gramEnd"/>
            <w:r w:rsidRPr="003A3511">
              <w:rPr>
                <w:rFonts w:ascii="Times New Roman" w:hAnsi="Times New Roman" w:cs="Times New Roman"/>
                <w:sz w:val="18"/>
                <w:szCs w:val="18"/>
              </w:rPr>
              <w:t xml:space="preserve"> skill</w:t>
            </w:r>
            <w:r w:rsidR="003F2430">
              <w:rPr>
                <w:rFonts w:ascii="Times New Roman" w:hAnsi="Times New Roman" w:cs="Times New Roman"/>
                <w:sz w:val="18"/>
                <w:szCs w:val="18"/>
              </w:rPr>
              <w:t>s</w:t>
            </w:r>
            <w:r w:rsidRPr="003A3511">
              <w:rPr>
                <w:rFonts w:ascii="Times New Roman" w:hAnsi="Times New Roman" w:cs="Times New Roman"/>
                <w:sz w:val="18"/>
                <w:szCs w:val="18"/>
              </w:rPr>
              <w:t xml:space="preserve"> consistent with the Standards, and the c</w:t>
            </w:r>
            <w:r w:rsidR="00B822D0">
              <w:rPr>
                <w:rFonts w:ascii="Times New Roman" w:hAnsi="Times New Roman" w:cs="Times New Roman"/>
                <w:sz w:val="18"/>
                <w:szCs w:val="18"/>
              </w:rPr>
              <w:t xml:space="preserve">onnections between the two were </w:t>
            </w:r>
            <w:r w:rsidRPr="003A3511">
              <w:rPr>
                <w:rFonts w:ascii="Times New Roman" w:hAnsi="Times New Roman" w:cs="Times New Roman"/>
                <w:sz w:val="18"/>
                <w:szCs w:val="18"/>
              </w:rPr>
              <w:t>developed.</w:t>
            </w:r>
          </w:p>
        </w:tc>
      </w:tr>
      <w:tr w:rsidR="00955127" w:rsidRPr="003A3511" w14:paraId="61575132" w14:textId="77777777" w:rsidTr="003A3511">
        <w:trPr>
          <w:trHeight w:val="380"/>
        </w:trPr>
        <w:tc>
          <w:tcPr>
            <w:tcW w:w="5106" w:type="dxa"/>
            <w:gridSpan w:val="4"/>
          </w:tcPr>
          <w:p w14:paraId="4E30EACA"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4866" w:type="dxa"/>
            <w:gridSpan w:val="5"/>
          </w:tcPr>
          <w:p w14:paraId="45AC2B1D"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7</w:t>
            </w:r>
          </w:p>
        </w:tc>
        <w:tc>
          <w:tcPr>
            <w:tcW w:w="5256" w:type="dxa"/>
            <w:gridSpan w:val="4"/>
          </w:tcPr>
          <w:p w14:paraId="78FEC84E"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955127" w:rsidRPr="003A3511" w14:paraId="40CCA861" w14:textId="77777777" w:rsidTr="00A24E1B">
        <w:tc>
          <w:tcPr>
            <w:tcW w:w="2718" w:type="dxa"/>
          </w:tcPr>
          <w:p w14:paraId="6DD2C48D"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6.RP Ratios and Proportional Relationships</w:t>
            </w:r>
          </w:p>
        </w:tc>
        <w:tc>
          <w:tcPr>
            <w:tcW w:w="720" w:type="dxa"/>
          </w:tcPr>
          <w:p w14:paraId="49CB49D0" w14:textId="77777777" w:rsidR="00955127" w:rsidRPr="003A3511" w:rsidRDefault="00955127" w:rsidP="003A3511">
            <w:pPr>
              <w:spacing w:after="0" w:line="240" w:lineRule="auto"/>
              <w:jc w:val="center"/>
              <w:rPr>
                <w:rFonts w:ascii="Times New Roman" w:hAnsi="Times New Roman" w:cs="Times New Roman"/>
                <w:b/>
                <w:sz w:val="18"/>
                <w:szCs w:val="18"/>
              </w:rPr>
            </w:pPr>
            <w:proofErr w:type="spellStart"/>
            <w:r w:rsidRPr="003A3511">
              <w:rPr>
                <w:rFonts w:ascii="Times New Roman" w:hAnsi="Times New Roman" w:cs="Times New Roman"/>
                <w:b/>
                <w:sz w:val="18"/>
                <w:szCs w:val="18"/>
              </w:rPr>
              <w:t>Chap.Pages</w:t>
            </w:r>
            <w:proofErr w:type="spellEnd"/>
          </w:p>
        </w:tc>
        <w:tc>
          <w:tcPr>
            <w:tcW w:w="810" w:type="dxa"/>
          </w:tcPr>
          <w:p w14:paraId="16DB7C51"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Cont</w:t>
            </w:r>
            <w:r w:rsidRPr="003A3511">
              <w:rPr>
                <w:rFonts w:ascii="Times New Roman" w:hAnsi="Times New Roman" w:cs="Times New Roman"/>
                <w:b/>
                <w:sz w:val="18"/>
                <w:szCs w:val="18"/>
              </w:rPr>
              <w:br/>
              <w:t>N-L-M-</w:t>
            </w:r>
          </w:p>
          <w:p w14:paraId="7D3CFB66"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A-H</w:t>
            </w:r>
          </w:p>
        </w:tc>
        <w:tc>
          <w:tcPr>
            <w:tcW w:w="858" w:type="dxa"/>
          </w:tcPr>
          <w:p w14:paraId="27857F4D"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Bal</w:t>
            </w:r>
            <w:r w:rsidRPr="003A3511">
              <w:rPr>
                <w:rFonts w:ascii="Times New Roman" w:hAnsi="Times New Roman" w:cs="Times New Roman"/>
                <w:b/>
                <w:sz w:val="18"/>
                <w:szCs w:val="18"/>
              </w:rPr>
              <w:br/>
              <w:t>N-L-M-</w:t>
            </w:r>
          </w:p>
          <w:p w14:paraId="47718191"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A-H</w:t>
            </w:r>
          </w:p>
        </w:tc>
        <w:tc>
          <w:tcPr>
            <w:tcW w:w="2562" w:type="dxa"/>
            <w:gridSpan w:val="2"/>
          </w:tcPr>
          <w:p w14:paraId="68847449"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7.RP Ratios and Proportional Relationships</w:t>
            </w:r>
          </w:p>
        </w:tc>
        <w:tc>
          <w:tcPr>
            <w:tcW w:w="720" w:type="dxa"/>
          </w:tcPr>
          <w:p w14:paraId="3C6E01D7" w14:textId="77777777" w:rsidR="00955127" w:rsidRPr="003A3511" w:rsidRDefault="00955127" w:rsidP="003A3511">
            <w:pPr>
              <w:spacing w:after="0" w:line="240" w:lineRule="auto"/>
              <w:jc w:val="center"/>
              <w:rPr>
                <w:rFonts w:ascii="Times New Roman" w:hAnsi="Times New Roman" w:cs="Times New Roman"/>
                <w:b/>
                <w:sz w:val="18"/>
                <w:szCs w:val="18"/>
              </w:rPr>
            </w:pPr>
            <w:proofErr w:type="spellStart"/>
            <w:r w:rsidRPr="003A3511">
              <w:rPr>
                <w:rFonts w:ascii="Times New Roman" w:hAnsi="Times New Roman" w:cs="Times New Roman"/>
                <w:b/>
                <w:sz w:val="18"/>
                <w:szCs w:val="18"/>
              </w:rPr>
              <w:t>Chap.Pages</w:t>
            </w:r>
            <w:proofErr w:type="spellEnd"/>
          </w:p>
        </w:tc>
        <w:tc>
          <w:tcPr>
            <w:tcW w:w="720" w:type="dxa"/>
          </w:tcPr>
          <w:p w14:paraId="63496F78"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Cont</w:t>
            </w:r>
            <w:r w:rsidRPr="003A3511">
              <w:rPr>
                <w:rFonts w:ascii="Times New Roman" w:hAnsi="Times New Roman" w:cs="Times New Roman"/>
                <w:b/>
                <w:sz w:val="18"/>
                <w:szCs w:val="18"/>
              </w:rPr>
              <w:br/>
              <w:t>N-L-M-</w:t>
            </w:r>
          </w:p>
          <w:p w14:paraId="13462AAF"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A-H</w:t>
            </w:r>
          </w:p>
        </w:tc>
        <w:tc>
          <w:tcPr>
            <w:tcW w:w="864" w:type="dxa"/>
          </w:tcPr>
          <w:p w14:paraId="05E0381F"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Bal</w:t>
            </w:r>
            <w:r w:rsidRPr="003A3511">
              <w:rPr>
                <w:rFonts w:ascii="Times New Roman" w:hAnsi="Times New Roman" w:cs="Times New Roman"/>
                <w:b/>
                <w:sz w:val="18"/>
                <w:szCs w:val="18"/>
              </w:rPr>
              <w:br/>
              <w:t>N-L-M-</w:t>
            </w:r>
          </w:p>
          <w:p w14:paraId="05D5A7C0"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A-H</w:t>
            </w:r>
          </w:p>
        </w:tc>
        <w:tc>
          <w:tcPr>
            <w:tcW w:w="2736" w:type="dxa"/>
          </w:tcPr>
          <w:p w14:paraId="709123D9" w14:textId="77777777" w:rsidR="00955127" w:rsidRPr="003A3511" w:rsidRDefault="00955127" w:rsidP="003A3511">
            <w:pPr>
              <w:widowControl w:val="0"/>
              <w:autoSpaceDE w:val="0"/>
              <w:autoSpaceDN w:val="0"/>
              <w:adjustRightInd w:val="0"/>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8.EE Expressions and Equations</w:t>
            </w:r>
          </w:p>
        </w:tc>
        <w:tc>
          <w:tcPr>
            <w:tcW w:w="720" w:type="dxa"/>
          </w:tcPr>
          <w:p w14:paraId="0B193764" w14:textId="77777777" w:rsidR="00955127" w:rsidRPr="003A3511" w:rsidRDefault="00955127" w:rsidP="003A3511">
            <w:pPr>
              <w:spacing w:after="0" w:line="240" w:lineRule="auto"/>
              <w:jc w:val="center"/>
              <w:rPr>
                <w:rFonts w:ascii="Times New Roman" w:hAnsi="Times New Roman" w:cs="Times New Roman"/>
                <w:b/>
                <w:sz w:val="18"/>
                <w:szCs w:val="18"/>
              </w:rPr>
            </w:pPr>
            <w:proofErr w:type="spellStart"/>
            <w:r w:rsidRPr="003A3511">
              <w:rPr>
                <w:rFonts w:ascii="Times New Roman" w:hAnsi="Times New Roman" w:cs="Times New Roman"/>
                <w:b/>
                <w:sz w:val="18"/>
                <w:szCs w:val="18"/>
              </w:rPr>
              <w:t>Chap.Pages</w:t>
            </w:r>
            <w:proofErr w:type="spellEnd"/>
          </w:p>
        </w:tc>
        <w:tc>
          <w:tcPr>
            <w:tcW w:w="900" w:type="dxa"/>
          </w:tcPr>
          <w:p w14:paraId="616EBF08"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Cont</w:t>
            </w:r>
            <w:r w:rsidRPr="003A3511">
              <w:rPr>
                <w:rFonts w:ascii="Times New Roman" w:hAnsi="Times New Roman" w:cs="Times New Roman"/>
                <w:b/>
                <w:sz w:val="18"/>
                <w:szCs w:val="18"/>
              </w:rPr>
              <w:br/>
              <w:t>N-L-M-</w:t>
            </w:r>
          </w:p>
          <w:p w14:paraId="70A38F96"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A-H</w:t>
            </w:r>
          </w:p>
        </w:tc>
        <w:tc>
          <w:tcPr>
            <w:tcW w:w="900" w:type="dxa"/>
          </w:tcPr>
          <w:p w14:paraId="4DC86D18"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Bal</w:t>
            </w:r>
            <w:r w:rsidRPr="003A3511">
              <w:rPr>
                <w:rFonts w:ascii="Times New Roman" w:hAnsi="Times New Roman" w:cs="Times New Roman"/>
                <w:b/>
                <w:sz w:val="18"/>
                <w:szCs w:val="18"/>
              </w:rPr>
              <w:br/>
              <w:t>N-L-M-</w:t>
            </w:r>
          </w:p>
          <w:p w14:paraId="1D0E1873" w14:textId="77777777" w:rsidR="00955127" w:rsidRPr="003A3511" w:rsidRDefault="00955127" w:rsidP="003A3511">
            <w:pPr>
              <w:spacing w:after="0" w:line="240" w:lineRule="auto"/>
              <w:jc w:val="center"/>
              <w:rPr>
                <w:rFonts w:ascii="Times New Roman" w:hAnsi="Times New Roman" w:cs="Times New Roman"/>
                <w:b/>
                <w:sz w:val="18"/>
                <w:szCs w:val="18"/>
              </w:rPr>
            </w:pPr>
            <w:r w:rsidRPr="003A3511">
              <w:rPr>
                <w:rFonts w:ascii="Times New Roman" w:hAnsi="Times New Roman" w:cs="Times New Roman"/>
                <w:b/>
                <w:sz w:val="18"/>
                <w:szCs w:val="18"/>
              </w:rPr>
              <w:t>A-H</w:t>
            </w:r>
          </w:p>
        </w:tc>
      </w:tr>
      <w:tr w:rsidR="00955127" w:rsidRPr="003A3511" w14:paraId="094F1181" w14:textId="77777777" w:rsidTr="00A24E1B">
        <w:tc>
          <w:tcPr>
            <w:tcW w:w="2718" w:type="dxa"/>
            <w:tcBorders>
              <w:bottom w:val="single" w:sz="4" w:space="0" w:color="auto"/>
            </w:tcBorders>
          </w:tcPr>
          <w:p w14:paraId="06645859" w14:textId="77777777" w:rsidR="00955127" w:rsidRPr="003A3511" w:rsidRDefault="00955127" w:rsidP="003A3511">
            <w:pPr>
              <w:spacing w:after="0" w:line="240" w:lineRule="auto"/>
              <w:jc w:val="center"/>
              <w:rPr>
                <w:rFonts w:ascii="Times New Roman" w:hAnsi="Times New Roman" w:cs="Times New Roman"/>
                <w:b/>
                <w:sz w:val="20"/>
              </w:rPr>
            </w:pPr>
            <w:r w:rsidRPr="003A3511">
              <w:rPr>
                <w:rFonts w:ascii="Times New Roman" w:hAnsi="Times New Roman" w:cs="Times New Roman"/>
                <w:b/>
                <w:sz w:val="20"/>
              </w:rPr>
              <w:t>Understand ratio concepts and use ratio reasoning to solve problems.</w:t>
            </w:r>
          </w:p>
        </w:tc>
        <w:tc>
          <w:tcPr>
            <w:tcW w:w="720" w:type="dxa"/>
            <w:tcBorders>
              <w:bottom w:val="single" w:sz="4" w:space="0" w:color="auto"/>
            </w:tcBorders>
          </w:tcPr>
          <w:p w14:paraId="529E1045" w14:textId="77777777" w:rsidR="00955127" w:rsidRPr="003A3511" w:rsidRDefault="00955127" w:rsidP="003A3511">
            <w:pPr>
              <w:spacing w:after="0" w:line="240" w:lineRule="auto"/>
              <w:jc w:val="center"/>
              <w:rPr>
                <w:rFonts w:ascii="Times New Roman" w:hAnsi="Times New Roman" w:cs="Times New Roman"/>
                <w:b/>
                <w:sz w:val="20"/>
              </w:rPr>
            </w:pPr>
          </w:p>
        </w:tc>
        <w:tc>
          <w:tcPr>
            <w:tcW w:w="810" w:type="dxa"/>
            <w:tcBorders>
              <w:bottom w:val="single" w:sz="4" w:space="0" w:color="auto"/>
            </w:tcBorders>
          </w:tcPr>
          <w:p w14:paraId="14E2FAEA" w14:textId="77777777" w:rsidR="00955127" w:rsidRPr="003A3511" w:rsidRDefault="00955127" w:rsidP="003A3511">
            <w:pPr>
              <w:spacing w:after="0" w:line="240" w:lineRule="auto"/>
              <w:jc w:val="center"/>
              <w:rPr>
                <w:rFonts w:ascii="Times New Roman" w:hAnsi="Times New Roman" w:cs="Times New Roman"/>
                <w:b/>
                <w:sz w:val="20"/>
              </w:rPr>
            </w:pPr>
          </w:p>
        </w:tc>
        <w:tc>
          <w:tcPr>
            <w:tcW w:w="858" w:type="dxa"/>
            <w:tcBorders>
              <w:bottom w:val="single" w:sz="4" w:space="0" w:color="auto"/>
            </w:tcBorders>
          </w:tcPr>
          <w:p w14:paraId="62C0A04C" w14:textId="77777777" w:rsidR="00955127" w:rsidRPr="003A3511" w:rsidRDefault="00955127" w:rsidP="003A3511">
            <w:pPr>
              <w:spacing w:after="0" w:line="240" w:lineRule="auto"/>
              <w:jc w:val="center"/>
              <w:rPr>
                <w:rFonts w:ascii="Times New Roman" w:hAnsi="Times New Roman" w:cs="Times New Roman"/>
                <w:b/>
                <w:sz w:val="20"/>
              </w:rPr>
            </w:pPr>
          </w:p>
        </w:tc>
        <w:tc>
          <w:tcPr>
            <w:tcW w:w="2562" w:type="dxa"/>
            <w:gridSpan w:val="2"/>
            <w:tcBorders>
              <w:bottom w:val="single" w:sz="4" w:space="0" w:color="auto"/>
            </w:tcBorders>
          </w:tcPr>
          <w:p w14:paraId="12D273C8" w14:textId="77777777" w:rsidR="00955127" w:rsidRPr="003A3511" w:rsidRDefault="00955127" w:rsidP="003A3511">
            <w:pPr>
              <w:spacing w:after="0" w:line="240" w:lineRule="auto"/>
              <w:jc w:val="center"/>
              <w:rPr>
                <w:rFonts w:ascii="Times New Roman" w:hAnsi="Times New Roman" w:cs="Times New Roman"/>
                <w:b/>
                <w:sz w:val="20"/>
              </w:rPr>
            </w:pPr>
            <w:r w:rsidRPr="003A3511">
              <w:rPr>
                <w:rFonts w:ascii="Times New Roman" w:hAnsi="Times New Roman" w:cs="Times New Roman"/>
                <w:b/>
                <w:sz w:val="20"/>
              </w:rPr>
              <w:t>Analyze proportional relationships and use them to solve real-world and mathematical problems.</w:t>
            </w:r>
          </w:p>
        </w:tc>
        <w:tc>
          <w:tcPr>
            <w:tcW w:w="720" w:type="dxa"/>
            <w:tcBorders>
              <w:bottom w:val="single" w:sz="4" w:space="0" w:color="auto"/>
            </w:tcBorders>
          </w:tcPr>
          <w:p w14:paraId="2EB06FE9" w14:textId="77777777" w:rsidR="00955127" w:rsidRPr="003A3511" w:rsidRDefault="00955127" w:rsidP="003A3511">
            <w:pPr>
              <w:spacing w:after="0" w:line="240" w:lineRule="auto"/>
              <w:jc w:val="center"/>
              <w:rPr>
                <w:rFonts w:ascii="Times New Roman" w:hAnsi="Times New Roman" w:cs="Times New Roman"/>
                <w:b/>
                <w:sz w:val="20"/>
              </w:rPr>
            </w:pPr>
          </w:p>
        </w:tc>
        <w:tc>
          <w:tcPr>
            <w:tcW w:w="720" w:type="dxa"/>
            <w:tcBorders>
              <w:bottom w:val="single" w:sz="4" w:space="0" w:color="auto"/>
            </w:tcBorders>
          </w:tcPr>
          <w:p w14:paraId="41C21696" w14:textId="77777777" w:rsidR="00955127" w:rsidRPr="003A3511" w:rsidRDefault="00955127" w:rsidP="003A3511">
            <w:pPr>
              <w:spacing w:after="0" w:line="240" w:lineRule="auto"/>
              <w:jc w:val="center"/>
              <w:rPr>
                <w:rFonts w:ascii="Times New Roman" w:hAnsi="Times New Roman" w:cs="Times New Roman"/>
                <w:b/>
                <w:sz w:val="20"/>
              </w:rPr>
            </w:pPr>
          </w:p>
        </w:tc>
        <w:tc>
          <w:tcPr>
            <w:tcW w:w="864" w:type="dxa"/>
            <w:tcBorders>
              <w:bottom w:val="single" w:sz="4" w:space="0" w:color="auto"/>
            </w:tcBorders>
          </w:tcPr>
          <w:p w14:paraId="4DE94345" w14:textId="77777777" w:rsidR="00955127" w:rsidRPr="003A3511" w:rsidRDefault="00955127" w:rsidP="003A3511">
            <w:pPr>
              <w:spacing w:after="0" w:line="240" w:lineRule="auto"/>
              <w:jc w:val="center"/>
              <w:rPr>
                <w:rFonts w:ascii="Times New Roman" w:hAnsi="Times New Roman" w:cs="Times New Roman"/>
                <w:b/>
                <w:sz w:val="20"/>
              </w:rPr>
            </w:pPr>
          </w:p>
        </w:tc>
        <w:tc>
          <w:tcPr>
            <w:tcW w:w="2736" w:type="dxa"/>
            <w:tcBorders>
              <w:bottom w:val="single" w:sz="4" w:space="0" w:color="auto"/>
            </w:tcBorders>
          </w:tcPr>
          <w:p w14:paraId="08C6928D" w14:textId="77777777" w:rsidR="00955127" w:rsidRPr="003A3511" w:rsidRDefault="00955127" w:rsidP="003A3511">
            <w:pPr>
              <w:widowControl w:val="0"/>
              <w:autoSpaceDE w:val="0"/>
              <w:autoSpaceDN w:val="0"/>
              <w:adjustRightInd w:val="0"/>
              <w:spacing w:after="0" w:line="240" w:lineRule="auto"/>
              <w:jc w:val="center"/>
              <w:rPr>
                <w:rFonts w:ascii="Times New Roman" w:hAnsi="Times New Roman" w:cs="Times New Roman"/>
                <w:b/>
                <w:sz w:val="20"/>
              </w:rPr>
            </w:pPr>
            <w:r w:rsidRPr="003A3511">
              <w:rPr>
                <w:rFonts w:ascii="Times New Roman" w:hAnsi="Times New Roman" w:cs="Times New Roman"/>
                <w:b/>
                <w:sz w:val="20"/>
              </w:rPr>
              <w:t>Understand connections between proportional relationships, lines, and linear equations.</w:t>
            </w:r>
          </w:p>
        </w:tc>
        <w:tc>
          <w:tcPr>
            <w:tcW w:w="720" w:type="dxa"/>
            <w:tcBorders>
              <w:bottom w:val="single" w:sz="4" w:space="0" w:color="auto"/>
            </w:tcBorders>
          </w:tcPr>
          <w:p w14:paraId="44F0CE97" w14:textId="77777777" w:rsidR="00955127" w:rsidRPr="003A3511" w:rsidRDefault="00955127" w:rsidP="003A3511">
            <w:pPr>
              <w:spacing w:after="0" w:line="240" w:lineRule="auto"/>
              <w:jc w:val="center"/>
              <w:rPr>
                <w:rFonts w:ascii="Times New Roman" w:hAnsi="Times New Roman" w:cs="Times New Roman"/>
                <w:b/>
                <w:sz w:val="20"/>
              </w:rPr>
            </w:pPr>
          </w:p>
        </w:tc>
        <w:tc>
          <w:tcPr>
            <w:tcW w:w="900" w:type="dxa"/>
            <w:tcBorders>
              <w:bottom w:val="single" w:sz="4" w:space="0" w:color="auto"/>
            </w:tcBorders>
          </w:tcPr>
          <w:p w14:paraId="65324681" w14:textId="77777777" w:rsidR="00955127" w:rsidRPr="003A3511" w:rsidRDefault="00955127" w:rsidP="003A3511">
            <w:pPr>
              <w:spacing w:after="0" w:line="240" w:lineRule="auto"/>
              <w:jc w:val="center"/>
              <w:rPr>
                <w:rFonts w:ascii="Times New Roman" w:hAnsi="Times New Roman" w:cs="Times New Roman"/>
                <w:b/>
                <w:sz w:val="20"/>
              </w:rPr>
            </w:pPr>
          </w:p>
        </w:tc>
        <w:tc>
          <w:tcPr>
            <w:tcW w:w="900" w:type="dxa"/>
            <w:tcBorders>
              <w:bottom w:val="single" w:sz="4" w:space="0" w:color="auto"/>
            </w:tcBorders>
          </w:tcPr>
          <w:p w14:paraId="54C79FEC" w14:textId="77777777" w:rsidR="00955127" w:rsidRPr="003A3511" w:rsidRDefault="00955127" w:rsidP="003A3511">
            <w:pPr>
              <w:spacing w:after="0" w:line="240" w:lineRule="auto"/>
              <w:jc w:val="center"/>
              <w:rPr>
                <w:rFonts w:ascii="Times New Roman" w:hAnsi="Times New Roman" w:cs="Times New Roman"/>
                <w:b/>
                <w:sz w:val="20"/>
              </w:rPr>
            </w:pPr>
          </w:p>
        </w:tc>
      </w:tr>
      <w:tr w:rsidR="00955127" w:rsidRPr="003A3511" w14:paraId="47C804EB" w14:textId="77777777" w:rsidTr="00A24E1B">
        <w:tc>
          <w:tcPr>
            <w:tcW w:w="2718" w:type="dxa"/>
            <w:tcBorders>
              <w:bottom w:val="single" w:sz="4" w:space="0" w:color="auto"/>
            </w:tcBorders>
          </w:tcPr>
          <w:p w14:paraId="395F4380"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1. Understand the concept of a ratio and use ratio language to describe a ratio relationship between two quantities. For example, “The ratio of wings to beaks in the bird house at the zoo was 2:1, because for every 2 wings there was 1 beak.” </w:t>
            </w:r>
          </w:p>
        </w:tc>
        <w:tc>
          <w:tcPr>
            <w:tcW w:w="720" w:type="dxa"/>
            <w:tcBorders>
              <w:bottom w:val="single" w:sz="4" w:space="0" w:color="auto"/>
            </w:tcBorders>
          </w:tcPr>
          <w:p w14:paraId="16AD63D6" w14:textId="77777777" w:rsidR="00955127" w:rsidRPr="003A3511" w:rsidRDefault="00955127" w:rsidP="003A3511">
            <w:pPr>
              <w:spacing w:after="0" w:line="240" w:lineRule="auto"/>
              <w:rPr>
                <w:rFonts w:ascii="Times New Roman" w:hAnsi="Times New Roman" w:cs="Times New Roman"/>
                <w:sz w:val="18"/>
                <w:szCs w:val="18"/>
              </w:rPr>
            </w:pPr>
          </w:p>
        </w:tc>
        <w:tc>
          <w:tcPr>
            <w:tcW w:w="810" w:type="dxa"/>
            <w:tcBorders>
              <w:bottom w:val="single" w:sz="4" w:space="0" w:color="auto"/>
            </w:tcBorders>
          </w:tcPr>
          <w:p w14:paraId="14DBD685" w14:textId="77777777" w:rsidR="00955127" w:rsidRPr="003A3511" w:rsidRDefault="00955127" w:rsidP="003A3511">
            <w:pPr>
              <w:spacing w:after="0" w:line="240" w:lineRule="auto"/>
              <w:rPr>
                <w:rFonts w:ascii="Times New Roman" w:hAnsi="Times New Roman" w:cs="Times New Roman"/>
                <w:sz w:val="18"/>
                <w:szCs w:val="18"/>
              </w:rPr>
            </w:pPr>
          </w:p>
        </w:tc>
        <w:tc>
          <w:tcPr>
            <w:tcW w:w="858" w:type="dxa"/>
            <w:tcBorders>
              <w:bottom w:val="single" w:sz="4" w:space="0" w:color="auto"/>
            </w:tcBorders>
          </w:tcPr>
          <w:p w14:paraId="50C1749F" w14:textId="77777777" w:rsidR="00955127" w:rsidRPr="003A3511" w:rsidRDefault="00955127" w:rsidP="003A3511">
            <w:pPr>
              <w:spacing w:after="0" w:line="240" w:lineRule="auto"/>
              <w:rPr>
                <w:rFonts w:ascii="Times New Roman" w:hAnsi="Times New Roman" w:cs="Times New Roman"/>
                <w:sz w:val="18"/>
                <w:szCs w:val="18"/>
              </w:rPr>
            </w:pPr>
          </w:p>
        </w:tc>
        <w:tc>
          <w:tcPr>
            <w:tcW w:w="2562" w:type="dxa"/>
            <w:gridSpan w:val="2"/>
            <w:tcBorders>
              <w:bottom w:val="single" w:sz="4" w:space="0" w:color="auto"/>
            </w:tcBorders>
          </w:tcPr>
          <w:p w14:paraId="28A3DC78" w14:textId="77777777" w:rsidR="00955127" w:rsidRPr="003A3511" w:rsidRDefault="00955127" w:rsidP="003A3511">
            <w:pPr>
              <w:spacing w:after="0" w:line="240" w:lineRule="auto"/>
              <w:ind w:left="24"/>
              <w:rPr>
                <w:rFonts w:ascii="Times New Roman" w:hAnsi="Times New Roman" w:cs="Times New Roman"/>
                <w:sz w:val="18"/>
                <w:szCs w:val="18"/>
              </w:rPr>
            </w:pPr>
            <w:r w:rsidRPr="003A3511">
              <w:rPr>
                <w:rFonts w:ascii="Times New Roman" w:hAnsi="Times New Roman" w:cs="Times New Roman"/>
                <w:sz w:val="18"/>
                <w:szCs w:val="18"/>
              </w:rPr>
              <w:t>1. Compute unit rates associated with ratios of fractions, including ratios of lengths, areas and other quantities measured in like or different units. For example, if a person walks 1/2 mile in each 1/4 hour, compute the unit rate as the complex fraction 1/2/1/4 miles per hour, equivalently 2 miles per hour.</w:t>
            </w:r>
          </w:p>
          <w:p w14:paraId="314D9FDE" w14:textId="77777777" w:rsidR="00955127" w:rsidRPr="003A3511" w:rsidRDefault="00955127" w:rsidP="003A3511">
            <w:pPr>
              <w:spacing w:after="0" w:line="240" w:lineRule="auto"/>
              <w:ind w:left="24"/>
              <w:rPr>
                <w:rFonts w:ascii="Times New Roman" w:hAnsi="Times New Roman" w:cs="Times New Roman"/>
                <w:sz w:val="18"/>
                <w:szCs w:val="18"/>
              </w:rPr>
            </w:pPr>
          </w:p>
          <w:p w14:paraId="09FACAF0" w14:textId="77777777" w:rsidR="00955127" w:rsidRPr="003A3511" w:rsidRDefault="00955127" w:rsidP="003A3511">
            <w:pPr>
              <w:spacing w:after="0" w:line="240" w:lineRule="auto"/>
              <w:ind w:left="24"/>
              <w:rPr>
                <w:rFonts w:ascii="Times New Roman" w:hAnsi="Times New Roman" w:cs="Times New Roman"/>
                <w:sz w:val="18"/>
                <w:szCs w:val="18"/>
              </w:rPr>
            </w:pPr>
          </w:p>
          <w:p w14:paraId="75481102" w14:textId="77777777" w:rsidR="00955127" w:rsidRPr="003A3511" w:rsidRDefault="00955127" w:rsidP="003A3511">
            <w:pPr>
              <w:spacing w:after="0" w:line="240" w:lineRule="auto"/>
              <w:ind w:left="24"/>
              <w:rPr>
                <w:rFonts w:ascii="Times New Roman" w:hAnsi="Times New Roman" w:cs="Times New Roman"/>
                <w:sz w:val="18"/>
                <w:szCs w:val="18"/>
              </w:rPr>
            </w:pPr>
          </w:p>
          <w:p w14:paraId="68C15FED" w14:textId="77777777" w:rsidR="00955127" w:rsidRPr="003A3511" w:rsidRDefault="00955127" w:rsidP="003A3511">
            <w:pPr>
              <w:spacing w:after="0" w:line="240" w:lineRule="auto"/>
              <w:ind w:left="24"/>
              <w:rPr>
                <w:rFonts w:ascii="Times New Roman" w:hAnsi="Times New Roman" w:cs="Times New Roman"/>
                <w:sz w:val="18"/>
                <w:szCs w:val="18"/>
              </w:rPr>
            </w:pPr>
          </w:p>
          <w:p w14:paraId="5D89FE02" w14:textId="77777777" w:rsidR="00955127" w:rsidRPr="003A3511" w:rsidRDefault="00955127" w:rsidP="003A3511">
            <w:pPr>
              <w:spacing w:after="0" w:line="240" w:lineRule="auto"/>
              <w:ind w:left="24"/>
              <w:rPr>
                <w:rFonts w:ascii="Times New Roman" w:hAnsi="Times New Roman" w:cs="Times New Roman"/>
                <w:sz w:val="18"/>
                <w:szCs w:val="18"/>
              </w:rPr>
            </w:pPr>
          </w:p>
        </w:tc>
        <w:tc>
          <w:tcPr>
            <w:tcW w:w="720" w:type="dxa"/>
            <w:tcBorders>
              <w:bottom w:val="single" w:sz="4" w:space="0" w:color="auto"/>
            </w:tcBorders>
          </w:tcPr>
          <w:p w14:paraId="11E276AF" w14:textId="77777777" w:rsidR="00955127" w:rsidRPr="003A3511" w:rsidRDefault="00955127" w:rsidP="003A3511">
            <w:pPr>
              <w:spacing w:after="0" w:line="240" w:lineRule="auto"/>
              <w:rPr>
                <w:rFonts w:ascii="Times New Roman" w:hAnsi="Times New Roman" w:cs="Times New Roman"/>
                <w:sz w:val="18"/>
                <w:szCs w:val="18"/>
              </w:rPr>
            </w:pPr>
          </w:p>
        </w:tc>
        <w:tc>
          <w:tcPr>
            <w:tcW w:w="720" w:type="dxa"/>
            <w:tcBorders>
              <w:bottom w:val="single" w:sz="4" w:space="0" w:color="auto"/>
            </w:tcBorders>
          </w:tcPr>
          <w:p w14:paraId="37EFD6E4" w14:textId="77777777" w:rsidR="00955127" w:rsidRPr="003A3511" w:rsidRDefault="00955127" w:rsidP="003A3511">
            <w:pPr>
              <w:spacing w:after="0" w:line="240" w:lineRule="auto"/>
              <w:rPr>
                <w:rFonts w:ascii="Times New Roman" w:hAnsi="Times New Roman" w:cs="Times New Roman"/>
                <w:sz w:val="18"/>
                <w:szCs w:val="18"/>
              </w:rPr>
            </w:pPr>
          </w:p>
        </w:tc>
        <w:tc>
          <w:tcPr>
            <w:tcW w:w="864" w:type="dxa"/>
            <w:tcBorders>
              <w:bottom w:val="single" w:sz="4" w:space="0" w:color="auto"/>
            </w:tcBorders>
          </w:tcPr>
          <w:p w14:paraId="0713AEF7" w14:textId="77777777" w:rsidR="00955127" w:rsidRPr="003A3511" w:rsidRDefault="00955127" w:rsidP="003A3511">
            <w:pPr>
              <w:spacing w:after="0" w:line="240" w:lineRule="auto"/>
              <w:rPr>
                <w:rFonts w:ascii="Times New Roman" w:hAnsi="Times New Roman" w:cs="Times New Roman"/>
                <w:sz w:val="18"/>
                <w:szCs w:val="18"/>
              </w:rPr>
            </w:pPr>
          </w:p>
        </w:tc>
        <w:tc>
          <w:tcPr>
            <w:tcW w:w="2736" w:type="dxa"/>
            <w:tcBorders>
              <w:bottom w:val="single" w:sz="4" w:space="0" w:color="auto"/>
            </w:tcBorders>
          </w:tcPr>
          <w:p w14:paraId="192BEDCF" w14:textId="77777777" w:rsidR="00955127" w:rsidRPr="003A3511" w:rsidRDefault="00955127" w:rsidP="003A3511">
            <w:pPr>
              <w:spacing w:after="0" w:line="240" w:lineRule="auto"/>
              <w:ind w:left="18"/>
              <w:rPr>
                <w:rFonts w:ascii="Times New Roman" w:hAnsi="Times New Roman" w:cs="Times New Roman"/>
                <w:sz w:val="18"/>
                <w:szCs w:val="18"/>
              </w:rPr>
            </w:pPr>
            <w:r w:rsidRPr="003A3511">
              <w:rPr>
                <w:rFonts w:ascii="Times New Roman" w:hAnsi="Times New Roman" w:cs="Times New Roman"/>
                <w:sz w:val="18"/>
                <w:szCs w:val="18"/>
              </w:rPr>
              <w:t>5. Graph proportional relationships, interpreting the unit rate as the slope of the graph. Compare two different proportional relationships represented in different ways. For example, compare a distance-time graph to a distance-time equation to determine which of two moving objects has greater speed.</w:t>
            </w:r>
          </w:p>
        </w:tc>
        <w:tc>
          <w:tcPr>
            <w:tcW w:w="720" w:type="dxa"/>
            <w:tcBorders>
              <w:bottom w:val="single" w:sz="4" w:space="0" w:color="auto"/>
            </w:tcBorders>
          </w:tcPr>
          <w:p w14:paraId="454EDAE4"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bottom w:val="single" w:sz="4" w:space="0" w:color="auto"/>
            </w:tcBorders>
          </w:tcPr>
          <w:p w14:paraId="7D303B9C"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bottom w:val="single" w:sz="4" w:space="0" w:color="auto"/>
            </w:tcBorders>
          </w:tcPr>
          <w:p w14:paraId="3E6BC742" w14:textId="77777777" w:rsidR="00955127" w:rsidRPr="003A3511" w:rsidRDefault="00955127" w:rsidP="003A3511">
            <w:pPr>
              <w:spacing w:after="0" w:line="240" w:lineRule="auto"/>
              <w:rPr>
                <w:rFonts w:ascii="Times New Roman" w:hAnsi="Times New Roman" w:cs="Times New Roman"/>
                <w:sz w:val="18"/>
                <w:szCs w:val="18"/>
              </w:rPr>
            </w:pPr>
          </w:p>
        </w:tc>
      </w:tr>
    </w:tbl>
    <w:p w14:paraId="5F719252" w14:textId="77777777" w:rsidR="00955127" w:rsidRPr="003A3511" w:rsidRDefault="00955127" w:rsidP="003A3511">
      <w:pPr>
        <w:spacing w:after="0" w:line="240" w:lineRule="auto"/>
        <w:rPr>
          <w:rFonts w:ascii="Times New Roman" w:hAnsi="Times New Roman" w:cs="Times New Roman"/>
        </w:rPr>
      </w:pPr>
      <w:r w:rsidRPr="003A3511">
        <w:rPr>
          <w:rFonts w:ascii="Times New Roman" w:hAnsi="Times New Roman" w:cs="Times New Roman"/>
        </w:rPr>
        <w:br w:type="page"/>
      </w:r>
    </w:p>
    <w:tbl>
      <w:tblPr>
        <w:tblpPr w:leftFromText="180" w:rightFromText="180" w:vertAnchor="text" w:horzAnchor="margin" w:tblpXSpec="center" w:tblpY="-175"/>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18"/>
        <w:gridCol w:w="720"/>
        <w:gridCol w:w="810"/>
        <w:gridCol w:w="810"/>
        <w:gridCol w:w="2610"/>
        <w:gridCol w:w="720"/>
        <w:gridCol w:w="720"/>
        <w:gridCol w:w="864"/>
        <w:gridCol w:w="2736"/>
        <w:gridCol w:w="720"/>
        <w:gridCol w:w="900"/>
        <w:gridCol w:w="900"/>
      </w:tblGrid>
      <w:tr w:rsidR="00955127" w:rsidRPr="003A3511" w14:paraId="68BB6523" w14:textId="77777777" w:rsidTr="003A3511">
        <w:tc>
          <w:tcPr>
            <w:tcW w:w="15228" w:type="dxa"/>
            <w:gridSpan w:val="12"/>
            <w:tcBorders>
              <w:bottom w:val="single" w:sz="4" w:space="0" w:color="auto"/>
            </w:tcBorders>
          </w:tcPr>
          <w:p w14:paraId="230743A9" w14:textId="77777777" w:rsidR="00955127" w:rsidRPr="003A3511" w:rsidRDefault="00955127" w:rsidP="00315319">
            <w:pPr>
              <w:spacing w:after="0" w:line="240" w:lineRule="auto"/>
              <w:jc w:val="center"/>
              <w:rPr>
                <w:rFonts w:ascii="Times New Roman" w:hAnsi="Times New Roman" w:cs="Times New Roman"/>
                <w:b/>
                <w:sz w:val="18"/>
                <w:szCs w:val="18"/>
              </w:rPr>
            </w:pPr>
            <w:r w:rsidRPr="003A3511">
              <w:rPr>
                <w:rFonts w:ascii="Times New Roman" w:hAnsi="Times New Roman" w:cs="Times New Roman"/>
                <w:b/>
              </w:rPr>
              <w:lastRenderedPageBreak/>
              <w:t>CCSS</w:t>
            </w:r>
            <w:r w:rsidR="00D010F0">
              <w:rPr>
                <w:rFonts w:ascii="Times New Roman" w:hAnsi="Times New Roman" w:cs="Times New Roman"/>
                <w:b/>
              </w:rPr>
              <w:t>M</w:t>
            </w:r>
            <w:r w:rsidRPr="003A3511">
              <w:rPr>
                <w:rFonts w:ascii="Times New Roman" w:hAnsi="Times New Roman" w:cs="Times New Roman"/>
                <w:b/>
              </w:rPr>
              <w:t xml:space="preserve"> Curriculum Analys</w:t>
            </w:r>
            <w:r w:rsidR="00315319">
              <w:rPr>
                <w:rFonts w:ascii="Times New Roman" w:hAnsi="Times New Roman" w:cs="Times New Roman"/>
                <w:b/>
              </w:rPr>
              <w:t xml:space="preserve">is Tool 1—Ratios and Proportional Relationships </w:t>
            </w:r>
            <w:r w:rsidRPr="003A3511">
              <w:rPr>
                <w:rFonts w:ascii="Times New Roman" w:hAnsi="Times New Roman" w:cs="Times New Roman"/>
                <w:b/>
              </w:rPr>
              <w:t>for Grades 6-8</w:t>
            </w:r>
          </w:p>
        </w:tc>
      </w:tr>
      <w:tr w:rsidR="00955127" w:rsidRPr="003A3511" w14:paraId="1A68054B" w14:textId="77777777" w:rsidTr="00E31300">
        <w:tc>
          <w:tcPr>
            <w:tcW w:w="5058" w:type="dxa"/>
            <w:gridSpan w:val="4"/>
            <w:tcBorders>
              <w:bottom w:val="single" w:sz="4" w:space="0" w:color="auto"/>
            </w:tcBorders>
          </w:tcPr>
          <w:p w14:paraId="7823D923"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4914" w:type="dxa"/>
            <w:gridSpan w:val="4"/>
            <w:tcBorders>
              <w:bottom w:val="single" w:sz="4" w:space="0" w:color="auto"/>
            </w:tcBorders>
          </w:tcPr>
          <w:p w14:paraId="124E035C" w14:textId="77777777" w:rsidR="00955127" w:rsidRPr="003A3511" w:rsidRDefault="00432C25" w:rsidP="00432C25">
            <w:pPr>
              <w:spacing w:after="0" w:line="240" w:lineRule="auto"/>
              <w:jc w:val="center"/>
              <w:rPr>
                <w:rFonts w:ascii="Times New Roman" w:hAnsi="Times New Roman" w:cs="Times New Roman"/>
                <w:b/>
              </w:rPr>
            </w:pPr>
            <w:r w:rsidRPr="003A3511">
              <w:rPr>
                <w:rFonts w:ascii="Times New Roman" w:hAnsi="Times New Roman" w:cs="Times New Roman"/>
                <w:b/>
              </w:rPr>
              <w:t>CCSS</w:t>
            </w:r>
            <w:r>
              <w:rPr>
                <w:rFonts w:ascii="Times New Roman" w:hAnsi="Times New Roman" w:cs="Times New Roman"/>
                <w:b/>
              </w:rPr>
              <w:t xml:space="preserve">M </w:t>
            </w:r>
            <w:r w:rsidR="00955127" w:rsidRPr="003A3511">
              <w:rPr>
                <w:rFonts w:ascii="Times New Roman" w:hAnsi="Times New Roman" w:cs="Times New Roman"/>
                <w:b/>
              </w:rPr>
              <w:t>Grade 7</w:t>
            </w:r>
          </w:p>
        </w:tc>
        <w:tc>
          <w:tcPr>
            <w:tcW w:w="5256" w:type="dxa"/>
            <w:gridSpan w:val="4"/>
            <w:tcBorders>
              <w:bottom w:val="single" w:sz="4" w:space="0" w:color="auto"/>
            </w:tcBorders>
          </w:tcPr>
          <w:p w14:paraId="55E3ACC6"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955127" w:rsidRPr="003A3511" w14:paraId="20020D8F" w14:textId="77777777" w:rsidTr="00E31300">
        <w:tc>
          <w:tcPr>
            <w:tcW w:w="2718" w:type="dxa"/>
            <w:tcBorders>
              <w:bottom w:val="single" w:sz="4" w:space="0" w:color="auto"/>
            </w:tcBorders>
          </w:tcPr>
          <w:p w14:paraId="239FCE29" w14:textId="77777777" w:rsidR="00955127" w:rsidRPr="003A3511" w:rsidRDefault="00955127" w:rsidP="003A3511">
            <w:pPr>
              <w:spacing w:after="0" w:line="240" w:lineRule="auto"/>
              <w:jc w:val="center"/>
              <w:rPr>
                <w:rFonts w:ascii="Times New Roman" w:hAnsi="Times New Roman" w:cs="Times New Roman"/>
                <w:b/>
                <w:sz w:val="20"/>
              </w:rPr>
            </w:pPr>
            <w:r w:rsidRPr="003A3511">
              <w:rPr>
                <w:rFonts w:ascii="Times New Roman" w:hAnsi="Times New Roman" w:cs="Times New Roman"/>
                <w:b/>
                <w:sz w:val="20"/>
              </w:rPr>
              <w:t>Understand ratio concepts and use ratio reasoning to solve problems.</w:t>
            </w:r>
          </w:p>
        </w:tc>
        <w:tc>
          <w:tcPr>
            <w:tcW w:w="720" w:type="dxa"/>
            <w:tcBorders>
              <w:bottom w:val="single" w:sz="4" w:space="0" w:color="auto"/>
            </w:tcBorders>
          </w:tcPr>
          <w:p w14:paraId="44B4D269" w14:textId="77777777" w:rsidR="00955127" w:rsidRPr="003A3511" w:rsidRDefault="00955127" w:rsidP="003A3511">
            <w:pPr>
              <w:spacing w:after="0" w:line="240" w:lineRule="auto"/>
              <w:jc w:val="center"/>
              <w:rPr>
                <w:rFonts w:ascii="Times New Roman" w:hAnsi="Times New Roman" w:cs="Times New Roman"/>
                <w:b/>
                <w:sz w:val="20"/>
              </w:rPr>
            </w:pPr>
          </w:p>
        </w:tc>
        <w:tc>
          <w:tcPr>
            <w:tcW w:w="810" w:type="dxa"/>
            <w:tcBorders>
              <w:bottom w:val="single" w:sz="4" w:space="0" w:color="auto"/>
            </w:tcBorders>
          </w:tcPr>
          <w:p w14:paraId="67F8E5FA" w14:textId="77777777" w:rsidR="00955127" w:rsidRPr="003A3511" w:rsidRDefault="00955127" w:rsidP="003A3511">
            <w:pPr>
              <w:spacing w:after="0" w:line="240" w:lineRule="auto"/>
              <w:jc w:val="center"/>
              <w:rPr>
                <w:rFonts w:ascii="Times New Roman" w:hAnsi="Times New Roman" w:cs="Times New Roman"/>
                <w:b/>
                <w:sz w:val="20"/>
              </w:rPr>
            </w:pPr>
          </w:p>
        </w:tc>
        <w:tc>
          <w:tcPr>
            <w:tcW w:w="810" w:type="dxa"/>
            <w:tcBorders>
              <w:bottom w:val="single" w:sz="4" w:space="0" w:color="auto"/>
            </w:tcBorders>
          </w:tcPr>
          <w:p w14:paraId="529B8DDF" w14:textId="77777777" w:rsidR="00955127" w:rsidRPr="003A3511" w:rsidRDefault="00955127" w:rsidP="003A3511">
            <w:pPr>
              <w:spacing w:after="0" w:line="240" w:lineRule="auto"/>
              <w:jc w:val="center"/>
              <w:rPr>
                <w:rFonts w:ascii="Times New Roman" w:hAnsi="Times New Roman" w:cs="Times New Roman"/>
                <w:b/>
                <w:sz w:val="20"/>
              </w:rPr>
            </w:pPr>
          </w:p>
        </w:tc>
        <w:tc>
          <w:tcPr>
            <w:tcW w:w="2610" w:type="dxa"/>
            <w:tcBorders>
              <w:bottom w:val="single" w:sz="4" w:space="0" w:color="auto"/>
            </w:tcBorders>
          </w:tcPr>
          <w:p w14:paraId="349E8CFD" w14:textId="77777777" w:rsidR="00955127" w:rsidRPr="003A3511" w:rsidRDefault="00955127" w:rsidP="003A3511">
            <w:pPr>
              <w:spacing w:after="0" w:line="240" w:lineRule="auto"/>
              <w:jc w:val="center"/>
              <w:rPr>
                <w:rFonts w:ascii="Times New Roman" w:hAnsi="Times New Roman" w:cs="Times New Roman"/>
                <w:b/>
                <w:sz w:val="20"/>
              </w:rPr>
            </w:pPr>
            <w:r w:rsidRPr="003A3511">
              <w:rPr>
                <w:rFonts w:ascii="Times New Roman" w:hAnsi="Times New Roman" w:cs="Times New Roman"/>
                <w:b/>
                <w:sz w:val="20"/>
              </w:rPr>
              <w:t>Analyze proportional relationships and use them to solve real-world and mathematical problems.</w:t>
            </w:r>
          </w:p>
        </w:tc>
        <w:tc>
          <w:tcPr>
            <w:tcW w:w="720" w:type="dxa"/>
            <w:tcBorders>
              <w:bottom w:val="single" w:sz="4" w:space="0" w:color="auto"/>
            </w:tcBorders>
          </w:tcPr>
          <w:p w14:paraId="41938BBE" w14:textId="77777777" w:rsidR="00955127" w:rsidRPr="003A3511" w:rsidRDefault="00955127" w:rsidP="003A3511">
            <w:pPr>
              <w:spacing w:after="0" w:line="240" w:lineRule="auto"/>
              <w:jc w:val="center"/>
              <w:rPr>
                <w:rFonts w:ascii="Times New Roman" w:hAnsi="Times New Roman" w:cs="Times New Roman"/>
                <w:b/>
                <w:sz w:val="20"/>
              </w:rPr>
            </w:pPr>
          </w:p>
        </w:tc>
        <w:tc>
          <w:tcPr>
            <w:tcW w:w="720" w:type="dxa"/>
            <w:tcBorders>
              <w:bottom w:val="single" w:sz="4" w:space="0" w:color="auto"/>
            </w:tcBorders>
          </w:tcPr>
          <w:p w14:paraId="5464DCF3" w14:textId="77777777" w:rsidR="00955127" w:rsidRPr="003A3511" w:rsidRDefault="00955127" w:rsidP="003A3511">
            <w:pPr>
              <w:spacing w:after="0" w:line="240" w:lineRule="auto"/>
              <w:jc w:val="center"/>
              <w:rPr>
                <w:rFonts w:ascii="Times New Roman" w:hAnsi="Times New Roman" w:cs="Times New Roman"/>
                <w:b/>
                <w:sz w:val="20"/>
              </w:rPr>
            </w:pPr>
          </w:p>
        </w:tc>
        <w:tc>
          <w:tcPr>
            <w:tcW w:w="864" w:type="dxa"/>
            <w:tcBorders>
              <w:bottom w:val="single" w:sz="4" w:space="0" w:color="auto"/>
            </w:tcBorders>
          </w:tcPr>
          <w:p w14:paraId="3C7D49D1" w14:textId="77777777" w:rsidR="00955127" w:rsidRPr="003A3511" w:rsidRDefault="00955127" w:rsidP="003A3511">
            <w:pPr>
              <w:spacing w:after="0" w:line="240" w:lineRule="auto"/>
              <w:jc w:val="center"/>
              <w:rPr>
                <w:rFonts w:ascii="Times New Roman" w:hAnsi="Times New Roman" w:cs="Times New Roman"/>
                <w:b/>
                <w:sz w:val="20"/>
              </w:rPr>
            </w:pPr>
          </w:p>
        </w:tc>
        <w:tc>
          <w:tcPr>
            <w:tcW w:w="2736" w:type="dxa"/>
            <w:tcBorders>
              <w:bottom w:val="single" w:sz="4" w:space="0" w:color="auto"/>
            </w:tcBorders>
          </w:tcPr>
          <w:p w14:paraId="2D85B437" w14:textId="77777777" w:rsidR="00955127" w:rsidRPr="003A3511" w:rsidRDefault="00955127" w:rsidP="003A3511">
            <w:pPr>
              <w:widowControl w:val="0"/>
              <w:autoSpaceDE w:val="0"/>
              <w:autoSpaceDN w:val="0"/>
              <w:adjustRightInd w:val="0"/>
              <w:spacing w:after="0" w:line="240" w:lineRule="auto"/>
              <w:jc w:val="center"/>
              <w:rPr>
                <w:rFonts w:ascii="Times New Roman" w:hAnsi="Times New Roman" w:cs="Times New Roman"/>
                <w:b/>
                <w:sz w:val="20"/>
              </w:rPr>
            </w:pPr>
            <w:r w:rsidRPr="003A3511">
              <w:rPr>
                <w:rFonts w:ascii="Times New Roman" w:hAnsi="Times New Roman" w:cs="Times New Roman"/>
                <w:b/>
                <w:sz w:val="20"/>
              </w:rPr>
              <w:t>Understand connections between proportional relationships, lines, and linear equations.</w:t>
            </w:r>
          </w:p>
        </w:tc>
        <w:tc>
          <w:tcPr>
            <w:tcW w:w="720" w:type="dxa"/>
            <w:tcBorders>
              <w:bottom w:val="single" w:sz="4" w:space="0" w:color="auto"/>
            </w:tcBorders>
          </w:tcPr>
          <w:p w14:paraId="7D5F5AEC" w14:textId="77777777" w:rsidR="00955127" w:rsidRPr="003A3511" w:rsidRDefault="00955127" w:rsidP="003A3511">
            <w:pPr>
              <w:spacing w:after="0" w:line="240" w:lineRule="auto"/>
              <w:jc w:val="center"/>
              <w:rPr>
                <w:rFonts w:ascii="Times New Roman" w:hAnsi="Times New Roman" w:cs="Times New Roman"/>
                <w:b/>
                <w:sz w:val="20"/>
              </w:rPr>
            </w:pPr>
          </w:p>
        </w:tc>
        <w:tc>
          <w:tcPr>
            <w:tcW w:w="900" w:type="dxa"/>
            <w:tcBorders>
              <w:bottom w:val="single" w:sz="4" w:space="0" w:color="auto"/>
            </w:tcBorders>
          </w:tcPr>
          <w:p w14:paraId="4E3011BC" w14:textId="77777777" w:rsidR="00955127" w:rsidRPr="003A3511" w:rsidRDefault="00955127" w:rsidP="003A3511">
            <w:pPr>
              <w:spacing w:after="0" w:line="240" w:lineRule="auto"/>
              <w:jc w:val="center"/>
              <w:rPr>
                <w:rFonts w:ascii="Times New Roman" w:hAnsi="Times New Roman" w:cs="Times New Roman"/>
                <w:b/>
                <w:sz w:val="20"/>
              </w:rPr>
            </w:pPr>
          </w:p>
        </w:tc>
        <w:tc>
          <w:tcPr>
            <w:tcW w:w="900" w:type="dxa"/>
            <w:tcBorders>
              <w:bottom w:val="single" w:sz="4" w:space="0" w:color="auto"/>
            </w:tcBorders>
          </w:tcPr>
          <w:p w14:paraId="252538D5" w14:textId="77777777" w:rsidR="00955127" w:rsidRPr="003A3511" w:rsidRDefault="00955127" w:rsidP="003A3511">
            <w:pPr>
              <w:spacing w:after="0" w:line="240" w:lineRule="auto"/>
              <w:jc w:val="center"/>
              <w:rPr>
                <w:rFonts w:ascii="Times New Roman" w:hAnsi="Times New Roman" w:cs="Times New Roman"/>
                <w:b/>
                <w:sz w:val="20"/>
              </w:rPr>
            </w:pPr>
          </w:p>
        </w:tc>
      </w:tr>
      <w:tr w:rsidR="00955127" w:rsidRPr="003A3511" w14:paraId="50D901B8" w14:textId="77777777" w:rsidTr="00E31300">
        <w:tc>
          <w:tcPr>
            <w:tcW w:w="2718" w:type="dxa"/>
            <w:tcBorders>
              <w:bottom w:val="single" w:sz="4" w:space="0" w:color="auto"/>
            </w:tcBorders>
          </w:tcPr>
          <w:p w14:paraId="09CEFA0C"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2. Understand the concept of a unit rate a/b associated with a ratio a</w:t>
            </w:r>
            <w:proofErr w:type="gramStart"/>
            <w:r w:rsidRPr="003A3511">
              <w:rPr>
                <w:rFonts w:ascii="Times New Roman" w:hAnsi="Times New Roman" w:cs="Times New Roman"/>
                <w:sz w:val="18"/>
                <w:szCs w:val="18"/>
              </w:rPr>
              <w:t>:b</w:t>
            </w:r>
            <w:proofErr w:type="gramEnd"/>
            <w:r w:rsidRPr="003A3511">
              <w:rPr>
                <w:rFonts w:ascii="Times New Roman" w:hAnsi="Times New Roman" w:cs="Times New Roman"/>
                <w:sz w:val="18"/>
                <w:szCs w:val="18"/>
              </w:rPr>
              <w:t xml:space="preserve"> with b ≠ 0, and use rate language in the context of a ratio relationship. For example, “This recipe has a ratio of 3 cups of flour to 4 cups of sugar, so there is 3/4 cup of flour for each cup of sugar.” “We paid $75 for 15 hamburgers, which is a rate of $5 per hamburger.”</w:t>
            </w:r>
          </w:p>
        </w:tc>
        <w:tc>
          <w:tcPr>
            <w:tcW w:w="720" w:type="dxa"/>
            <w:tcBorders>
              <w:bottom w:val="single" w:sz="4" w:space="0" w:color="auto"/>
            </w:tcBorders>
          </w:tcPr>
          <w:p w14:paraId="645B62B1" w14:textId="77777777" w:rsidR="00955127" w:rsidRPr="003A3511" w:rsidRDefault="00955127" w:rsidP="003A3511">
            <w:pPr>
              <w:spacing w:after="0" w:line="240" w:lineRule="auto"/>
              <w:rPr>
                <w:rFonts w:ascii="Times New Roman" w:hAnsi="Times New Roman" w:cs="Times New Roman"/>
                <w:sz w:val="18"/>
                <w:szCs w:val="18"/>
              </w:rPr>
            </w:pPr>
          </w:p>
        </w:tc>
        <w:tc>
          <w:tcPr>
            <w:tcW w:w="810" w:type="dxa"/>
            <w:tcBorders>
              <w:bottom w:val="single" w:sz="4" w:space="0" w:color="auto"/>
            </w:tcBorders>
          </w:tcPr>
          <w:p w14:paraId="20E61351" w14:textId="77777777" w:rsidR="00955127" w:rsidRPr="003A3511" w:rsidRDefault="00955127" w:rsidP="003A3511">
            <w:pPr>
              <w:spacing w:after="0" w:line="240" w:lineRule="auto"/>
              <w:rPr>
                <w:rFonts w:ascii="Times New Roman" w:hAnsi="Times New Roman" w:cs="Times New Roman"/>
                <w:sz w:val="18"/>
                <w:szCs w:val="18"/>
              </w:rPr>
            </w:pPr>
          </w:p>
        </w:tc>
        <w:tc>
          <w:tcPr>
            <w:tcW w:w="810" w:type="dxa"/>
            <w:tcBorders>
              <w:bottom w:val="single" w:sz="4" w:space="0" w:color="auto"/>
            </w:tcBorders>
          </w:tcPr>
          <w:p w14:paraId="357FDD4C" w14:textId="77777777" w:rsidR="00955127" w:rsidRPr="003A3511" w:rsidRDefault="00955127" w:rsidP="003A3511">
            <w:pPr>
              <w:spacing w:after="0" w:line="240" w:lineRule="auto"/>
              <w:rPr>
                <w:rFonts w:ascii="Times New Roman" w:hAnsi="Times New Roman" w:cs="Times New Roman"/>
                <w:sz w:val="18"/>
                <w:szCs w:val="18"/>
              </w:rPr>
            </w:pPr>
          </w:p>
        </w:tc>
        <w:tc>
          <w:tcPr>
            <w:tcW w:w="2610" w:type="dxa"/>
            <w:tcBorders>
              <w:bottom w:val="single" w:sz="4" w:space="0" w:color="auto"/>
            </w:tcBorders>
          </w:tcPr>
          <w:p w14:paraId="05598268" w14:textId="77777777" w:rsidR="00955127" w:rsidRPr="003A3511" w:rsidRDefault="00955127" w:rsidP="003A3511">
            <w:pPr>
              <w:spacing w:after="0" w:line="240" w:lineRule="auto"/>
              <w:ind w:firstLine="24"/>
              <w:rPr>
                <w:rFonts w:ascii="Times New Roman" w:hAnsi="Times New Roman" w:cs="Times New Roman"/>
                <w:sz w:val="18"/>
                <w:szCs w:val="18"/>
              </w:rPr>
            </w:pPr>
            <w:r w:rsidRPr="003A3511">
              <w:rPr>
                <w:rFonts w:ascii="Times New Roman" w:hAnsi="Times New Roman" w:cs="Times New Roman"/>
                <w:sz w:val="18"/>
                <w:szCs w:val="18"/>
              </w:rPr>
              <w:t>2. Recognize and represent proportional relationships between quantities.</w:t>
            </w:r>
          </w:p>
          <w:p w14:paraId="55EC826F" w14:textId="77777777" w:rsidR="00955127" w:rsidRPr="003A3511" w:rsidRDefault="00955127" w:rsidP="003A3511">
            <w:pPr>
              <w:spacing w:after="0" w:line="240" w:lineRule="auto"/>
              <w:ind w:firstLine="24"/>
              <w:rPr>
                <w:rFonts w:ascii="Times New Roman" w:hAnsi="Times New Roman" w:cs="Times New Roman"/>
                <w:sz w:val="18"/>
                <w:szCs w:val="18"/>
              </w:rPr>
            </w:pPr>
            <w:r w:rsidRPr="003A3511">
              <w:rPr>
                <w:rFonts w:ascii="Times New Roman" w:hAnsi="Times New Roman" w:cs="Times New Roman"/>
                <w:sz w:val="18"/>
                <w:szCs w:val="18"/>
              </w:rPr>
              <w:t>2a. Decide whether two quantities are in a proportional relationship by testing for equivalent ratios in a table or graphing on a coordinate plane and observing whether the graph is a straight line through the origin.</w:t>
            </w:r>
          </w:p>
          <w:p w14:paraId="6D54AE12" w14:textId="77777777" w:rsidR="00955127" w:rsidRPr="003A3511" w:rsidRDefault="00955127" w:rsidP="003A3511">
            <w:pPr>
              <w:spacing w:after="0" w:line="240" w:lineRule="auto"/>
              <w:ind w:firstLine="24"/>
              <w:rPr>
                <w:rFonts w:ascii="Times New Roman" w:hAnsi="Times New Roman" w:cs="Times New Roman"/>
                <w:sz w:val="18"/>
                <w:szCs w:val="18"/>
              </w:rPr>
            </w:pPr>
            <w:r w:rsidRPr="003A3511">
              <w:rPr>
                <w:rFonts w:ascii="Times New Roman" w:hAnsi="Times New Roman" w:cs="Times New Roman"/>
                <w:sz w:val="18"/>
                <w:szCs w:val="18"/>
              </w:rPr>
              <w:t>2d. Explain what a point (x, y) on the graph of a proportional relationship means in terms of the situation.</w:t>
            </w:r>
          </w:p>
        </w:tc>
        <w:tc>
          <w:tcPr>
            <w:tcW w:w="720" w:type="dxa"/>
            <w:tcBorders>
              <w:bottom w:val="single" w:sz="4" w:space="0" w:color="auto"/>
            </w:tcBorders>
          </w:tcPr>
          <w:p w14:paraId="64A6C8E5" w14:textId="77777777" w:rsidR="00955127" w:rsidRPr="003A3511" w:rsidRDefault="00955127" w:rsidP="003A3511">
            <w:pPr>
              <w:spacing w:after="0" w:line="240" w:lineRule="auto"/>
              <w:rPr>
                <w:rFonts w:ascii="Times New Roman" w:hAnsi="Times New Roman" w:cs="Times New Roman"/>
                <w:sz w:val="18"/>
                <w:szCs w:val="18"/>
              </w:rPr>
            </w:pPr>
          </w:p>
        </w:tc>
        <w:tc>
          <w:tcPr>
            <w:tcW w:w="720" w:type="dxa"/>
            <w:tcBorders>
              <w:bottom w:val="single" w:sz="4" w:space="0" w:color="auto"/>
            </w:tcBorders>
          </w:tcPr>
          <w:p w14:paraId="6D75E9CE" w14:textId="77777777" w:rsidR="00955127" w:rsidRPr="003A3511" w:rsidRDefault="00955127" w:rsidP="003A3511">
            <w:pPr>
              <w:spacing w:after="0" w:line="240" w:lineRule="auto"/>
              <w:rPr>
                <w:rFonts w:ascii="Times New Roman" w:hAnsi="Times New Roman" w:cs="Times New Roman"/>
                <w:sz w:val="18"/>
                <w:szCs w:val="18"/>
              </w:rPr>
            </w:pPr>
          </w:p>
        </w:tc>
        <w:tc>
          <w:tcPr>
            <w:tcW w:w="864" w:type="dxa"/>
            <w:tcBorders>
              <w:bottom w:val="single" w:sz="4" w:space="0" w:color="auto"/>
            </w:tcBorders>
          </w:tcPr>
          <w:p w14:paraId="5F978443" w14:textId="77777777" w:rsidR="00955127" w:rsidRPr="003A3511" w:rsidRDefault="00955127" w:rsidP="003A3511">
            <w:pPr>
              <w:spacing w:after="0" w:line="240" w:lineRule="auto"/>
              <w:rPr>
                <w:rFonts w:ascii="Times New Roman" w:hAnsi="Times New Roman" w:cs="Times New Roman"/>
                <w:sz w:val="18"/>
                <w:szCs w:val="18"/>
              </w:rPr>
            </w:pPr>
          </w:p>
        </w:tc>
        <w:tc>
          <w:tcPr>
            <w:tcW w:w="2736" w:type="dxa"/>
            <w:tcBorders>
              <w:bottom w:val="single" w:sz="4" w:space="0" w:color="auto"/>
            </w:tcBorders>
          </w:tcPr>
          <w:p w14:paraId="52B9E511" w14:textId="77777777" w:rsidR="00955127" w:rsidRPr="003A3511" w:rsidRDefault="00955127" w:rsidP="003A3511">
            <w:pPr>
              <w:spacing w:after="0" w:line="240" w:lineRule="auto"/>
              <w:ind w:firstLine="18"/>
              <w:rPr>
                <w:rFonts w:ascii="Times New Roman" w:hAnsi="Times New Roman" w:cs="Times New Roman"/>
                <w:sz w:val="18"/>
                <w:szCs w:val="18"/>
              </w:rPr>
            </w:pPr>
            <w:r w:rsidRPr="003A3511">
              <w:rPr>
                <w:rFonts w:ascii="Times New Roman" w:hAnsi="Times New Roman" w:cs="Times New Roman"/>
                <w:sz w:val="18"/>
                <w:szCs w:val="18"/>
              </w:rPr>
              <w:t>6. Use similar triangles to explain why the slope m is the same between any two distinct points on a non-vertical line in the coordinate plane; derive the equation y = mx for a line through the origin and the equation y = mx + b for a line intercepting the vertical axis at b.</w:t>
            </w:r>
          </w:p>
        </w:tc>
        <w:tc>
          <w:tcPr>
            <w:tcW w:w="720" w:type="dxa"/>
            <w:tcBorders>
              <w:bottom w:val="single" w:sz="4" w:space="0" w:color="auto"/>
            </w:tcBorders>
          </w:tcPr>
          <w:p w14:paraId="40959824"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bottom w:val="single" w:sz="4" w:space="0" w:color="auto"/>
            </w:tcBorders>
          </w:tcPr>
          <w:p w14:paraId="45FA642F"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bottom w:val="single" w:sz="4" w:space="0" w:color="auto"/>
            </w:tcBorders>
          </w:tcPr>
          <w:p w14:paraId="31E24760"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0BB77B37" w14:textId="77777777" w:rsidTr="0099497B">
        <w:tc>
          <w:tcPr>
            <w:tcW w:w="2718" w:type="dxa"/>
            <w:tcBorders>
              <w:bottom w:val="dashed" w:sz="4" w:space="0" w:color="auto"/>
            </w:tcBorders>
            <w:shd w:val="clear" w:color="auto" w:fill="auto"/>
          </w:tcPr>
          <w:p w14:paraId="3023D380" w14:textId="77777777" w:rsidR="00E31300" w:rsidRPr="00E31300" w:rsidRDefault="00E31300" w:rsidP="00E31300">
            <w:pPr>
              <w:widowControl w:val="0"/>
              <w:autoSpaceDE w:val="0"/>
              <w:autoSpaceDN w:val="0"/>
              <w:adjustRightInd w:val="0"/>
              <w:spacing w:after="0" w:line="240" w:lineRule="auto"/>
              <w:rPr>
                <w:rFonts w:ascii="Times New Roman" w:hAnsi="Times New Roman" w:cs="Times New Roman"/>
                <w:sz w:val="18"/>
                <w:szCs w:val="18"/>
                <w:u w:val="single"/>
              </w:rPr>
            </w:pPr>
            <w:r w:rsidRPr="00E31300">
              <w:rPr>
                <w:rFonts w:ascii="Times New Roman" w:hAnsi="Times New Roman" w:cs="Times New Roman"/>
                <w:sz w:val="18"/>
                <w:szCs w:val="18"/>
              </w:rPr>
              <w:t>3.</w:t>
            </w:r>
            <w:r>
              <w:rPr>
                <w:rFonts w:ascii="Times New Roman" w:hAnsi="Times New Roman" w:cs="Times New Roman"/>
                <w:sz w:val="18"/>
                <w:szCs w:val="18"/>
              </w:rPr>
              <w:t xml:space="preserve"> Use ratio and rate reasoning to solve real-world and mathematical problems by reasoning. </w:t>
            </w:r>
          </w:p>
          <w:p w14:paraId="69759F4D" w14:textId="77777777" w:rsidR="00955127" w:rsidRPr="003A3511" w:rsidRDefault="006D7F1D" w:rsidP="006D7F1D">
            <w:pPr>
              <w:widowControl w:val="0"/>
              <w:autoSpaceDE w:val="0"/>
              <w:autoSpaceDN w:val="0"/>
              <w:adjustRightInd w:val="0"/>
              <w:spacing w:after="0" w:line="240" w:lineRule="auto"/>
              <w:rPr>
                <w:rFonts w:ascii="Times New Roman" w:hAnsi="Times New Roman" w:cs="Times New Roman"/>
                <w:sz w:val="18"/>
                <w:szCs w:val="18"/>
                <w:highlight w:val="yellow"/>
              </w:rPr>
            </w:pPr>
            <w:r w:rsidRPr="006D7F1D">
              <w:rPr>
                <w:rFonts w:ascii="Times New Roman" w:hAnsi="Times New Roman" w:cs="Times New Roman"/>
                <w:sz w:val="18"/>
                <w:szCs w:val="18"/>
              </w:rPr>
              <w:t xml:space="preserve">3c. Find </w:t>
            </w:r>
            <w:r w:rsidR="00E31300">
              <w:rPr>
                <w:rFonts w:ascii="Times New Roman" w:hAnsi="Times New Roman" w:cs="Times New Roman"/>
                <w:sz w:val="18"/>
                <w:szCs w:val="18"/>
              </w:rPr>
              <w:t>a percent of a quantity as a rat</w:t>
            </w:r>
            <w:r w:rsidRPr="006D7F1D">
              <w:rPr>
                <w:rFonts w:ascii="Times New Roman" w:hAnsi="Times New Roman" w:cs="Times New Roman"/>
                <w:sz w:val="18"/>
                <w:szCs w:val="18"/>
              </w:rPr>
              <w:t>e per 100; solve problems involving finding the whole, given a part and the percent.</w:t>
            </w:r>
          </w:p>
        </w:tc>
        <w:tc>
          <w:tcPr>
            <w:tcW w:w="720" w:type="dxa"/>
            <w:tcBorders>
              <w:bottom w:val="dashed" w:sz="4" w:space="0" w:color="auto"/>
            </w:tcBorders>
            <w:shd w:val="clear" w:color="auto" w:fill="auto"/>
          </w:tcPr>
          <w:p w14:paraId="606D49F4" w14:textId="77777777" w:rsidR="00955127" w:rsidRPr="003A3511" w:rsidRDefault="00955127" w:rsidP="003A3511">
            <w:pPr>
              <w:spacing w:after="0" w:line="240" w:lineRule="auto"/>
              <w:rPr>
                <w:rFonts w:ascii="Times New Roman" w:hAnsi="Times New Roman" w:cs="Times New Roman"/>
                <w:sz w:val="18"/>
                <w:szCs w:val="18"/>
              </w:rPr>
            </w:pPr>
          </w:p>
        </w:tc>
        <w:tc>
          <w:tcPr>
            <w:tcW w:w="810" w:type="dxa"/>
            <w:tcBorders>
              <w:bottom w:val="dashed" w:sz="4" w:space="0" w:color="auto"/>
            </w:tcBorders>
            <w:shd w:val="clear" w:color="auto" w:fill="auto"/>
          </w:tcPr>
          <w:p w14:paraId="5BBAEE94" w14:textId="77777777" w:rsidR="00955127" w:rsidRPr="003A3511" w:rsidRDefault="00955127" w:rsidP="003A3511">
            <w:pPr>
              <w:spacing w:after="0" w:line="240" w:lineRule="auto"/>
              <w:rPr>
                <w:rFonts w:ascii="Times New Roman" w:hAnsi="Times New Roman" w:cs="Times New Roman"/>
                <w:sz w:val="18"/>
                <w:szCs w:val="18"/>
              </w:rPr>
            </w:pPr>
          </w:p>
        </w:tc>
        <w:tc>
          <w:tcPr>
            <w:tcW w:w="810" w:type="dxa"/>
            <w:tcBorders>
              <w:bottom w:val="dashed" w:sz="4" w:space="0" w:color="auto"/>
            </w:tcBorders>
            <w:shd w:val="clear" w:color="auto" w:fill="auto"/>
          </w:tcPr>
          <w:p w14:paraId="2D5F94E9" w14:textId="77777777" w:rsidR="00955127" w:rsidRPr="003A3511" w:rsidRDefault="00955127" w:rsidP="003A3511">
            <w:pPr>
              <w:spacing w:after="0" w:line="240" w:lineRule="auto"/>
              <w:rPr>
                <w:rFonts w:ascii="Times New Roman" w:hAnsi="Times New Roman" w:cs="Times New Roman"/>
                <w:sz w:val="18"/>
                <w:szCs w:val="18"/>
              </w:rPr>
            </w:pPr>
          </w:p>
        </w:tc>
        <w:tc>
          <w:tcPr>
            <w:tcW w:w="2610" w:type="dxa"/>
            <w:tcBorders>
              <w:bottom w:val="dashed" w:sz="4" w:space="0" w:color="auto"/>
            </w:tcBorders>
            <w:shd w:val="clear" w:color="auto" w:fill="auto"/>
          </w:tcPr>
          <w:p w14:paraId="46E06CC3"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99497B">
              <w:rPr>
                <w:rFonts w:ascii="Times New Roman" w:hAnsi="Times New Roman" w:cs="Times New Roman"/>
                <w:sz w:val="18"/>
                <w:szCs w:val="18"/>
              </w:rPr>
              <w:t>2b. Identify the constant of proportionality in tables, graphs, equations, diagrams, and verbal descriptions of proportional relationships.</w:t>
            </w:r>
          </w:p>
          <w:p w14:paraId="2AB93E92"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2c. Represent proportional relationships by equations. </w:t>
            </w:r>
          </w:p>
        </w:tc>
        <w:tc>
          <w:tcPr>
            <w:tcW w:w="720" w:type="dxa"/>
            <w:tcBorders>
              <w:bottom w:val="dashed" w:sz="4" w:space="0" w:color="auto"/>
            </w:tcBorders>
          </w:tcPr>
          <w:p w14:paraId="1FA236B1" w14:textId="77777777" w:rsidR="00955127" w:rsidRPr="003A3511" w:rsidRDefault="00955127" w:rsidP="003A3511">
            <w:pPr>
              <w:spacing w:after="0" w:line="240" w:lineRule="auto"/>
              <w:rPr>
                <w:rFonts w:ascii="Times New Roman" w:hAnsi="Times New Roman" w:cs="Times New Roman"/>
                <w:sz w:val="18"/>
                <w:szCs w:val="18"/>
              </w:rPr>
            </w:pPr>
          </w:p>
        </w:tc>
        <w:tc>
          <w:tcPr>
            <w:tcW w:w="720" w:type="dxa"/>
            <w:tcBorders>
              <w:bottom w:val="dashed" w:sz="4" w:space="0" w:color="auto"/>
            </w:tcBorders>
          </w:tcPr>
          <w:p w14:paraId="2D18DB00" w14:textId="77777777" w:rsidR="00955127" w:rsidRPr="003A3511" w:rsidRDefault="00955127" w:rsidP="003A3511">
            <w:pPr>
              <w:spacing w:after="0" w:line="240" w:lineRule="auto"/>
              <w:rPr>
                <w:rFonts w:ascii="Times New Roman" w:hAnsi="Times New Roman" w:cs="Times New Roman"/>
                <w:sz w:val="18"/>
                <w:szCs w:val="18"/>
              </w:rPr>
            </w:pPr>
          </w:p>
        </w:tc>
        <w:tc>
          <w:tcPr>
            <w:tcW w:w="864" w:type="dxa"/>
            <w:tcBorders>
              <w:bottom w:val="dashed" w:sz="4" w:space="0" w:color="auto"/>
            </w:tcBorders>
          </w:tcPr>
          <w:p w14:paraId="2D965968" w14:textId="77777777" w:rsidR="00955127" w:rsidRPr="003A3511" w:rsidRDefault="00955127" w:rsidP="003A3511">
            <w:pPr>
              <w:spacing w:after="0" w:line="240" w:lineRule="auto"/>
              <w:rPr>
                <w:rFonts w:ascii="Times New Roman" w:hAnsi="Times New Roman" w:cs="Times New Roman"/>
                <w:sz w:val="18"/>
                <w:szCs w:val="18"/>
              </w:rPr>
            </w:pPr>
          </w:p>
        </w:tc>
        <w:tc>
          <w:tcPr>
            <w:tcW w:w="2736" w:type="dxa"/>
            <w:tcBorders>
              <w:bottom w:val="dashed" w:sz="4" w:space="0" w:color="auto"/>
            </w:tcBorders>
          </w:tcPr>
          <w:p w14:paraId="7BF0AC6A" w14:textId="77777777" w:rsidR="00955127" w:rsidRPr="003A3511" w:rsidRDefault="00955127" w:rsidP="00E31300">
            <w:pPr>
              <w:widowControl w:val="0"/>
              <w:shd w:val="clear" w:color="auto" w:fill="FFFFFF" w:themeFill="background1"/>
              <w:autoSpaceDE w:val="0"/>
              <w:autoSpaceDN w:val="0"/>
              <w:adjustRightInd w:val="0"/>
              <w:spacing w:after="0" w:line="240" w:lineRule="auto"/>
              <w:rPr>
                <w:rFonts w:ascii="Times New Roman" w:hAnsi="Times New Roman" w:cs="Times New Roman"/>
                <w:sz w:val="18"/>
                <w:szCs w:val="18"/>
              </w:rPr>
            </w:pPr>
          </w:p>
        </w:tc>
        <w:tc>
          <w:tcPr>
            <w:tcW w:w="720" w:type="dxa"/>
            <w:tcBorders>
              <w:bottom w:val="dashed" w:sz="4" w:space="0" w:color="auto"/>
            </w:tcBorders>
          </w:tcPr>
          <w:p w14:paraId="5B136334"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bottom w:val="dashed" w:sz="4" w:space="0" w:color="auto"/>
            </w:tcBorders>
          </w:tcPr>
          <w:p w14:paraId="11D1B61C"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bottom w:val="dashed" w:sz="4" w:space="0" w:color="auto"/>
            </w:tcBorders>
          </w:tcPr>
          <w:p w14:paraId="3543F915"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2545D86F" w14:textId="77777777" w:rsidTr="0099497B">
        <w:tc>
          <w:tcPr>
            <w:tcW w:w="2718" w:type="dxa"/>
            <w:tcBorders>
              <w:bottom w:val="single" w:sz="4" w:space="0" w:color="auto"/>
            </w:tcBorders>
            <w:shd w:val="clear" w:color="auto" w:fill="auto"/>
          </w:tcPr>
          <w:p w14:paraId="18FEA5A1" w14:textId="77777777" w:rsidR="00955127" w:rsidRPr="003A3511" w:rsidRDefault="00955127" w:rsidP="003A3511">
            <w:pPr>
              <w:widowControl w:val="0"/>
              <w:autoSpaceDE w:val="0"/>
              <w:autoSpaceDN w:val="0"/>
              <w:adjustRightInd w:val="0"/>
              <w:spacing w:after="0" w:line="240" w:lineRule="auto"/>
              <w:rPr>
                <w:rFonts w:ascii="Times New Roman" w:hAnsi="Times New Roman" w:cs="Times New Roman"/>
                <w:sz w:val="6"/>
                <w:szCs w:val="18"/>
                <w:highlight w:val="yellow"/>
              </w:rPr>
            </w:pPr>
          </w:p>
          <w:p w14:paraId="7C24D140" w14:textId="77777777" w:rsidR="00955127" w:rsidRPr="003A3511" w:rsidRDefault="00955127" w:rsidP="003A3511">
            <w:pPr>
              <w:widowControl w:val="0"/>
              <w:autoSpaceDE w:val="0"/>
              <w:autoSpaceDN w:val="0"/>
              <w:adjustRightInd w:val="0"/>
              <w:spacing w:after="0" w:line="240" w:lineRule="auto"/>
              <w:rPr>
                <w:rFonts w:ascii="Times New Roman" w:hAnsi="Times New Roman" w:cs="Times New Roman"/>
                <w:sz w:val="18"/>
                <w:szCs w:val="18"/>
              </w:rPr>
            </w:pPr>
            <w:r w:rsidRPr="0099497B">
              <w:rPr>
                <w:rFonts w:ascii="Times New Roman" w:hAnsi="Times New Roman" w:cs="Times New Roman"/>
                <w:sz w:val="18"/>
                <w:szCs w:val="18"/>
              </w:rPr>
              <w:t>3a. Make tables of equivalent ratios relating quantities with whole umber measurements, find missing values in the tables, and plot the pairs of values on the coordinate plane. Use tables to compare ratios.</w:t>
            </w:r>
          </w:p>
        </w:tc>
        <w:tc>
          <w:tcPr>
            <w:tcW w:w="720" w:type="dxa"/>
            <w:tcBorders>
              <w:bottom w:val="single" w:sz="4" w:space="0" w:color="auto"/>
            </w:tcBorders>
            <w:shd w:val="clear" w:color="auto" w:fill="auto"/>
          </w:tcPr>
          <w:p w14:paraId="2B7C7432" w14:textId="77777777" w:rsidR="00955127" w:rsidRPr="003A3511" w:rsidRDefault="00955127" w:rsidP="003A3511">
            <w:pPr>
              <w:spacing w:after="0" w:line="240" w:lineRule="auto"/>
              <w:rPr>
                <w:rFonts w:ascii="Times New Roman" w:hAnsi="Times New Roman" w:cs="Times New Roman"/>
                <w:sz w:val="18"/>
                <w:szCs w:val="18"/>
              </w:rPr>
            </w:pPr>
          </w:p>
        </w:tc>
        <w:tc>
          <w:tcPr>
            <w:tcW w:w="810" w:type="dxa"/>
            <w:tcBorders>
              <w:bottom w:val="single" w:sz="4" w:space="0" w:color="auto"/>
            </w:tcBorders>
            <w:shd w:val="clear" w:color="auto" w:fill="auto"/>
          </w:tcPr>
          <w:p w14:paraId="60826406" w14:textId="77777777" w:rsidR="00955127" w:rsidRPr="003A3511" w:rsidRDefault="00955127" w:rsidP="003A3511">
            <w:pPr>
              <w:spacing w:after="0" w:line="240" w:lineRule="auto"/>
              <w:rPr>
                <w:rFonts w:ascii="Times New Roman" w:hAnsi="Times New Roman" w:cs="Times New Roman"/>
                <w:sz w:val="18"/>
                <w:szCs w:val="18"/>
              </w:rPr>
            </w:pPr>
          </w:p>
        </w:tc>
        <w:tc>
          <w:tcPr>
            <w:tcW w:w="810" w:type="dxa"/>
            <w:tcBorders>
              <w:bottom w:val="single" w:sz="4" w:space="0" w:color="auto"/>
            </w:tcBorders>
            <w:shd w:val="clear" w:color="auto" w:fill="auto"/>
          </w:tcPr>
          <w:p w14:paraId="05442D6C" w14:textId="77777777" w:rsidR="00955127" w:rsidRPr="003A3511" w:rsidRDefault="00955127" w:rsidP="003A3511">
            <w:pPr>
              <w:spacing w:after="0" w:line="240" w:lineRule="auto"/>
              <w:rPr>
                <w:rFonts w:ascii="Times New Roman" w:hAnsi="Times New Roman" w:cs="Times New Roman"/>
                <w:sz w:val="18"/>
                <w:szCs w:val="18"/>
              </w:rPr>
            </w:pPr>
          </w:p>
        </w:tc>
        <w:tc>
          <w:tcPr>
            <w:tcW w:w="2610" w:type="dxa"/>
            <w:tcBorders>
              <w:bottom w:val="single" w:sz="4" w:space="0" w:color="auto"/>
            </w:tcBorders>
            <w:shd w:val="clear" w:color="auto" w:fill="auto"/>
          </w:tcPr>
          <w:p w14:paraId="238F49A6"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highlight w:val="yellow"/>
              </w:rPr>
            </w:pPr>
            <w:r w:rsidRPr="00E31300">
              <w:rPr>
                <w:rFonts w:ascii="Times New Roman" w:hAnsi="Times New Roman" w:cs="Times New Roman"/>
                <w:sz w:val="18"/>
                <w:szCs w:val="18"/>
              </w:rPr>
              <w:t xml:space="preserve">3. Use proportional relationships to solve multistep ratio and percent problems. </w:t>
            </w:r>
            <w:r w:rsidRPr="00E31300">
              <w:rPr>
                <w:rFonts w:ascii="Times New Roman" w:hAnsi="Times New Roman" w:cs="Times New Roman"/>
                <w:i/>
                <w:iCs/>
                <w:sz w:val="18"/>
                <w:szCs w:val="18"/>
              </w:rPr>
              <w:t>Examples: simple interest, tax, markups and markdowns, gratuities and commissions, fees, percent increase and decrease.</w:t>
            </w:r>
          </w:p>
        </w:tc>
        <w:tc>
          <w:tcPr>
            <w:tcW w:w="720" w:type="dxa"/>
            <w:tcBorders>
              <w:bottom w:val="single" w:sz="4" w:space="0" w:color="auto"/>
            </w:tcBorders>
          </w:tcPr>
          <w:p w14:paraId="4B092EBC" w14:textId="77777777" w:rsidR="00955127" w:rsidRPr="003A3511" w:rsidRDefault="00955127" w:rsidP="003A3511">
            <w:pPr>
              <w:spacing w:after="0" w:line="240" w:lineRule="auto"/>
              <w:rPr>
                <w:rFonts w:ascii="Times New Roman" w:hAnsi="Times New Roman" w:cs="Times New Roman"/>
                <w:sz w:val="18"/>
                <w:szCs w:val="18"/>
              </w:rPr>
            </w:pPr>
          </w:p>
        </w:tc>
        <w:tc>
          <w:tcPr>
            <w:tcW w:w="720" w:type="dxa"/>
            <w:tcBorders>
              <w:bottom w:val="single" w:sz="4" w:space="0" w:color="auto"/>
            </w:tcBorders>
          </w:tcPr>
          <w:p w14:paraId="3A52BC70" w14:textId="77777777" w:rsidR="00955127" w:rsidRPr="003A3511" w:rsidRDefault="00955127" w:rsidP="003A3511">
            <w:pPr>
              <w:spacing w:after="0" w:line="240" w:lineRule="auto"/>
              <w:rPr>
                <w:rFonts w:ascii="Times New Roman" w:hAnsi="Times New Roman" w:cs="Times New Roman"/>
                <w:sz w:val="18"/>
                <w:szCs w:val="18"/>
              </w:rPr>
            </w:pPr>
          </w:p>
        </w:tc>
        <w:tc>
          <w:tcPr>
            <w:tcW w:w="864" w:type="dxa"/>
            <w:tcBorders>
              <w:bottom w:val="single" w:sz="4" w:space="0" w:color="auto"/>
            </w:tcBorders>
            <w:shd w:val="clear" w:color="auto" w:fill="auto"/>
          </w:tcPr>
          <w:p w14:paraId="1313DBDF" w14:textId="77777777" w:rsidR="00955127" w:rsidRPr="003A3511" w:rsidRDefault="00955127" w:rsidP="003A3511">
            <w:pPr>
              <w:spacing w:after="0" w:line="240" w:lineRule="auto"/>
              <w:rPr>
                <w:rFonts w:ascii="Times New Roman" w:hAnsi="Times New Roman" w:cs="Times New Roman"/>
                <w:sz w:val="18"/>
                <w:szCs w:val="18"/>
              </w:rPr>
            </w:pPr>
          </w:p>
        </w:tc>
        <w:tc>
          <w:tcPr>
            <w:tcW w:w="2736" w:type="dxa"/>
            <w:tcBorders>
              <w:bottom w:val="single" w:sz="4" w:space="0" w:color="auto"/>
            </w:tcBorders>
          </w:tcPr>
          <w:p w14:paraId="7BE6C2EA" w14:textId="77777777" w:rsidR="00955127" w:rsidRPr="003A3511" w:rsidRDefault="00955127" w:rsidP="003A3511">
            <w:pPr>
              <w:spacing w:after="0" w:line="240" w:lineRule="auto"/>
              <w:rPr>
                <w:rFonts w:ascii="Times New Roman" w:hAnsi="Times New Roman" w:cs="Times New Roman"/>
                <w:sz w:val="18"/>
                <w:szCs w:val="18"/>
              </w:rPr>
            </w:pPr>
          </w:p>
        </w:tc>
        <w:tc>
          <w:tcPr>
            <w:tcW w:w="720" w:type="dxa"/>
            <w:tcBorders>
              <w:bottom w:val="single" w:sz="4" w:space="0" w:color="auto"/>
            </w:tcBorders>
          </w:tcPr>
          <w:p w14:paraId="5ED08118"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bottom w:val="single" w:sz="4" w:space="0" w:color="auto"/>
            </w:tcBorders>
          </w:tcPr>
          <w:p w14:paraId="7FF559BF"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bottom w:val="single" w:sz="4" w:space="0" w:color="auto"/>
            </w:tcBorders>
          </w:tcPr>
          <w:p w14:paraId="0280E109"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7ABE115F" w14:textId="77777777" w:rsidTr="0099497B">
        <w:tc>
          <w:tcPr>
            <w:tcW w:w="2718" w:type="dxa"/>
            <w:tcBorders>
              <w:bottom w:val="single" w:sz="4" w:space="0" w:color="auto"/>
            </w:tcBorders>
            <w:shd w:val="clear" w:color="auto" w:fill="auto"/>
          </w:tcPr>
          <w:p w14:paraId="038CDCB8" w14:textId="77777777" w:rsidR="00955127" w:rsidRPr="003A3511" w:rsidRDefault="00955127" w:rsidP="003A3511">
            <w:pPr>
              <w:widowControl w:val="0"/>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3b. Find a percent of a quantity as a rate per 100; solve problems involving finding the whole, given a part and the percent.</w:t>
            </w:r>
          </w:p>
        </w:tc>
        <w:tc>
          <w:tcPr>
            <w:tcW w:w="720" w:type="dxa"/>
            <w:tcBorders>
              <w:bottom w:val="single" w:sz="4" w:space="0" w:color="auto"/>
            </w:tcBorders>
            <w:shd w:val="clear" w:color="auto" w:fill="auto"/>
          </w:tcPr>
          <w:p w14:paraId="4DFC2069" w14:textId="77777777" w:rsidR="00955127" w:rsidRPr="003A3511" w:rsidRDefault="00955127" w:rsidP="003A3511">
            <w:pPr>
              <w:spacing w:after="0" w:line="240" w:lineRule="auto"/>
              <w:rPr>
                <w:rFonts w:ascii="Times New Roman" w:hAnsi="Times New Roman" w:cs="Times New Roman"/>
                <w:sz w:val="18"/>
                <w:szCs w:val="18"/>
              </w:rPr>
            </w:pPr>
          </w:p>
        </w:tc>
        <w:tc>
          <w:tcPr>
            <w:tcW w:w="810" w:type="dxa"/>
            <w:tcBorders>
              <w:bottom w:val="single" w:sz="4" w:space="0" w:color="auto"/>
            </w:tcBorders>
            <w:shd w:val="clear" w:color="auto" w:fill="auto"/>
          </w:tcPr>
          <w:p w14:paraId="5C74445E" w14:textId="77777777" w:rsidR="00955127" w:rsidRPr="003A3511" w:rsidRDefault="00955127" w:rsidP="003A3511">
            <w:pPr>
              <w:spacing w:after="0" w:line="240" w:lineRule="auto"/>
              <w:rPr>
                <w:rFonts w:ascii="Times New Roman" w:hAnsi="Times New Roman" w:cs="Times New Roman"/>
                <w:sz w:val="18"/>
                <w:szCs w:val="18"/>
              </w:rPr>
            </w:pPr>
          </w:p>
        </w:tc>
        <w:tc>
          <w:tcPr>
            <w:tcW w:w="810" w:type="dxa"/>
            <w:tcBorders>
              <w:bottom w:val="single" w:sz="4" w:space="0" w:color="auto"/>
            </w:tcBorders>
            <w:shd w:val="clear" w:color="auto" w:fill="auto"/>
          </w:tcPr>
          <w:p w14:paraId="736FBD63" w14:textId="77777777" w:rsidR="00955127" w:rsidRPr="003A3511" w:rsidRDefault="00955127" w:rsidP="003A3511">
            <w:pPr>
              <w:spacing w:after="0" w:line="240" w:lineRule="auto"/>
              <w:rPr>
                <w:rFonts w:ascii="Times New Roman" w:hAnsi="Times New Roman" w:cs="Times New Roman"/>
                <w:sz w:val="18"/>
                <w:szCs w:val="18"/>
              </w:rPr>
            </w:pPr>
          </w:p>
        </w:tc>
        <w:tc>
          <w:tcPr>
            <w:tcW w:w="2610" w:type="dxa"/>
            <w:tcBorders>
              <w:bottom w:val="single" w:sz="4" w:space="0" w:color="auto"/>
            </w:tcBorders>
            <w:shd w:val="clear" w:color="auto" w:fill="auto"/>
          </w:tcPr>
          <w:p w14:paraId="20C166BE" w14:textId="77777777" w:rsidR="00955127" w:rsidRPr="003A3511" w:rsidRDefault="00955127" w:rsidP="003A3511">
            <w:pPr>
              <w:autoSpaceDE w:val="0"/>
              <w:autoSpaceDN w:val="0"/>
              <w:adjustRightInd w:val="0"/>
              <w:spacing w:after="0" w:line="240" w:lineRule="auto"/>
              <w:rPr>
                <w:rFonts w:ascii="Times New Roman" w:hAnsi="Times New Roman" w:cs="Times New Roman"/>
                <w:i/>
                <w:sz w:val="18"/>
                <w:szCs w:val="18"/>
              </w:rPr>
            </w:pPr>
          </w:p>
        </w:tc>
        <w:tc>
          <w:tcPr>
            <w:tcW w:w="720" w:type="dxa"/>
            <w:tcBorders>
              <w:bottom w:val="single" w:sz="4" w:space="0" w:color="auto"/>
            </w:tcBorders>
          </w:tcPr>
          <w:p w14:paraId="368F5087" w14:textId="77777777" w:rsidR="00955127" w:rsidRPr="003A3511" w:rsidRDefault="00955127" w:rsidP="003A3511">
            <w:pPr>
              <w:spacing w:after="0" w:line="240" w:lineRule="auto"/>
              <w:rPr>
                <w:rFonts w:ascii="Times New Roman" w:hAnsi="Times New Roman" w:cs="Times New Roman"/>
                <w:sz w:val="18"/>
                <w:szCs w:val="18"/>
              </w:rPr>
            </w:pPr>
          </w:p>
        </w:tc>
        <w:tc>
          <w:tcPr>
            <w:tcW w:w="720" w:type="dxa"/>
            <w:tcBorders>
              <w:bottom w:val="single" w:sz="4" w:space="0" w:color="auto"/>
            </w:tcBorders>
          </w:tcPr>
          <w:p w14:paraId="33112C27" w14:textId="77777777" w:rsidR="00955127" w:rsidRPr="003A3511" w:rsidRDefault="00955127" w:rsidP="003A3511">
            <w:pPr>
              <w:spacing w:after="0" w:line="240" w:lineRule="auto"/>
              <w:rPr>
                <w:rFonts w:ascii="Times New Roman" w:hAnsi="Times New Roman" w:cs="Times New Roman"/>
                <w:sz w:val="18"/>
                <w:szCs w:val="18"/>
              </w:rPr>
            </w:pPr>
          </w:p>
        </w:tc>
        <w:tc>
          <w:tcPr>
            <w:tcW w:w="864" w:type="dxa"/>
            <w:tcBorders>
              <w:bottom w:val="single" w:sz="4" w:space="0" w:color="auto"/>
            </w:tcBorders>
          </w:tcPr>
          <w:p w14:paraId="34D7973B" w14:textId="77777777" w:rsidR="00955127" w:rsidRPr="003A3511" w:rsidRDefault="00955127" w:rsidP="003A3511">
            <w:pPr>
              <w:spacing w:after="0" w:line="240" w:lineRule="auto"/>
              <w:rPr>
                <w:rFonts w:ascii="Times New Roman" w:hAnsi="Times New Roman" w:cs="Times New Roman"/>
                <w:sz w:val="18"/>
                <w:szCs w:val="18"/>
              </w:rPr>
            </w:pPr>
          </w:p>
        </w:tc>
        <w:tc>
          <w:tcPr>
            <w:tcW w:w="2736" w:type="dxa"/>
            <w:tcBorders>
              <w:bottom w:val="single" w:sz="4" w:space="0" w:color="auto"/>
            </w:tcBorders>
          </w:tcPr>
          <w:p w14:paraId="4DD17BB7" w14:textId="77777777" w:rsidR="00955127" w:rsidRPr="003A3511" w:rsidRDefault="00955127" w:rsidP="003A3511">
            <w:pPr>
              <w:spacing w:after="0" w:line="240" w:lineRule="auto"/>
              <w:rPr>
                <w:rFonts w:ascii="Times New Roman" w:hAnsi="Times New Roman" w:cs="Times New Roman"/>
                <w:sz w:val="18"/>
                <w:szCs w:val="18"/>
              </w:rPr>
            </w:pPr>
          </w:p>
        </w:tc>
        <w:tc>
          <w:tcPr>
            <w:tcW w:w="720" w:type="dxa"/>
            <w:tcBorders>
              <w:bottom w:val="single" w:sz="4" w:space="0" w:color="auto"/>
            </w:tcBorders>
          </w:tcPr>
          <w:p w14:paraId="7883E7AE"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bottom w:val="single" w:sz="4" w:space="0" w:color="auto"/>
            </w:tcBorders>
          </w:tcPr>
          <w:p w14:paraId="775BF3FF"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bottom w:val="single" w:sz="4" w:space="0" w:color="auto"/>
            </w:tcBorders>
          </w:tcPr>
          <w:p w14:paraId="1DAC6C29"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24B9A7DA" w14:textId="77777777" w:rsidTr="0099497B">
        <w:tc>
          <w:tcPr>
            <w:tcW w:w="2718" w:type="dxa"/>
            <w:tcBorders>
              <w:top w:val="single" w:sz="4" w:space="0" w:color="auto"/>
              <w:bottom w:val="single" w:sz="4" w:space="0" w:color="auto"/>
            </w:tcBorders>
            <w:shd w:val="clear" w:color="auto" w:fill="auto"/>
          </w:tcPr>
          <w:p w14:paraId="68AD575B" w14:textId="77777777" w:rsidR="00955127" w:rsidRPr="003A3511" w:rsidRDefault="00955127" w:rsidP="003A3511">
            <w:pPr>
              <w:widowControl w:val="0"/>
              <w:autoSpaceDE w:val="0"/>
              <w:autoSpaceDN w:val="0"/>
              <w:adjustRightInd w:val="0"/>
              <w:spacing w:after="0" w:line="240" w:lineRule="auto"/>
              <w:rPr>
                <w:rFonts w:ascii="Times New Roman" w:hAnsi="Times New Roman" w:cs="Times New Roman"/>
                <w:sz w:val="18"/>
                <w:szCs w:val="18"/>
              </w:rPr>
            </w:pPr>
            <w:r w:rsidRPr="00E31300">
              <w:rPr>
                <w:rFonts w:ascii="Times New Roman" w:hAnsi="Times New Roman" w:cs="Times New Roman"/>
                <w:sz w:val="18"/>
                <w:szCs w:val="18"/>
              </w:rPr>
              <w:t>3d. Use ratio reasoning to convert measurement units; manipulate and transform units appropriately when multiplying or dividing quantities.</w:t>
            </w:r>
          </w:p>
        </w:tc>
        <w:tc>
          <w:tcPr>
            <w:tcW w:w="720" w:type="dxa"/>
            <w:tcBorders>
              <w:top w:val="single" w:sz="4" w:space="0" w:color="auto"/>
              <w:bottom w:val="single" w:sz="4" w:space="0" w:color="auto"/>
            </w:tcBorders>
            <w:shd w:val="clear" w:color="auto" w:fill="auto"/>
          </w:tcPr>
          <w:p w14:paraId="5CFD22FC" w14:textId="77777777" w:rsidR="00955127" w:rsidRPr="003A3511" w:rsidRDefault="00955127" w:rsidP="003A3511">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shd w:val="clear" w:color="auto" w:fill="auto"/>
          </w:tcPr>
          <w:p w14:paraId="76341115" w14:textId="77777777" w:rsidR="00955127" w:rsidRPr="003A3511" w:rsidRDefault="00955127" w:rsidP="003A3511">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shd w:val="clear" w:color="auto" w:fill="auto"/>
          </w:tcPr>
          <w:p w14:paraId="46805647" w14:textId="77777777" w:rsidR="00955127" w:rsidRPr="003A3511" w:rsidRDefault="00955127" w:rsidP="003A3511">
            <w:pPr>
              <w:spacing w:after="0" w:line="240" w:lineRule="auto"/>
              <w:rPr>
                <w:rFonts w:ascii="Times New Roman" w:hAnsi="Times New Roman" w:cs="Times New Roman"/>
                <w:sz w:val="18"/>
                <w:szCs w:val="18"/>
              </w:rPr>
            </w:pPr>
          </w:p>
        </w:tc>
        <w:tc>
          <w:tcPr>
            <w:tcW w:w="2610" w:type="dxa"/>
            <w:tcBorders>
              <w:top w:val="single" w:sz="4" w:space="0" w:color="auto"/>
              <w:bottom w:val="single" w:sz="4" w:space="0" w:color="auto"/>
            </w:tcBorders>
            <w:shd w:val="clear" w:color="auto" w:fill="auto"/>
          </w:tcPr>
          <w:p w14:paraId="447AC12D" w14:textId="77777777" w:rsidR="00955127" w:rsidRPr="003A3511" w:rsidRDefault="00955127" w:rsidP="003A3511">
            <w:pPr>
              <w:autoSpaceDE w:val="0"/>
              <w:autoSpaceDN w:val="0"/>
              <w:adjustRightInd w:val="0"/>
              <w:spacing w:after="0" w:line="240" w:lineRule="auto"/>
              <w:rPr>
                <w:rFonts w:ascii="Times New Roman" w:hAnsi="Times New Roman" w:cs="Times New Roman"/>
                <w:sz w:val="10"/>
                <w:szCs w:val="18"/>
              </w:rPr>
            </w:pPr>
          </w:p>
          <w:p w14:paraId="3451BDF4" w14:textId="77777777" w:rsidR="00955127" w:rsidRPr="003A3511" w:rsidRDefault="00955127" w:rsidP="003A3511">
            <w:pPr>
              <w:autoSpaceDE w:val="0"/>
              <w:autoSpaceDN w:val="0"/>
              <w:adjustRightInd w:val="0"/>
              <w:spacing w:after="0" w:line="240" w:lineRule="auto"/>
              <w:ind w:left="72"/>
              <w:rPr>
                <w:rFonts w:ascii="Times New Roman" w:hAnsi="Times New Roman" w:cs="Times New Roman"/>
                <w:sz w:val="18"/>
                <w:szCs w:val="18"/>
              </w:rPr>
            </w:pPr>
          </w:p>
        </w:tc>
        <w:tc>
          <w:tcPr>
            <w:tcW w:w="720" w:type="dxa"/>
            <w:tcBorders>
              <w:top w:val="single" w:sz="4" w:space="0" w:color="auto"/>
              <w:bottom w:val="single" w:sz="4" w:space="0" w:color="auto"/>
            </w:tcBorders>
          </w:tcPr>
          <w:p w14:paraId="3EF114FB" w14:textId="77777777" w:rsidR="00955127" w:rsidRPr="003A3511" w:rsidRDefault="00955127" w:rsidP="003A3511">
            <w:pPr>
              <w:spacing w:after="0" w:line="240" w:lineRule="auto"/>
              <w:rPr>
                <w:rFonts w:ascii="Times New Roman" w:hAnsi="Times New Roman" w:cs="Times New Roman"/>
                <w:sz w:val="18"/>
                <w:szCs w:val="18"/>
              </w:rPr>
            </w:pPr>
          </w:p>
        </w:tc>
        <w:tc>
          <w:tcPr>
            <w:tcW w:w="720" w:type="dxa"/>
            <w:tcBorders>
              <w:top w:val="single" w:sz="4" w:space="0" w:color="auto"/>
              <w:bottom w:val="single" w:sz="4" w:space="0" w:color="auto"/>
            </w:tcBorders>
          </w:tcPr>
          <w:p w14:paraId="41BEA4C5" w14:textId="77777777" w:rsidR="00955127" w:rsidRPr="003A3511" w:rsidRDefault="00955127" w:rsidP="003A3511">
            <w:pPr>
              <w:spacing w:after="0" w:line="240" w:lineRule="auto"/>
              <w:rPr>
                <w:rFonts w:ascii="Times New Roman" w:hAnsi="Times New Roman" w:cs="Times New Roman"/>
                <w:sz w:val="18"/>
                <w:szCs w:val="18"/>
              </w:rPr>
            </w:pPr>
          </w:p>
        </w:tc>
        <w:tc>
          <w:tcPr>
            <w:tcW w:w="864" w:type="dxa"/>
            <w:tcBorders>
              <w:top w:val="single" w:sz="4" w:space="0" w:color="auto"/>
              <w:bottom w:val="single" w:sz="4" w:space="0" w:color="auto"/>
            </w:tcBorders>
          </w:tcPr>
          <w:p w14:paraId="49C3ED43" w14:textId="77777777" w:rsidR="00955127" w:rsidRPr="003A3511" w:rsidRDefault="00955127" w:rsidP="003A3511">
            <w:pPr>
              <w:spacing w:after="0" w:line="240" w:lineRule="auto"/>
              <w:rPr>
                <w:rFonts w:ascii="Times New Roman" w:hAnsi="Times New Roman" w:cs="Times New Roman"/>
                <w:sz w:val="18"/>
                <w:szCs w:val="18"/>
              </w:rPr>
            </w:pPr>
          </w:p>
        </w:tc>
        <w:tc>
          <w:tcPr>
            <w:tcW w:w="2736" w:type="dxa"/>
            <w:tcBorders>
              <w:top w:val="single" w:sz="4" w:space="0" w:color="auto"/>
              <w:bottom w:val="single" w:sz="4" w:space="0" w:color="auto"/>
            </w:tcBorders>
          </w:tcPr>
          <w:p w14:paraId="7C71F90E" w14:textId="77777777" w:rsidR="00955127" w:rsidRPr="003A3511" w:rsidRDefault="00955127" w:rsidP="003A3511">
            <w:pPr>
              <w:spacing w:after="0" w:line="240" w:lineRule="auto"/>
              <w:rPr>
                <w:rFonts w:ascii="Times New Roman" w:hAnsi="Times New Roman" w:cs="Times New Roman"/>
                <w:sz w:val="18"/>
                <w:szCs w:val="18"/>
              </w:rPr>
            </w:pPr>
          </w:p>
        </w:tc>
        <w:tc>
          <w:tcPr>
            <w:tcW w:w="720" w:type="dxa"/>
            <w:tcBorders>
              <w:top w:val="single" w:sz="4" w:space="0" w:color="auto"/>
              <w:bottom w:val="single" w:sz="4" w:space="0" w:color="auto"/>
            </w:tcBorders>
          </w:tcPr>
          <w:p w14:paraId="3B6C867F"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top w:val="single" w:sz="4" w:space="0" w:color="auto"/>
              <w:bottom w:val="single" w:sz="4" w:space="0" w:color="auto"/>
            </w:tcBorders>
          </w:tcPr>
          <w:p w14:paraId="4D708C14" w14:textId="77777777" w:rsidR="00955127" w:rsidRPr="003A3511" w:rsidRDefault="00955127" w:rsidP="003A3511">
            <w:pPr>
              <w:spacing w:after="0" w:line="240" w:lineRule="auto"/>
              <w:rPr>
                <w:rFonts w:ascii="Times New Roman" w:hAnsi="Times New Roman" w:cs="Times New Roman"/>
                <w:sz w:val="18"/>
                <w:szCs w:val="18"/>
              </w:rPr>
            </w:pPr>
          </w:p>
        </w:tc>
        <w:tc>
          <w:tcPr>
            <w:tcW w:w="900" w:type="dxa"/>
            <w:tcBorders>
              <w:top w:val="single" w:sz="4" w:space="0" w:color="auto"/>
              <w:bottom w:val="single" w:sz="4" w:space="0" w:color="auto"/>
            </w:tcBorders>
          </w:tcPr>
          <w:p w14:paraId="71BAC237" w14:textId="77777777" w:rsidR="00955127" w:rsidRPr="003A3511" w:rsidRDefault="00955127" w:rsidP="003A3511">
            <w:pPr>
              <w:spacing w:after="0" w:line="240" w:lineRule="auto"/>
              <w:rPr>
                <w:rFonts w:ascii="Times New Roman" w:hAnsi="Times New Roman" w:cs="Times New Roman"/>
                <w:sz w:val="18"/>
                <w:szCs w:val="18"/>
              </w:rPr>
            </w:pPr>
          </w:p>
        </w:tc>
      </w:tr>
    </w:tbl>
    <w:p w14:paraId="01691105" w14:textId="77777777" w:rsidR="00955127" w:rsidRDefault="00955127" w:rsidP="003A3511">
      <w:pPr>
        <w:spacing w:after="0" w:line="240" w:lineRule="auto"/>
        <w:rPr>
          <w:rFonts w:ascii="Times New Roman" w:hAnsi="Times New Roman" w:cs="Times New Roman"/>
        </w:rPr>
      </w:pPr>
    </w:p>
    <w:p w14:paraId="36BE907C" w14:textId="77777777" w:rsidR="003F2430" w:rsidRDefault="003F2430" w:rsidP="003A3511">
      <w:pPr>
        <w:spacing w:after="0" w:line="240" w:lineRule="auto"/>
        <w:rPr>
          <w:rFonts w:ascii="Times New Roman" w:hAnsi="Times New Roman" w:cs="Times New Roman"/>
        </w:rPr>
      </w:pPr>
    </w:p>
    <w:p w14:paraId="47B9AA35" w14:textId="77777777" w:rsidR="00315319" w:rsidRPr="003A3511" w:rsidRDefault="00315319" w:rsidP="003A3511">
      <w:pPr>
        <w:spacing w:after="0" w:line="240" w:lineRule="auto"/>
        <w:rPr>
          <w:rFonts w:ascii="Times New Roman" w:hAnsi="Times New Roman" w:cs="Times New Roman"/>
        </w:rPr>
      </w:pPr>
    </w:p>
    <w:tbl>
      <w:tblPr>
        <w:tblW w:w="1503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0"/>
        <w:gridCol w:w="7200"/>
      </w:tblGrid>
      <w:tr w:rsidR="00955127" w:rsidRPr="003A3511" w14:paraId="40C3A67F" w14:textId="77777777" w:rsidTr="00955127">
        <w:tc>
          <w:tcPr>
            <w:tcW w:w="15030" w:type="dxa"/>
            <w:gridSpan w:val="2"/>
            <w:shd w:val="clear" w:color="auto" w:fill="auto"/>
          </w:tcPr>
          <w:p w14:paraId="38C38B4C" w14:textId="77777777" w:rsidR="00955127" w:rsidRPr="003A3511" w:rsidRDefault="00955127" w:rsidP="003A3511">
            <w:pPr>
              <w:spacing w:after="0" w:line="240" w:lineRule="auto"/>
              <w:ind w:left="90"/>
              <w:jc w:val="center"/>
              <w:rPr>
                <w:rFonts w:ascii="Times New Roman" w:hAnsi="Times New Roman" w:cs="Times New Roman"/>
                <w:b/>
                <w:sz w:val="18"/>
                <w:szCs w:val="18"/>
              </w:rPr>
            </w:pPr>
            <w:r w:rsidRPr="003A3511">
              <w:rPr>
                <w:rFonts w:ascii="Times New Roman" w:hAnsi="Times New Roman" w:cs="Times New Roman"/>
                <w:b/>
              </w:rPr>
              <w:t>CCSS</w:t>
            </w:r>
            <w:r w:rsidR="00D010F0">
              <w:rPr>
                <w:rFonts w:ascii="Times New Roman" w:hAnsi="Times New Roman" w:cs="Times New Roman"/>
                <w:b/>
              </w:rPr>
              <w:t>M</w:t>
            </w:r>
            <w:r w:rsidRPr="003A3511">
              <w:rPr>
                <w:rFonts w:ascii="Times New Roman" w:hAnsi="Times New Roman" w:cs="Times New Roman"/>
                <w:b/>
              </w:rPr>
              <w:t xml:space="preserve"> Curriculum Analys</w:t>
            </w:r>
            <w:r w:rsidR="00315319">
              <w:rPr>
                <w:rFonts w:ascii="Times New Roman" w:hAnsi="Times New Roman" w:cs="Times New Roman"/>
                <w:b/>
              </w:rPr>
              <w:t>is Tool 1—Ratios and Proportional Relationships</w:t>
            </w:r>
            <w:r w:rsidRPr="003A3511">
              <w:rPr>
                <w:rFonts w:ascii="Times New Roman" w:hAnsi="Times New Roman" w:cs="Times New Roman"/>
                <w:b/>
              </w:rPr>
              <w:t xml:space="preserve"> for Grades 6-8</w:t>
            </w:r>
          </w:p>
        </w:tc>
      </w:tr>
      <w:tr w:rsidR="00955127" w:rsidRPr="003A3511" w14:paraId="55D504D3" w14:textId="77777777" w:rsidTr="00955127">
        <w:tc>
          <w:tcPr>
            <w:tcW w:w="15030" w:type="dxa"/>
            <w:gridSpan w:val="2"/>
            <w:shd w:val="clear" w:color="auto" w:fill="auto"/>
          </w:tcPr>
          <w:p w14:paraId="2CD71F58" w14:textId="77777777" w:rsidR="00955127" w:rsidRPr="003A3511" w:rsidRDefault="00955127" w:rsidP="003A3511">
            <w:pPr>
              <w:spacing w:after="0" w:line="240" w:lineRule="auto"/>
              <w:ind w:left="90"/>
              <w:rPr>
                <w:rFonts w:ascii="Times New Roman" w:hAnsi="Times New Roman" w:cs="Times New Roman"/>
                <w:b/>
                <w:sz w:val="18"/>
                <w:szCs w:val="18"/>
              </w:rPr>
            </w:pPr>
            <w:r w:rsidRPr="003A3511">
              <w:rPr>
                <w:rFonts w:ascii="Times New Roman" w:hAnsi="Times New Roman" w:cs="Times New Roman"/>
                <w:b/>
                <w:sz w:val="18"/>
                <w:szCs w:val="18"/>
              </w:rPr>
              <w:t>Notes and Examples:</w:t>
            </w:r>
          </w:p>
          <w:p w14:paraId="53DA3834" w14:textId="77777777" w:rsidR="00955127" w:rsidRPr="003A3511" w:rsidRDefault="00955127" w:rsidP="003A3511">
            <w:pPr>
              <w:spacing w:after="0" w:line="240" w:lineRule="auto"/>
              <w:ind w:left="360"/>
              <w:rPr>
                <w:rFonts w:ascii="Times New Roman" w:hAnsi="Times New Roman" w:cs="Times New Roman"/>
                <w:sz w:val="18"/>
                <w:szCs w:val="18"/>
              </w:rPr>
            </w:pPr>
          </w:p>
          <w:p w14:paraId="75AAF66F" w14:textId="77777777" w:rsidR="00955127" w:rsidRPr="003A3511" w:rsidRDefault="00955127" w:rsidP="003A3511">
            <w:pPr>
              <w:spacing w:after="0" w:line="240" w:lineRule="auto"/>
              <w:ind w:left="360"/>
              <w:rPr>
                <w:rFonts w:ascii="Times New Roman" w:hAnsi="Times New Roman" w:cs="Times New Roman"/>
                <w:sz w:val="18"/>
                <w:szCs w:val="18"/>
              </w:rPr>
            </w:pPr>
          </w:p>
          <w:p w14:paraId="3ABCEE78" w14:textId="77777777" w:rsidR="00955127" w:rsidRPr="003A3511" w:rsidRDefault="00955127" w:rsidP="003A3511">
            <w:pPr>
              <w:spacing w:after="0" w:line="240" w:lineRule="auto"/>
              <w:ind w:left="360"/>
              <w:rPr>
                <w:rFonts w:ascii="Times New Roman" w:hAnsi="Times New Roman" w:cs="Times New Roman"/>
                <w:sz w:val="18"/>
                <w:szCs w:val="18"/>
              </w:rPr>
            </w:pPr>
          </w:p>
          <w:p w14:paraId="7D154C07" w14:textId="77777777" w:rsidR="00955127" w:rsidRPr="003A3511" w:rsidRDefault="00955127" w:rsidP="003A3511">
            <w:pPr>
              <w:spacing w:after="0" w:line="240" w:lineRule="auto"/>
              <w:ind w:left="360"/>
              <w:rPr>
                <w:rFonts w:ascii="Times New Roman" w:hAnsi="Times New Roman" w:cs="Times New Roman"/>
                <w:sz w:val="18"/>
                <w:szCs w:val="18"/>
              </w:rPr>
            </w:pPr>
          </w:p>
          <w:p w14:paraId="3512B1F6" w14:textId="77777777" w:rsidR="00955127" w:rsidRPr="003A3511" w:rsidRDefault="00955127" w:rsidP="003A3511">
            <w:pPr>
              <w:spacing w:after="0" w:line="240" w:lineRule="auto"/>
              <w:ind w:left="360"/>
              <w:rPr>
                <w:rFonts w:ascii="Times New Roman" w:hAnsi="Times New Roman" w:cs="Times New Roman"/>
                <w:sz w:val="18"/>
                <w:szCs w:val="18"/>
              </w:rPr>
            </w:pPr>
          </w:p>
          <w:p w14:paraId="2942094E" w14:textId="77777777" w:rsidR="00955127" w:rsidRPr="003A3511" w:rsidRDefault="00955127" w:rsidP="003A3511">
            <w:pPr>
              <w:spacing w:after="0" w:line="240" w:lineRule="auto"/>
              <w:ind w:left="360"/>
              <w:rPr>
                <w:rFonts w:ascii="Times New Roman" w:hAnsi="Times New Roman" w:cs="Times New Roman"/>
                <w:sz w:val="18"/>
                <w:szCs w:val="18"/>
              </w:rPr>
            </w:pPr>
          </w:p>
          <w:p w14:paraId="656BAE21" w14:textId="77777777" w:rsidR="00955127" w:rsidRPr="003A3511" w:rsidRDefault="00955127" w:rsidP="003A3511">
            <w:pPr>
              <w:spacing w:after="0" w:line="240" w:lineRule="auto"/>
              <w:ind w:left="360"/>
              <w:rPr>
                <w:rFonts w:ascii="Times New Roman" w:hAnsi="Times New Roman" w:cs="Times New Roman"/>
                <w:sz w:val="18"/>
                <w:szCs w:val="18"/>
              </w:rPr>
            </w:pPr>
          </w:p>
          <w:p w14:paraId="6F041C0D" w14:textId="77777777" w:rsidR="00955127" w:rsidRPr="003A3511" w:rsidRDefault="00955127" w:rsidP="003A3511">
            <w:pPr>
              <w:spacing w:after="0" w:line="240" w:lineRule="auto"/>
              <w:ind w:left="360"/>
              <w:rPr>
                <w:rFonts w:ascii="Times New Roman" w:hAnsi="Times New Roman" w:cs="Times New Roman"/>
                <w:sz w:val="18"/>
                <w:szCs w:val="18"/>
              </w:rPr>
            </w:pPr>
          </w:p>
          <w:p w14:paraId="0BB5066D" w14:textId="77777777" w:rsidR="00955127" w:rsidRPr="003A3511" w:rsidRDefault="00955127" w:rsidP="003A3511">
            <w:pPr>
              <w:spacing w:after="0" w:line="240" w:lineRule="auto"/>
              <w:ind w:left="360"/>
              <w:rPr>
                <w:rFonts w:ascii="Times New Roman" w:hAnsi="Times New Roman" w:cs="Times New Roman"/>
                <w:sz w:val="18"/>
                <w:szCs w:val="18"/>
              </w:rPr>
            </w:pPr>
          </w:p>
          <w:p w14:paraId="3AC4460F" w14:textId="77777777" w:rsidR="00955127" w:rsidRPr="003A3511" w:rsidRDefault="00955127" w:rsidP="003A3511">
            <w:pPr>
              <w:spacing w:after="0" w:line="240" w:lineRule="auto"/>
              <w:rPr>
                <w:rFonts w:ascii="Times New Roman" w:hAnsi="Times New Roman" w:cs="Times New Roman"/>
                <w:sz w:val="18"/>
                <w:szCs w:val="18"/>
              </w:rPr>
            </w:pPr>
          </w:p>
          <w:p w14:paraId="16C08BB6" w14:textId="77777777" w:rsidR="00955127" w:rsidRPr="003A3511" w:rsidRDefault="00955127" w:rsidP="003A3511">
            <w:pPr>
              <w:spacing w:after="0" w:line="240" w:lineRule="auto"/>
              <w:rPr>
                <w:rFonts w:ascii="Times New Roman" w:hAnsi="Times New Roman" w:cs="Times New Roman"/>
                <w:sz w:val="18"/>
                <w:szCs w:val="18"/>
              </w:rPr>
            </w:pPr>
          </w:p>
          <w:p w14:paraId="73BC8BEC" w14:textId="77777777" w:rsidR="00955127" w:rsidRPr="003A3511" w:rsidRDefault="00955127" w:rsidP="003A3511">
            <w:pPr>
              <w:spacing w:after="0" w:line="240" w:lineRule="auto"/>
              <w:rPr>
                <w:rFonts w:ascii="Times New Roman" w:hAnsi="Times New Roman" w:cs="Times New Roman"/>
                <w:sz w:val="18"/>
                <w:szCs w:val="18"/>
              </w:rPr>
            </w:pPr>
          </w:p>
          <w:p w14:paraId="2350CF87" w14:textId="77777777" w:rsidR="00955127" w:rsidRPr="003A3511" w:rsidRDefault="00955127" w:rsidP="003A3511">
            <w:pPr>
              <w:spacing w:after="0" w:line="240" w:lineRule="auto"/>
              <w:rPr>
                <w:rFonts w:ascii="Times New Roman" w:hAnsi="Times New Roman" w:cs="Times New Roman"/>
                <w:sz w:val="18"/>
                <w:szCs w:val="18"/>
              </w:rPr>
            </w:pPr>
          </w:p>
          <w:p w14:paraId="6E362C02" w14:textId="77777777" w:rsidR="00955127" w:rsidRPr="003A3511" w:rsidRDefault="00955127" w:rsidP="003A3511">
            <w:pPr>
              <w:spacing w:after="0" w:line="240" w:lineRule="auto"/>
              <w:rPr>
                <w:rFonts w:ascii="Times New Roman" w:hAnsi="Times New Roman" w:cs="Times New Roman"/>
                <w:sz w:val="18"/>
                <w:szCs w:val="18"/>
              </w:rPr>
            </w:pPr>
          </w:p>
          <w:p w14:paraId="2F432AE2" w14:textId="77777777" w:rsidR="00955127" w:rsidRPr="003A3511" w:rsidRDefault="00955127" w:rsidP="003A3511">
            <w:pPr>
              <w:spacing w:after="0" w:line="240" w:lineRule="auto"/>
              <w:rPr>
                <w:rFonts w:ascii="Times New Roman" w:hAnsi="Times New Roman" w:cs="Times New Roman"/>
                <w:sz w:val="18"/>
                <w:szCs w:val="18"/>
              </w:rPr>
            </w:pPr>
          </w:p>
          <w:p w14:paraId="3ED0F825" w14:textId="77777777" w:rsidR="00955127" w:rsidRPr="003A3511" w:rsidRDefault="00955127" w:rsidP="003A3511">
            <w:pPr>
              <w:spacing w:after="0" w:line="240" w:lineRule="auto"/>
              <w:rPr>
                <w:rFonts w:ascii="Times New Roman" w:hAnsi="Times New Roman" w:cs="Times New Roman"/>
                <w:sz w:val="18"/>
                <w:szCs w:val="18"/>
              </w:rPr>
            </w:pPr>
          </w:p>
          <w:p w14:paraId="71CC6753" w14:textId="77777777" w:rsidR="00955127" w:rsidRPr="003A3511" w:rsidRDefault="00955127" w:rsidP="003A3511">
            <w:pPr>
              <w:spacing w:after="0" w:line="240" w:lineRule="auto"/>
              <w:rPr>
                <w:rFonts w:ascii="Times New Roman" w:hAnsi="Times New Roman" w:cs="Times New Roman"/>
                <w:sz w:val="18"/>
                <w:szCs w:val="18"/>
              </w:rPr>
            </w:pPr>
          </w:p>
          <w:p w14:paraId="49A4CAB8" w14:textId="77777777" w:rsidR="00955127" w:rsidRPr="003A3511" w:rsidRDefault="00955127" w:rsidP="003A3511">
            <w:pPr>
              <w:spacing w:after="0" w:line="240" w:lineRule="auto"/>
              <w:ind w:left="360"/>
              <w:rPr>
                <w:rFonts w:ascii="Times New Roman" w:hAnsi="Times New Roman" w:cs="Times New Roman"/>
                <w:sz w:val="18"/>
                <w:szCs w:val="18"/>
              </w:rPr>
            </w:pPr>
          </w:p>
          <w:p w14:paraId="5201E084" w14:textId="77777777" w:rsidR="00955127" w:rsidRPr="003A3511" w:rsidRDefault="00955127" w:rsidP="003A3511">
            <w:pPr>
              <w:spacing w:after="0" w:line="240" w:lineRule="auto"/>
              <w:ind w:left="360"/>
              <w:rPr>
                <w:rFonts w:ascii="Times New Roman" w:hAnsi="Times New Roman" w:cs="Times New Roman"/>
                <w:sz w:val="18"/>
                <w:szCs w:val="18"/>
              </w:rPr>
            </w:pPr>
          </w:p>
          <w:p w14:paraId="2D0F0278" w14:textId="77777777" w:rsidR="00955127" w:rsidRPr="003A3511" w:rsidRDefault="00955127" w:rsidP="003A3511">
            <w:pPr>
              <w:spacing w:after="0" w:line="240" w:lineRule="auto"/>
              <w:ind w:left="360"/>
              <w:rPr>
                <w:rFonts w:ascii="Times New Roman" w:hAnsi="Times New Roman" w:cs="Times New Roman"/>
                <w:sz w:val="18"/>
                <w:szCs w:val="18"/>
              </w:rPr>
            </w:pPr>
          </w:p>
          <w:p w14:paraId="33DE7941" w14:textId="77777777" w:rsidR="00955127" w:rsidRPr="003A3511" w:rsidRDefault="00955127" w:rsidP="003A3511">
            <w:pPr>
              <w:spacing w:after="0" w:line="240" w:lineRule="auto"/>
              <w:ind w:left="360"/>
              <w:rPr>
                <w:rFonts w:ascii="Times New Roman" w:hAnsi="Times New Roman" w:cs="Times New Roman"/>
                <w:sz w:val="18"/>
                <w:szCs w:val="18"/>
              </w:rPr>
            </w:pPr>
          </w:p>
          <w:p w14:paraId="78DE8D46" w14:textId="77777777" w:rsidR="00955127" w:rsidRPr="003A3511" w:rsidRDefault="00955127" w:rsidP="003A3511">
            <w:pPr>
              <w:spacing w:after="0" w:line="240" w:lineRule="auto"/>
              <w:rPr>
                <w:rFonts w:ascii="Times New Roman" w:hAnsi="Times New Roman" w:cs="Times New Roman"/>
                <w:sz w:val="18"/>
                <w:szCs w:val="18"/>
              </w:rPr>
            </w:pPr>
          </w:p>
          <w:p w14:paraId="0CDEAE65" w14:textId="77777777" w:rsidR="00955127" w:rsidRPr="003A3511" w:rsidRDefault="00955127" w:rsidP="003A3511">
            <w:pPr>
              <w:spacing w:after="0" w:line="240" w:lineRule="auto"/>
              <w:ind w:left="360"/>
              <w:rPr>
                <w:rFonts w:ascii="Times New Roman" w:hAnsi="Times New Roman" w:cs="Times New Roman"/>
                <w:sz w:val="18"/>
                <w:szCs w:val="18"/>
              </w:rPr>
            </w:pPr>
          </w:p>
        </w:tc>
      </w:tr>
      <w:tr w:rsidR="00955127" w:rsidRPr="003A3511" w14:paraId="114BC682" w14:textId="77777777" w:rsidTr="00955127">
        <w:tc>
          <w:tcPr>
            <w:tcW w:w="7830" w:type="dxa"/>
            <w:shd w:val="clear" w:color="auto" w:fill="auto"/>
          </w:tcPr>
          <w:p w14:paraId="6826EBF7" w14:textId="77777777" w:rsidR="00955127" w:rsidRPr="003A3511" w:rsidRDefault="00955127" w:rsidP="003A3511">
            <w:pPr>
              <w:spacing w:after="0" w:line="240" w:lineRule="auto"/>
              <w:rPr>
                <w:rFonts w:ascii="Times New Roman" w:hAnsi="Times New Roman" w:cs="Times New Roman"/>
              </w:rPr>
            </w:pPr>
          </w:p>
          <w:p w14:paraId="3837505A" w14:textId="77777777" w:rsidR="00955127" w:rsidRPr="00335C94" w:rsidRDefault="00955127" w:rsidP="00335C94">
            <w:pPr>
              <w:spacing w:after="0" w:line="240" w:lineRule="auto"/>
              <w:rPr>
                <w:rFonts w:ascii="Times New Roman" w:hAnsi="Times New Roman" w:cs="Times New Roman"/>
                <w:b/>
              </w:rPr>
            </w:pPr>
            <w:r w:rsidRPr="00335C94">
              <w:rPr>
                <w:rFonts w:ascii="Times New Roman" w:hAnsi="Times New Roman" w:cs="Times New Roman"/>
                <w:b/>
              </w:rPr>
              <w:t>Overall Impressions:</w:t>
            </w:r>
          </w:p>
          <w:p w14:paraId="3D125C92" w14:textId="77777777" w:rsidR="00335C94" w:rsidRDefault="00955127" w:rsidP="00335C94">
            <w:pPr>
              <w:pStyle w:val="ListParagraph"/>
              <w:numPr>
                <w:ilvl w:val="2"/>
                <w:numId w:val="7"/>
              </w:numPr>
              <w:tabs>
                <w:tab w:val="clear" w:pos="2160"/>
              </w:tabs>
              <w:spacing w:after="0" w:line="240" w:lineRule="auto"/>
              <w:ind w:left="342" w:hanging="360"/>
              <w:rPr>
                <w:rFonts w:ascii="Times New Roman" w:hAnsi="Times New Roman" w:cs="Times New Roman"/>
              </w:rPr>
            </w:pPr>
            <w:r w:rsidRPr="00335C94">
              <w:rPr>
                <w:rFonts w:ascii="Times New Roman" w:hAnsi="Times New Roman" w:cs="Times New Roman"/>
              </w:rPr>
              <w:t xml:space="preserve">What are your overall impressions of the curriculum materials examined? </w:t>
            </w:r>
          </w:p>
          <w:p w14:paraId="047618A5" w14:textId="77777777" w:rsidR="00955127" w:rsidRPr="00335C94" w:rsidRDefault="00955127" w:rsidP="00335C94">
            <w:pPr>
              <w:pStyle w:val="ListParagraph"/>
              <w:numPr>
                <w:ilvl w:val="2"/>
                <w:numId w:val="7"/>
              </w:numPr>
              <w:tabs>
                <w:tab w:val="clear" w:pos="2160"/>
              </w:tabs>
              <w:spacing w:after="0" w:line="240" w:lineRule="auto"/>
              <w:ind w:left="342" w:hanging="360"/>
              <w:rPr>
                <w:rFonts w:ascii="Times New Roman" w:hAnsi="Times New Roman" w:cs="Times New Roman"/>
              </w:rPr>
            </w:pPr>
            <w:r w:rsidRPr="00335C94">
              <w:rPr>
                <w:rFonts w:ascii="Times New Roman" w:hAnsi="Times New Roman" w:cs="Times New Roman"/>
              </w:rPr>
              <w:t>What are the strengths and weaknesses of the materials you examined?</w:t>
            </w:r>
          </w:p>
          <w:p w14:paraId="419C2FFB" w14:textId="77777777" w:rsidR="00955127" w:rsidRPr="003A3511" w:rsidRDefault="00955127" w:rsidP="003A3511">
            <w:pPr>
              <w:pStyle w:val="ListParagraph"/>
              <w:spacing w:after="0" w:line="240" w:lineRule="auto"/>
              <w:rPr>
                <w:rFonts w:ascii="Times New Roman" w:hAnsi="Times New Roman" w:cs="Times New Roman"/>
              </w:rPr>
            </w:pPr>
          </w:p>
          <w:p w14:paraId="1FE9994F" w14:textId="77777777" w:rsidR="00955127" w:rsidRPr="00335C94" w:rsidRDefault="00955127" w:rsidP="00335C94">
            <w:pPr>
              <w:spacing w:after="0" w:line="240" w:lineRule="auto"/>
              <w:rPr>
                <w:rFonts w:ascii="Times New Roman" w:hAnsi="Times New Roman" w:cs="Times New Roman"/>
                <w:b/>
              </w:rPr>
            </w:pPr>
            <w:r w:rsidRPr="00335C94">
              <w:rPr>
                <w:rFonts w:ascii="Times New Roman" w:hAnsi="Times New Roman" w:cs="Times New Roman"/>
                <w:b/>
              </w:rPr>
              <w:t>Standards Alignment:</w:t>
            </w:r>
          </w:p>
          <w:p w14:paraId="5FAB3F78" w14:textId="77777777" w:rsidR="00B822D0" w:rsidRPr="005901E9" w:rsidRDefault="00955127" w:rsidP="005901E9">
            <w:pPr>
              <w:pStyle w:val="ListParagraph"/>
              <w:numPr>
                <w:ilvl w:val="2"/>
                <w:numId w:val="7"/>
              </w:numPr>
              <w:tabs>
                <w:tab w:val="clear" w:pos="2160"/>
              </w:tabs>
              <w:spacing w:after="0" w:line="240" w:lineRule="auto"/>
              <w:ind w:left="342" w:hanging="360"/>
              <w:rPr>
                <w:rFonts w:ascii="Times New Roman" w:hAnsi="Times New Roman" w:cs="Times New Roman"/>
              </w:rPr>
            </w:pPr>
            <w:r w:rsidRPr="005901E9">
              <w:rPr>
                <w:rFonts w:ascii="Times New Roman" w:hAnsi="Times New Roman" w:cs="Times New Roman"/>
              </w:rPr>
              <w:t>Have you identified gaps within this domain? What are they? If so, can these gaps be realistically addressed through supplementation?</w:t>
            </w:r>
          </w:p>
          <w:p w14:paraId="47AEBB48" w14:textId="77777777" w:rsidR="00B822D0" w:rsidRPr="005901E9" w:rsidRDefault="00955127" w:rsidP="005901E9">
            <w:pPr>
              <w:pStyle w:val="ListParagraph"/>
              <w:numPr>
                <w:ilvl w:val="2"/>
                <w:numId w:val="7"/>
              </w:numPr>
              <w:tabs>
                <w:tab w:val="clear" w:pos="2160"/>
              </w:tabs>
              <w:spacing w:after="0" w:line="240" w:lineRule="auto"/>
              <w:ind w:left="342" w:hanging="360"/>
              <w:rPr>
                <w:rFonts w:ascii="Times New Roman" w:hAnsi="Times New Roman" w:cs="Times New Roman"/>
              </w:rPr>
            </w:pPr>
            <w:r w:rsidRPr="005901E9">
              <w:rPr>
                <w:rFonts w:ascii="Times New Roman" w:hAnsi="Times New Roman" w:cs="Times New Roman"/>
              </w:rPr>
              <w:t xml:space="preserve">Within grade levels, do the curriculum materials provide sufficient experiences to support student learning within this standard? </w:t>
            </w:r>
          </w:p>
          <w:p w14:paraId="15538716" w14:textId="77777777" w:rsidR="00955127" w:rsidRPr="00B822D0" w:rsidRDefault="00955127" w:rsidP="005901E9">
            <w:pPr>
              <w:pStyle w:val="ListParagraph"/>
              <w:numPr>
                <w:ilvl w:val="2"/>
                <w:numId w:val="7"/>
              </w:numPr>
              <w:tabs>
                <w:tab w:val="clear" w:pos="2160"/>
              </w:tabs>
              <w:spacing w:after="0" w:line="240" w:lineRule="auto"/>
              <w:ind w:left="342" w:hanging="360"/>
              <w:rPr>
                <w:rFonts w:ascii="Times New Roman" w:hAnsi="Times New Roman" w:cs="Times New Roman"/>
              </w:rPr>
            </w:pPr>
            <w:r w:rsidRPr="00B822D0">
              <w:rPr>
                <w:rFonts w:ascii="Times New Roman" w:hAnsi="Times New Roman" w:cs="Times New Roman"/>
              </w:rPr>
              <w:t>Within this domain, is the treatment of the content across grade levels consistent with the progression within the Standards?</w:t>
            </w:r>
          </w:p>
          <w:p w14:paraId="407206DF" w14:textId="77777777" w:rsidR="00955127" w:rsidRPr="003A3511" w:rsidRDefault="00955127" w:rsidP="003A3511">
            <w:pPr>
              <w:pStyle w:val="ListParagraph"/>
              <w:spacing w:after="0" w:line="240" w:lineRule="auto"/>
              <w:rPr>
                <w:rFonts w:ascii="Times New Roman" w:hAnsi="Times New Roman" w:cs="Times New Roman"/>
              </w:rPr>
            </w:pPr>
          </w:p>
        </w:tc>
        <w:tc>
          <w:tcPr>
            <w:tcW w:w="7200" w:type="dxa"/>
            <w:shd w:val="clear" w:color="auto" w:fill="auto"/>
          </w:tcPr>
          <w:p w14:paraId="717E7578" w14:textId="77777777" w:rsidR="00955127" w:rsidRPr="003A3511" w:rsidRDefault="00955127" w:rsidP="003A3511">
            <w:pPr>
              <w:spacing w:after="0" w:line="240" w:lineRule="auto"/>
              <w:rPr>
                <w:rFonts w:ascii="Times New Roman" w:hAnsi="Times New Roman" w:cs="Times New Roman"/>
              </w:rPr>
            </w:pPr>
          </w:p>
          <w:p w14:paraId="1B6D8258" w14:textId="77777777" w:rsidR="00955127" w:rsidRPr="00335C94" w:rsidRDefault="00955127" w:rsidP="00335C94">
            <w:pPr>
              <w:spacing w:after="0" w:line="240" w:lineRule="auto"/>
              <w:rPr>
                <w:rFonts w:ascii="Times New Roman" w:hAnsi="Times New Roman" w:cs="Times New Roman"/>
                <w:b/>
              </w:rPr>
            </w:pPr>
            <w:r w:rsidRPr="00335C94">
              <w:rPr>
                <w:rFonts w:ascii="Times New Roman" w:hAnsi="Times New Roman" w:cs="Times New Roman"/>
                <w:b/>
              </w:rPr>
              <w:t>Balance between Mathematical Understanding and Procedural Skill</w:t>
            </w:r>
            <w:r w:rsidR="005F498B">
              <w:rPr>
                <w:rFonts w:ascii="Times New Roman" w:hAnsi="Times New Roman" w:cs="Times New Roman"/>
                <w:b/>
              </w:rPr>
              <w:t>s</w:t>
            </w:r>
          </w:p>
          <w:p w14:paraId="532E2649" w14:textId="77777777" w:rsidR="00B822D0" w:rsidRDefault="00955127" w:rsidP="005901E9">
            <w:pPr>
              <w:pStyle w:val="ListParagraph"/>
              <w:numPr>
                <w:ilvl w:val="2"/>
                <w:numId w:val="7"/>
              </w:numPr>
              <w:tabs>
                <w:tab w:val="clear" w:pos="2160"/>
              </w:tabs>
              <w:spacing w:after="0" w:line="240" w:lineRule="auto"/>
              <w:ind w:left="432" w:hanging="360"/>
              <w:rPr>
                <w:rFonts w:ascii="Times New Roman" w:hAnsi="Times New Roman" w:cs="Times New Roman"/>
              </w:rPr>
            </w:pPr>
            <w:r w:rsidRPr="00B822D0">
              <w:rPr>
                <w:rFonts w:ascii="Times New Roman" w:hAnsi="Times New Roman" w:cs="Times New Roman"/>
              </w:rPr>
              <w:t>Do the curriculum materials support the development of students’ mathematical understanding?</w:t>
            </w:r>
          </w:p>
          <w:p w14:paraId="2C7FA0D4" w14:textId="77777777" w:rsidR="00B822D0" w:rsidRPr="005901E9" w:rsidRDefault="00955127" w:rsidP="005901E9">
            <w:pPr>
              <w:pStyle w:val="ListParagraph"/>
              <w:numPr>
                <w:ilvl w:val="2"/>
                <w:numId w:val="7"/>
              </w:numPr>
              <w:tabs>
                <w:tab w:val="clear" w:pos="2160"/>
              </w:tabs>
              <w:spacing w:after="0" w:line="240" w:lineRule="auto"/>
              <w:ind w:left="432" w:hanging="360"/>
              <w:rPr>
                <w:rFonts w:ascii="Times New Roman" w:hAnsi="Times New Roman" w:cs="Times New Roman"/>
              </w:rPr>
            </w:pPr>
            <w:r w:rsidRPr="005901E9">
              <w:rPr>
                <w:rFonts w:ascii="Times New Roman" w:hAnsi="Times New Roman" w:cs="Times New Roman"/>
              </w:rPr>
              <w:t xml:space="preserve">Do the curriculum materials support the development of students’ proficiency with procedural skills? </w:t>
            </w:r>
          </w:p>
          <w:p w14:paraId="3749A47B" w14:textId="77777777" w:rsidR="005901E9" w:rsidRDefault="00955127" w:rsidP="005901E9">
            <w:pPr>
              <w:pStyle w:val="ListParagraph"/>
              <w:numPr>
                <w:ilvl w:val="2"/>
                <w:numId w:val="7"/>
              </w:numPr>
              <w:tabs>
                <w:tab w:val="clear" w:pos="2160"/>
              </w:tabs>
              <w:spacing w:after="0" w:line="240" w:lineRule="auto"/>
              <w:ind w:left="432" w:hanging="360"/>
              <w:rPr>
                <w:rFonts w:ascii="Times New Roman" w:hAnsi="Times New Roman" w:cs="Times New Roman"/>
              </w:rPr>
            </w:pPr>
            <w:r w:rsidRPr="005901E9">
              <w:rPr>
                <w:rFonts w:ascii="Times New Roman" w:hAnsi="Times New Roman" w:cs="Times New Roman"/>
              </w:rPr>
              <w:t>Do the curriculum materials assist students in building connections between mathematical understanding and procedural skill</w:t>
            </w:r>
            <w:r w:rsidR="005F498B">
              <w:rPr>
                <w:rFonts w:ascii="Times New Roman" w:hAnsi="Times New Roman" w:cs="Times New Roman"/>
              </w:rPr>
              <w:t>s</w:t>
            </w:r>
            <w:r w:rsidRPr="005901E9">
              <w:rPr>
                <w:rFonts w:ascii="Times New Roman" w:hAnsi="Times New Roman" w:cs="Times New Roman"/>
              </w:rPr>
              <w:t>?</w:t>
            </w:r>
          </w:p>
          <w:p w14:paraId="1F37D6C1" w14:textId="77777777" w:rsidR="005901E9" w:rsidRDefault="00955127" w:rsidP="005901E9">
            <w:pPr>
              <w:pStyle w:val="ListParagraph"/>
              <w:numPr>
                <w:ilvl w:val="2"/>
                <w:numId w:val="7"/>
              </w:numPr>
              <w:tabs>
                <w:tab w:val="clear" w:pos="2160"/>
              </w:tabs>
              <w:spacing w:after="0" w:line="240" w:lineRule="auto"/>
              <w:ind w:left="432" w:hanging="360"/>
              <w:rPr>
                <w:rFonts w:ascii="Times New Roman" w:hAnsi="Times New Roman" w:cs="Times New Roman"/>
              </w:rPr>
            </w:pPr>
            <w:r w:rsidRPr="005901E9">
              <w:rPr>
                <w:rFonts w:ascii="Times New Roman" w:hAnsi="Times New Roman" w:cs="Times New Roman"/>
              </w:rPr>
              <w:t>To what extent do the curriculum materials provide a balanced focus on mathematical understanding and procedural skill</w:t>
            </w:r>
            <w:r w:rsidR="005F498B">
              <w:rPr>
                <w:rFonts w:ascii="Times New Roman" w:hAnsi="Times New Roman" w:cs="Times New Roman"/>
              </w:rPr>
              <w:t>s</w:t>
            </w:r>
            <w:r w:rsidRPr="005901E9">
              <w:rPr>
                <w:rFonts w:ascii="Times New Roman" w:hAnsi="Times New Roman" w:cs="Times New Roman"/>
              </w:rPr>
              <w:t xml:space="preserve">? </w:t>
            </w:r>
          </w:p>
          <w:p w14:paraId="3C367C4F" w14:textId="77777777" w:rsidR="00955127" w:rsidRPr="005901E9" w:rsidRDefault="00955127" w:rsidP="005901E9">
            <w:pPr>
              <w:pStyle w:val="ListParagraph"/>
              <w:numPr>
                <w:ilvl w:val="2"/>
                <w:numId w:val="7"/>
              </w:numPr>
              <w:tabs>
                <w:tab w:val="clear" w:pos="2160"/>
              </w:tabs>
              <w:spacing w:after="0" w:line="240" w:lineRule="auto"/>
              <w:ind w:left="432" w:hanging="360"/>
              <w:rPr>
                <w:rFonts w:ascii="Times New Roman" w:hAnsi="Times New Roman" w:cs="Times New Roman"/>
              </w:rPr>
            </w:pPr>
            <w:r w:rsidRPr="005901E9">
              <w:rPr>
                <w:rFonts w:ascii="Times New Roman" w:hAnsi="Times New Roman" w:cs="Times New Roman"/>
              </w:rPr>
              <w:t>Do student activities build on each other within and across grades in a logical way that supports mathematical understanding and procedural skill</w:t>
            </w:r>
            <w:r w:rsidR="005F498B">
              <w:rPr>
                <w:rFonts w:ascii="Times New Roman" w:hAnsi="Times New Roman" w:cs="Times New Roman"/>
              </w:rPr>
              <w:t>s</w:t>
            </w:r>
            <w:r w:rsidRPr="005901E9">
              <w:rPr>
                <w:rFonts w:ascii="Times New Roman" w:hAnsi="Times New Roman" w:cs="Times New Roman"/>
              </w:rPr>
              <w:t>?</w:t>
            </w:r>
          </w:p>
        </w:tc>
      </w:tr>
    </w:tbl>
    <w:p w14:paraId="230B1A9B" w14:textId="77777777" w:rsidR="00955127" w:rsidRDefault="00955127" w:rsidP="003A3511">
      <w:pPr>
        <w:spacing w:after="0" w:line="240" w:lineRule="auto"/>
        <w:rPr>
          <w:rFonts w:ascii="Times New Roman" w:hAnsi="Times New Roman" w:cs="Times New Roman"/>
        </w:rPr>
      </w:pPr>
    </w:p>
    <w:p w14:paraId="7C087AAE" w14:textId="77777777" w:rsidR="00315319" w:rsidRPr="003A3511" w:rsidRDefault="00315319" w:rsidP="003A3511">
      <w:pPr>
        <w:spacing w:after="0" w:line="240" w:lineRule="auto"/>
        <w:rPr>
          <w:rFonts w:ascii="Times New Roman" w:hAnsi="Times New Roman" w:cs="Times New Roman"/>
        </w:rPr>
      </w:pPr>
    </w:p>
    <w:tbl>
      <w:tblPr>
        <w:tblpPr w:leftFromText="180" w:rightFromText="180" w:vertAnchor="text" w:horzAnchor="margin" w:tblpXSpec="center" w:tblpY="-351"/>
        <w:tblW w:w="52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9"/>
        <w:gridCol w:w="630"/>
        <w:gridCol w:w="810"/>
        <w:gridCol w:w="990"/>
        <w:gridCol w:w="2251"/>
        <w:gridCol w:w="359"/>
        <w:gridCol w:w="271"/>
        <w:gridCol w:w="630"/>
        <w:gridCol w:w="810"/>
        <w:gridCol w:w="810"/>
        <w:gridCol w:w="2796"/>
        <w:gridCol w:w="633"/>
        <w:gridCol w:w="810"/>
        <w:gridCol w:w="798"/>
      </w:tblGrid>
      <w:tr w:rsidR="00955127" w:rsidRPr="003A3511" w14:paraId="4BDE7B44" w14:textId="77777777" w:rsidTr="0099497B">
        <w:trPr>
          <w:trHeight w:val="440"/>
        </w:trPr>
        <w:tc>
          <w:tcPr>
            <w:tcW w:w="5000" w:type="pct"/>
            <w:gridSpan w:val="14"/>
            <w:shd w:val="clear" w:color="auto" w:fill="auto"/>
          </w:tcPr>
          <w:p w14:paraId="6C576543" w14:textId="77777777" w:rsidR="00C31A97" w:rsidRDefault="00C31A97" w:rsidP="003A3511">
            <w:pPr>
              <w:spacing w:after="0" w:line="240" w:lineRule="auto"/>
              <w:jc w:val="center"/>
              <w:rPr>
                <w:rFonts w:ascii="Times New Roman" w:hAnsi="Times New Roman" w:cs="Times New Roman"/>
                <w:b/>
              </w:rPr>
            </w:pPr>
          </w:p>
          <w:p w14:paraId="6FD4A583" w14:textId="77777777" w:rsidR="00955127" w:rsidRPr="003A3511" w:rsidRDefault="00955127" w:rsidP="00C31A97">
            <w:pPr>
              <w:spacing w:after="0" w:line="240" w:lineRule="auto"/>
              <w:jc w:val="center"/>
              <w:rPr>
                <w:rFonts w:ascii="Times New Roman" w:hAnsi="Times New Roman" w:cs="Times New Roman"/>
                <w:b/>
              </w:rPr>
            </w:pPr>
            <w:r w:rsidRPr="003A3511">
              <w:rPr>
                <w:rFonts w:ascii="Times New Roman" w:hAnsi="Times New Roman" w:cs="Times New Roman"/>
                <w:b/>
              </w:rPr>
              <w:t>CCSS</w:t>
            </w:r>
            <w:r w:rsidR="00D010F0">
              <w:rPr>
                <w:rFonts w:ascii="Times New Roman" w:hAnsi="Times New Roman" w:cs="Times New Roman"/>
                <w:b/>
              </w:rPr>
              <w:t>M</w:t>
            </w:r>
            <w:r w:rsidRPr="003A3511">
              <w:rPr>
                <w:rFonts w:ascii="Times New Roman" w:hAnsi="Times New Roman" w:cs="Times New Roman"/>
                <w:b/>
              </w:rPr>
              <w:t xml:space="preserve"> Curriculum Analysis Tool 1—Geometry for Grades 6-8</w:t>
            </w:r>
          </w:p>
        </w:tc>
      </w:tr>
      <w:tr w:rsidR="00955127" w:rsidRPr="003A3511" w14:paraId="32844A5E" w14:textId="77777777" w:rsidTr="0099497B">
        <w:trPr>
          <w:trHeight w:val="347"/>
        </w:trPr>
        <w:tc>
          <w:tcPr>
            <w:tcW w:w="5000" w:type="pct"/>
            <w:gridSpan w:val="14"/>
            <w:shd w:val="clear" w:color="auto" w:fill="auto"/>
          </w:tcPr>
          <w:p w14:paraId="312BB01A" w14:textId="77777777" w:rsidR="00955127" w:rsidRPr="003A3511" w:rsidRDefault="00955127" w:rsidP="003A3511">
            <w:pPr>
              <w:spacing w:after="0" w:line="240" w:lineRule="auto"/>
              <w:rPr>
                <w:rFonts w:ascii="Times New Roman" w:hAnsi="Times New Roman" w:cs="Times New Roman"/>
                <w:b/>
              </w:rPr>
            </w:pPr>
          </w:p>
          <w:p w14:paraId="740FAB76" w14:textId="77777777" w:rsidR="00955127" w:rsidRPr="003A3511" w:rsidRDefault="00955127" w:rsidP="003A3511">
            <w:pPr>
              <w:spacing w:after="0" w:line="240" w:lineRule="auto"/>
              <w:rPr>
                <w:rFonts w:ascii="Times New Roman" w:hAnsi="Times New Roman" w:cs="Times New Roman"/>
              </w:rPr>
            </w:pPr>
            <w:r w:rsidRPr="003A3511">
              <w:rPr>
                <w:rFonts w:ascii="Times New Roman" w:hAnsi="Times New Roman" w:cs="Times New Roman"/>
              </w:rPr>
              <w:t>Name of Reviewer _____________________________________ School/District ____________________</w:t>
            </w:r>
            <w:r w:rsidR="003A3511">
              <w:rPr>
                <w:rFonts w:ascii="Times New Roman" w:hAnsi="Times New Roman" w:cs="Times New Roman"/>
              </w:rPr>
              <w:t>___________</w:t>
            </w:r>
            <w:r w:rsidRPr="003A3511">
              <w:rPr>
                <w:rFonts w:ascii="Times New Roman" w:hAnsi="Times New Roman" w:cs="Times New Roman"/>
              </w:rPr>
              <w:t>_______________________Date _____</w:t>
            </w:r>
            <w:r w:rsidR="003A3511">
              <w:rPr>
                <w:rFonts w:ascii="Times New Roman" w:hAnsi="Times New Roman" w:cs="Times New Roman"/>
              </w:rPr>
              <w:t>____</w:t>
            </w:r>
            <w:r w:rsidRPr="003A3511">
              <w:rPr>
                <w:rFonts w:ascii="Times New Roman" w:hAnsi="Times New Roman" w:cs="Times New Roman"/>
              </w:rPr>
              <w:t>__</w:t>
            </w:r>
          </w:p>
          <w:p w14:paraId="1831BBCA" w14:textId="77777777" w:rsidR="00955127" w:rsidRPr="003A3511" w:rsidRDefault="00955127" w:rsidP="003A3511">
            <w:pPr>
              <w:spacing w:after="0" w:line="240" w:lineRule="auto"/>
              <w:rPr>
                <w:rFonts w:ascii="Times New Roman" w:hAnsi="Times New Roman" w:cs="Times New Roman"/>
              </w:rPr>
            </w:pPr>
          </w:p>
          <w:p w14:paraId="46FDF9D7" w14:textId="77777777" w:rsidR="00955127" w:rsidRPr="003A3511" w:rsidRDefault="00955127" w:rsidP="003A3511">
            <w:pPr>
              <w:spacing w:after="0" w:line="240" w:lineRule="auto"/>
              <w:rPr>
                <w:rFonts w:ascii="Times New Roman" w:hAnsi="Times New Roman" w:cs="Times New Roman"/>
                <w:b/>
              </w:rPr>
            </w:pPr>
            <w:r w:rsidRPr="003A3511">
              <w:rPr>
                <w:rFonts w:ascii="Times New Roman" w:hAnsi="Times New Roman" w:cs="Times New Roman"/>
              </w:rPr>
              <w:t>Name of Curriculum Materials ________________________________</w:t>
            </w:r>
            <w:r w:rsidR="003A3511">
              <w:rPr>
                <w:rFonts w:ascii="Times New Roman" w:hAnsi="Times New Roman" w:cs="Times New Roman"/>
              </w:rPr>
              <w:t>__________</w:t>
            </w:r>
            <w:r w:rsidRPr="003A3511">
              <w:rPr>
                <w:rFonts w:ascii="Times New Roman" w:hAnsi="Times New Roman" w:cs="Times New Roman"/>
              </w:rPr>
              <w:t>___  Publication Date _________________________Grade Level(s)</w:t>
            </w:r>
            <w:r w:rsidRPr="003A3511">
              <w:rPr>
                <w:rFonts w:ascii="Times New Roman" w:hAnsi="Times New Roman" w:cs="Times New Roman"/>
                <w:b/>
              </w:rPr>
              <w:t xml:space="preserve"> ____</w:t>
            </w:r>
            <w:r w:rsidR="003A3511">
              <w:rPr>
                <w:rFonts w:ascii="Times New Roman" w:hAnsi="Times New Roman" w:cs="Times New Roman"/>
                <w:b/>
              </w:rPr>
              <w:t>_____</w:t>
            </w:r>
            <w:r w:rsidRPr="003A3511">
              <w:rPr>
                <w:rFonts w:ascii="Times New Roman" w:hAnsi="Times New Roman" w:cs="Times New Roman"/>
                <w:b/>
              </w:rPr>
              <w:t>___</w:t>
            </w:r>
          </w:p>
          <w:p w14:paraId="1866958F" w14:textId="77777777" w:rsidR="00955127" w:rsidRPr="003A3511" w:rsidRDefault="00955127" w:rsidP="003A3511">
            <w:pPr>
              <w:spacing w:after="0" w:line="240" w:lineRule="auto"/>
              <w:rPr>
                <w:rFonts w:ascii="Times New Roman" w:hAnsi="Times New Roman" w:cs="Times New Roman"/>
                <w:b/>
              </w:rPr>
            </w:pPr>
          </w:p>
        </w:tc>
      </w:tr>
      <w:tr w:rsidR="00955127" w:rsidRPr="003A3511" w14:paraId="197CE078" w14:textId="77777777" w:rsidTr="0099497B">
        <w:trPr>
          <w:trHeight w:val="347"/>
        </w:trPr>
        <w:tc>
          <w:tcPr>
            <w:tcW w:w="2400" w:type="pct"/>
            <w:gridSpan w:val="5"/>
            <w:shd w:val="clear" w:color="auto" w:fill="auto"/>
          </w:tcPr>
          <w:p w14:paraId="1825D390" w14:textId="77777777" w:rsidR="00955127" w:rsidRPr="003A3511" w:rsidRDefault="00955127" w:rsidP="003A3511">
            <w:pPr>
              <w:spacing w:after="0" w:line="240" w:lineRule="auto"/>
              <w:ind w:left="252" w:hanging="252"/>
              <w:rPr>
                <w:rFonts w:ascii="Times New Roman" w:hAnsi="Times New Roman" w:cs="Times New Roman"/>
                <w:b/>
                <w:sz w:val="18"/>
                <w:szCs w:val="18"/>
              </w:rPr>
            </w:pPr>
            <w:r w:rsidRPr="003A3511">
              <w:rPr>
                <w:rFonts w:ascii="Times New Roman" w:hAnsi="Times New Roman" w:cs="Times New Roman"/>
                <w:b/>
                <w:sz w:val="18"/>
                <w:szCs w:val="18"/>
              </w:rPr>
              <w:t>Content Coverage Rubric</w:t>
            </w:r>
            <w:r w:rsidR="00F95B57">
              <w:rPr>
                <w:rFonts w:ascii="Times New Roman" w:hAnsi="Times New Roman" w:cs="Times New Roman"/>
                <w:b/>
                <w:sz w:val="18"/>
                <w:szCs w:val="18"/>
              </w:rPr>
              <w:t xml:space="preserve"> (Cont)</w:t>
            </w:r>
            <w:r w:rsidRPr="003A3511">
              <w:rPr>
                <w:rFonts w:ascii="Times New Roman" w:hAnsi="Times New Roman" w:cs="Times New Roman"/>
                <w:b/>
                <w:sz w:val="18"/>
                <w:szCs w:val="18"/>
              </w:rPr>
              <w:t>:</w:t>
            </w:r>
          </w:p>
          <w:p w14:paraId="7E3205DD" w14:textId="77777777" w:rsidR="00955127" w:rsidRPr="003A3511" w:rsidRDefault="00955127" w:rsidP="003A3511">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Not Found (N) -The mathematics content was not found.</w:t>
            </w:r>
          </w:p>
          <w:p w14:paraId="6017E538" w14:textId="77777777" w:rsidR="00955127" w:rsidRPr="003A3511" w:rsidRDefault="00955127" w:rsidP="003A3511">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Low (L) -</w:t>
            </w:r>
            <w:r w:rsidRPr="003A3511" w:rsidDel="00C352E2">
              <w:rPr>
                <w:rFonts w:ascii="Times New Roman" w:hAnsi="Times New Roman" w:cs="Times New Roman"/>
                <w:sz w:val="18"/>
                <w:szCs w:val="18"/>
              </w:rPr>
              <w:t xml:space="preserve"> </w:t>
            </w:r>
            <w:r w:rsidRPr="003A3511">
              <w:rPr>
                <w:rFonts w:ascii="Times New Roman" w:hAnsi="Times New Roman" w:cs="Times New Roman"/>
                <w:sz w:val="18"/>
                <w:szCs w:val="18"/>
              </w:rPr>
              <w:t xml:space="preserve">Major gaps in the mathematics content were found. </w:t>
            </w:r>
          </w:p>
          <w:p w14:paraId="0FC191F4" w14:textId="77777777" w:rsidR="00955127" w:rsidRPr="003A3511" w:rsidRDefault="00955127" w:rsidP="003A3511">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Marginal (M) - Gaps in the content, as described in the Standards, were found and these gaps may not be easily filled.</w:t>
            </w:r>
          </w:p>
          <w:p w14:paraId="1008F3BE" w14:textId="77777777" w:rsidR="00955127" w:rsidRPr="003A3511" w:rsidRDefault="00955127" w:rsidP="003A3511">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Acceptable (A) - Few gaps in the content, as described in the Standards, were found and these gaps may be easily filled.</w:t>
            </w:r>
          </w:p>
          <w:p w14:paraId="427B790B" w14:textId="77777777" w:rsidR="00955127" w:rsidRPr="003A3511" w:rsidRDefault="00955127" w:rsidP="003A3511">
            <w:pPr>
              <w:spacing w:after="0" w:line="240" w:lineRule="auto"/>
              <w:rPr>
                <w:rFonts w:ascii="Times New Roman" w:hAnsi="Times New Roman" w:cs="Times New Roman"/>
                <w:b/>
              </w:rPr>
            </w:pPr>
            <w:r w:rsidRPr="003A3511">
              <w:rPr>
                <w:rFonts w:ascii="Times New Roman" w:hAnsi="Times New Roman" w:cs="Times New Roman"/>
                <w:sz w:val="18"/>
                <w:szCs w:val="18"/>
              </w:rPr>
              <w:t>High (H) - The content was fully formed as described in the Standards.</w:t>
            </w:r>
          </w:p>
        </w:tc>
        <w:tc>
          <w:tcPr>
            <w:tcW w:w="2600" w:type="pct"/>
            <w:gridSpan w:val="9"/>
            <w:shd w:val="clear" w:color="auto" w:fill="auto"/>
          </w:tcPr>
          <w:p w14:paraId="15DF7D9B"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b/>
                <w:sz w:val="18"/>
                <w:szCs w:val="18"/>
              </w:rPr>
              <w:t>Balance of Mathematical Understanding and Procedural Skills Rubric</w:t>
            </w:r>
            <w:r w:rsidR="00F95B57">
              <w:rPr>
                <w:rFonts w:ascii="Times New Roman" w:hAnsi="Times New Roman" w:cs="Times New Roman"/>
                <w:b/>
                <w:sz w:val="18"/>
                <w:szCs w:val="18"/>
              </w:rPr>
              <w:t xml:space="preserve"> (Bal)</w:t>
            </w:r>
            <w:r w:rsidRPr="003A3511">
              <w:rPr>
                <w:rFonts w:ascii="Times New Roman" w:hAnsi="Times New Roman" w:cs="Times New Roman"/>
                <w:sz w:val="18"/>
                <w:szCs w:val="18"/>
              </w:rPr>
              <w:t>:</w:t>
            </w:r>
          </w:p>
          <w:p w14:paraId="39E25849" w14:textId="77777777" w:rsidR="00955127" w:rsidRPr="003A3511" w:rsidRDefault="00955127" w:rsidP="003A3511">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 xml:space="preserve">Not Found (N) -The content was not found. </w:t>
            </w:r>
          </w:p>
          <w:p w14:paraId="3B61AC1B" w14:textId="77777777" w:rsidR="00955127" w:rsidRPr="003A3511" w:rsidRDefault="00955127" w:rsidP="003A3511">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Low (</w:t>
            </w:r>
            <w:proofErr w:type="gramStart"/>
            <w:r w:rsidRPr="003A3511">
              <w:rPr>
                <w:rFonts w:ascii="Times New Roman" w:hAnsi="Times New Roman" w:cs="Times New Roman"/>
                <w:sz w:val="18"/>
                <w:szCs w:val="18"/>
              </w:rPr>
              <w:t>L )</w:t>
            </w:r>
            <w:proofErr w:type="gramEnd"/>
            <w:r w:rsidRPr="003A3511">
              <w:rPr>
                <w:rFonts w:ascii="Times New Roman" w:hAnsi="Times New Roman" w:cs="Times New Roman"/>
                <w:sz w:val="18"/>
                <w:szCs w:val="18"/>
              </w:rPr>
              <w:t xml:space="preserve"> - The content was not developed or developed superficially.</w:t>
            </w:r>
          </w:p>
          <w:p w14:paraId="2D145B81" w14:textId="77777777" w:rsidR="00955127" w:rsidRPr="003A3511" w:rsidRDefault="00955127" w:rsidP="003A3511">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Marginal (M)-The content was found and focused primarily on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 xml:space="preserve"> and minimally on mathematical understanding, or ignored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w:t>
            </w:r>
          </w:p>
          <w:p w14:paraId="01073996" w14:textId="77777777" w:rsidR="00955127" w:rsidRPr="003A3511" w:rsidRDefault="00955127" w:rsidP="003A3511">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Acceptable (A)-The content was developed with a balance of mathematical understanding and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 xml:space="preserve"> consistent with the Standards, but the connections between the two were not developed.</w:t>
            </w:r>
          </w:p>
          <w:p w14:paraId="0D38DB2E"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High (H)-The content was developed with a balance of mathematical understanding and </w:t>
            </w:r>
          </w:p>
          <w:p w14:paraId="593D2337"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      </w:t>
            </w:r>
            <w:proofErr w:type="gramStart"/>
            <w:r w:rsidRPr="003A3511">
              <w:rPr>
                <w:rFonts w:ascii="Times New Roman" w:hAnsi="Times New Roman" w:cs="Times New Roman"/>
                <w:sz w:val="18"/>
                <w:szCs w:val="18"/>
              </w:rPr>
              <w:t>procedural</w:t>
            </w:r>
            <w:proofErr w:type="gramEnd"/>
            <w:r w:rsidRPr="003A3511">
              <w:rPr>
                <w:rFonts w:ascii="Times New Roman" w:hAnsi="Times New Roman" w:cs="Times New Roman"/>
                <w:sz w:val="18"/>
                <w:szCs w:val="18"/>
              </w:rPr>
              <w:t xml:space="preserve"> skill</w:t>
            </w:r>
            <w:r w:rsidR="003F2430">
              <w:rPr>
                <w:rFonts w:ascii="Times New Roman" w:hAnsi="Times New Roman" w:cs="Times New Roman"/>
                <w:sz w:val="18"/>
                <w:szCs w:val="18"/>
              </w:rPr>
              <w:t>s</w:t>
            </w:r>
            <w:r w:rsidRPr="003A3511">
              <w:rPr>
                <w:rFonts w:ascii="Times New Roman" w:hAnsi="Times New Roman" w:cs="Times New Roman"/>
                <w:sz w:val="18"/>
                <w:szCs w:val="18"/>
              </w:rPr>
              <w:t xml:space="preserve"> consistent with the Standards, and the connections between the two were developed.</w:t>
            </w:r>
          </w:p>
        </w:tc>
      </w:tr>
      <w:tr w:rsidR="00955127" w:rsidRPr="003A3511" w14:paraId="744BEDA4" w14:textId="77777777" w:rsidTr="0099497B">
        <w:trPr>
          <w:trHeight w:val="347"/>
        </w:trPr>
        <w:tc>
          <w:tcPr>
            <w:tcW w:w="1661" w:type="pct"/>
            <w:gridSpan w:val="4"/>
            <w:shd w:val="clear" w:color="auto" w:fill="auto"/>
          </w:tcPr>
          <w:p w14:paraId="66BC118A"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1685" w:type="pct"/>
            <w:gridSpan w:val="6"/>
            <w:shd w:val="clear" w:color="auto" w:fill="auto"/>
          </w:tcPr>
          <w:p w14:paraId="57F9D2F1"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7</w:t>
            </w:r>
          </w:p>
        </w:tc>
        <w:tc>
          <w:tcPr>
            <w:tcW w:w="1654" w:type="pct"/>
            <w:gridSpan w:val="4"/>
            <w:shd w:val="clear" w:color="auto" w:fill="auto"/>
          </w:tcPr>
          <w:p w14:paraId="261E5267"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955127" w:rsidRPr="003A3511" w14:paraId="696AC723" w14:textId="77777777" w:rsidTr="0099497B">
        <w:tc>
          <w:tcPr>
            <w:tcW w:w="863" w:type="pct"/>
            <w:shd w:val="clear" w:color="auto" w:fill="auto"/>
          </w:tcPr>
          <w:p w14:paraId="1FE89D93" w14:textId="77777777" w:rsidR="00955127" w:rsidRPr="003A3511" w:rsidRDefault="00955127" w:rsidP="003A3511">
            <w:pPr>
              <w:spacing w:after="0" w:line="240" w:lineRule="auto"/>
              <w:jc w:val="center"/>
              <w:rPr>
                <w:rFonts w:ascii="Times New Roman" w:hAnsi="Times New Roman" w:cs="Times New Roman"/>
                <w:b/>
                <w:bCs/>
                <w:szCs w:val="24"/>
              </w:rPr>
            </w:pPr>
            <w:r w:rsidRPr="003A3511">
              <w:rPr>
                <w:rFonts w:ascii="Times New Roman" w:hAnsi="Times New Roman" w:cs="Times New Roman"/>
                <w:b/>
                <w:bCs/>
                <w:szCs w:val="24"/>
              </w:rPr>
              <w:t>6.G Geometry</w:t>
            </w:r>
          </w:p>
        </w:tc>
        <w:tc>
          <w:tcPr>
            <w:tcW w:w="207" w:type="pct"/>
            <w:shd w:val="clear" w:color="auto" w:fill="auto"/>
          </w:tcPr>
          <w:p w14:paraId="39F1C095" w14:textId="77777777" w:rsidR="00955127" w:rsidRPr="003A3511" w:rsidRDefault="00955127" w:rsidP="003A3511">
            <w:pPr>
              <w:spacing w:after="0" w:line="240" w:lineRule="auto"/>
              <w:rPr>
                <w:rFonts w:ascii="Times New Roman" w:hAnsi="Times New Roman" w:cs="Times New Roman"/>
                <w:sz w:val="18"/>
                <w:szCs w:val="18"/>
              </w:rPr>
            </w:pPr>
            <w:proofErr w:type="spellStart"/>
            <w:r w:rsidRPr="003A3511">
              <w:rPr>
                <w:rFonts w:ascii="Times New Roman" w:hAnsi="Times New Roman" w:cs="Times New Roman"/>
                <w:b/>
                <w:sz w:val="16"/>
                <w:szCs w:val="16"/>
              </w:rPr>
              <w:t>ChapPages</w:t>
            </w:r>
            <w:proofErr w:type="spellEnd"/>
          </w:p>
        </w:tc>
        <w:tc>
          <w:tcPr>
            <w:tcW w:w="266" w:type="pct"/>
            <w:shd w:val="clear" w:color="auto" w:fill="auto"/>
          </w:tcPr>
          <w:p w14:paraId="0A75E61B"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w:t>
            </w:r>
            <w:r w:rsidR="00F95B57">
              <w:rPr>
                <w:rFonts w:ascii="Times New Roman" w:hAnsi="Times New Roman" w:cs="Times New Roman"/>
                <w:b/>
                <w:sz w:val="16"/>
                <w:szCs w:val="16"/>
              </w:rPr>
              <w:t>t</w:t>
            </w:r>
            <w:r w:rsidRPr="003A3511">
              <w:rPr>
                <w:rFonts w:ascii="Times New Roman" w:hAnsi="Times New Roman" w:cs="Times New Roman"/>
                <w:b/>
                <w:sz w:val="16"/>
                <w:szCs w:val="16"/>
              </w:rPr>
              <w:br/>
              <w:t>N-L-M-</w:t>
            </w:r>
          </w:p>
          <w:p w14:paraId="68094258"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325" w:type="pct"/>
            <w:shd w:val="clear" w:color="auto" w:fill="auto"/>
          </w:tcPr>
          <w:p w14:paraId="46430E13"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157FBC28"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946" w:type="pct"/>
            <w:gridSpan w:val="3"/>
            <w:shd w:val="clear" w:color="auto" w:fill="auto"/>
          </w:tcPr>
          <w:p w14:paraId="6062086C" w14:textId="77777777" w:rsidR="00955127" w:rsidRPr="003A3511" w:rsidRDefault="00955127" w:rsidP="003A3511">
            <w:pPr>
              <w:spacing w:after="0" w:line="240" w:lineRule="auto"/>
              <w:jc w:val="center"/>
              <w:rPr>
                <w:rFonts w:ascii="Times New Roman" w:hAnsi="Times New Roman" w:cs="Times New Roman"/>
                <w:b/>
                <w:bCs/>
                <w:szCs w:val="24"/>
              </w:rPr>
            </w:pPr>
            <w:r w:rsidRPr="003A3511">
              <w:rPr>
                <w:rFonts w:ascii="Times New Roman" w:hAnsi="Times New Roman" w:cs="Times New Roman"/>
                <w:b/>
                <w:bCs/>
                <w:szCs w:val="24"/>
              </w:rPr>
              <w:t>7.G Geometry</w:t>
            </w:r>
          </w:p>
        </w:tc>
        <w:tc>
          <w:tcPr>
            <w:tcW w:w="207" w:type="pct"/>
            <w:shd w:val="clear" w:color="auto" w:fill="auto"/>
          </w:tcPr>
          <w:p w14:paraId="2BE9F26C" w14:textId="77777777" w:rsidR="00955127" w:rsidRPr="003A3511" w:rsidRDefault="00955127" w:rsidP="003A3511">
            <w:pPr>
              <w:spacing w:after="0" w:line="240" w:lineRule="auto"/>
              <w:rPr>
                <w:rFonts w:ascii="Times New Roman" w:hAnsi="Times New Roman" w:cs="Times New Roman"/>
                <w:b/>
                <w:sz w:val="16"/>
                <w:szCs w:val="16"/>
              </w:rPr>
            </w:pPr>
            <w:r w:rsidRPr="003A3511">
              <w:rPr>
                <w:rFonts w:ascii="Times New Roman" w:hAnsi="Times New Roman" w:cs="Times New Roman"/>
                <w:b/>
                <w:sz w:val="16"/>
                <w:szCs w:val="16"/>
              </w:rPr>
              <w:t>Chap</w:t>
            </w:r>
          </w:p>
          <w:p w14:paraId="4905F53F"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b/>
                <w:sz w:val="16"/>
                <w:szCs w:val="16"/>
              </w:rPr>
              <w:t>Pages</w:t>
            </w:r>
          </w:p>
        </w:tc>
        <w:tc>
          <w:tcPr>
            <w:tcW w:w="266" w:type="pct"/>
            <w:shd w:val="clear" w:color="auto" w:fill="auto"/>
          </w:tcPr>
          <w:p w14:paraId="049E4DD4"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481C6C9F"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6" w:type="pct"/>
            <w:shd w:val="clear" w:color="auto" w:fill="auto"/>
          </w:tcPr>
          <w:p w14:paraId="057FE8DB"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1714CBEA"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918" w:type="pct"/>
            <w:shd w:val="clear" w:color="auto" w:fill="auto"/>
          </w:tcPr>
          <w:p w14:paraId="13DF85E2" w14:textId="77777777" w:rsidR="00955127" w:rsidRPr="003A3511" w:rsidRDefault="00955127" w:rsidP="003A3511">
            <w:pPr>
              <w:widowControl w:val="0"/>
              <w:autoSpaceDE w:val="0"/>
              <w:autoSpaceDN w:val="0"/>
              <w:adjustRightInd w:val="0"/>
              <w:spacing w:after="0" w:line="240" w:lineRule="auto"/>
              <w:jc w:val="center"/>
              <w:rPr>
                <w:rFonts w:ascii="Times New Roman" w:hAnsi="Times New Roman" w:cs="Times New Roman"/>
                <w:b/>
                <w:bCs/>
                <w:szCs w:val="24"/>
                <w:lang w:bidi="en-US"/>
              </w:rPr>
            </w:pPr>
            <w:r w:rsidRPr="003A3511">
              <w:rPr>
                <w:rFonts w:ascii="Times New Roman" w:hAnsi="Times New Roman" w:cs="Times New Roman"/>
                <w:b/>
                <w:bCs/>
                <w:szCs w:val="24"/>
                <w:lang w:bidi="en-US"/>
              </w:rPr>
              <w:t>8.G Geometry</w:t>
            </w:r>
          </w:p>
        </w:tc>
        <w:tc>
          <w:tcPr>
            <w:tcW w:w="208" w:type="pct"/>
            <w:shd w:val="clear" w:color="auto" w:fill="auto"/>
          </w:tcPr>
          <w:p w14:paraId="011FF996" w14:textId="77777777" w:rsidR="00955127" w:rsidRPr="003A3511" w:rsidRDefault="00955127" w:rsidP="003A3511">
            <w:pPr>
              <w:spacing w:after="0" w:line="240" w:lineRule="auto"/>
              <w:rPr>
                <w:rFonts w:ascii="Times New Roman" w:hAnsi="Times New Roman" w:cs="Times New Roman"/>
                <w:b/>
                <w:sz w:val="16"/>
                <w:szCs w:val="16"/>
              </w:rPr>
            </w:pPr>
            <w:r w:rsidRPr="003A3511">
              <w:rPr>
                <w:rFonts w:ascii="Times New Roman" w:hAnsi="Times New Roman" w:cs="Times New Roman"/>
                <w:b/>
                <w:sz w:val="16"/>
                <w:szCs w:val="16"/>
              </w:rPr>
              <w:t>Chap</w:t>
            </w:r>
          </w:p>
          <w:p w14:paraId="42B691BC"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b/>
                <w:sz w:val="16"/>
                <w:szCs w:val="16"/>
              </w:rPr>
              <w:t>Pages</w:t>
            </w:r>
          </w:p>
        </w:tc>
        <w:tc>
          <w:tcPr>
            <w:tcW w:w="266" w:type="pct"/>
            <w:shd w:val="clear" w:color="auto" w:fill="auto"/>
          </w:tcPr>
          <w:p w14:paraId="7101B382"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69508234"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2" w:type="pct"/>
            <w:shd w:val="clear" w:color="auto" w:fill="auto"/>
          </w:tcPr>
          <w:p w14:paraId="509FE805"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2194ED92"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r>
      <w:tr w:rsidR="00955127" w:rsidRPr="003A3511" w14:paraId="08F679C7" w14:textId="77777777" w:rsidTr="0099497B">
        <w:tc>
          <w:tcPr>
            <w:tcW w:w="863" w:type="pct"/>
            <w:shd w:val="clear" w:color="auto" w:fill="auto"/>
          </w:tcPr>
          <w:p w14:paraId="40668665" w14:textId="77777777" w:rsidR="00955127" w:rsidRPr="003A3511" w:rsidRDefault="00955127" w:rsidP="003A3511">
            <w:pPr>
              <w:spacing w:after="0" w:line="240" w:lineRule="auto"/>
              <w:rPr>
                <w:rFonts w:ascii="Times New Roman" w:hAnsi="Times New Roman" w:cs="Times New Roman"/>
                <w:b/>
                <w:sz w:val="18"/>
                <w:szCs w:val="18"/>
              </w:rPr>
            </w:pPr>
            <w:r w:rsidRPr="003A3511">
              <w:rPr>
                <w:rFonts w:ascii="Times New Roman" w:hAnsi="Times New Roman" w:cs="Times New Roman"/>
                <w:b/>
                <w:bCs/>
                <w:sz w:val="18"/>
                <w:szCs w:val="18"/>
              </w:rPr>
              <w:t>Solve real-world and mathematical problems involving area, surface area, and volume.</w:t>
            </w:r>
          </w:p>
        </w:tc>
        <w:tc>
          <w:tcPr>
            <w:tcW w:w="207" w:type="pct"/>
            <w:shd w:val="clear" w:color="auto" w:fill="auto"/>
          </w:tcPr>
          <w:p w14:paraId="383EB41F"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5890E486"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499BCBA9"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78E0EA35" w14:textId="77777777" w:rsidR="00955127" w:rsidRPr="003A3511" w:rsidRDefault="00955127" w:rsidP="003A3511">
            <w:pPr>
              <w:autoSpaceDE w:val="0"/>
              <w:autoSpaceDN w:val="0"/>
              <w:adjustRightInd w:val="0"/>
              <w:spacing w:after="0" w:line="240" w:lineRule="auto"/>
              <w:rPr>
                <w:rFonts w:ascii="Times New Roman" w:hAnsi="Times New Roman" w:cs="Times New Roman"/>
                <w:color w:val="3B3B3A"/>
                <w:sz w:val="18"/>
                <w:szCs w:val="18"/>
              </w:rPr>
            </w:pPr>
            <w:r w:rsidRPr="003A3511">
              <w:rPr>
                <w:rFonts w:ascii="Times New Roman" w:hAnsi="Times New Roman" w:cs="Times New Roman"/>
                <w:b/>
                <w:bCs/>
                <w:sz w:val="18"/>
                <w:szCs w:val="18"/>
              </w:rPr>
              <w:t>Solve real-life and mathematical problems involving angle measure, area, surface area, and volume.</w:t>
            </w:r>
          </w:p>
        </w:tc>
        <w:tc>
          <w:tcPr>
            <w:tcW w:w="207" w:type="pct"/>
            <w:shd w:val="clear" w:color="auto" w:fill="auto"/>
          </w:tcPr>
          <w:p w14:paraId="6785EEF5"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182D2903"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178B232C"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4FD1029C"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b/>
                <w:sz w:val="18"/>
                <w:szCs w:val="18"/>
              </w:rPr>
              <w:t>Solve real-world and mathematical problems involving volume of cylinders, cones, and spheres.*</w:t>
            </w:r>
          </w:p>
        </w:tc>
        <w:tc>
          <w:tcPr>
            <w:tcW w:w="208" w:type="pct"/>
            <w:shd w:val="clear" w:color="auto" w:fill="auto"/>
          </w:tcPr>
          <w:p w14:paraId="205DFA48"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50576D4E"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4509184F"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20CCE87B" w14:textId="77777777" w:rsidTr="0099497B">
        <w:tc>
          <w:tcPr>
            <w:tcW w:w="863" w:type="pct"/>
            <w:shd w:val="clear" w:color="auto" w:fill="auto"/>
          </w:tcPr>
          <w:p w14:paraId="72AA6A0F" w14:textId="77777777" w:rsidR="00955127" w:rsidRPr="003A3511" w:rsidRDefault="00955127" w:rsidP="003A3511">
            <w:pPr>
              <w:autoSpaceDE w:val="0"/>
              <w:autoSpaceDN w:val="0"/>
              <w:adjustRightInd w:val="0"/>
              <w:spacing w:after="0" w:line="240" w:lineRule="auto"/>
              <w:rPr>
                <w:rFonts w:ascii="Times New Roman" w:hAnsi="Times New Roman" w:cs="Times New Roman"/>
                <w:iCs/>
                <w:sz w:val="18"/>
                <w:szCs w:val="18"/>
              </w:rPr>
            </w:pPr>
            <w:r w:rsidRPr="00E31300">
              <w:rPr>
                <w:rFonts w:ascii="Times New Roman" w:hAnsi="Times New Roman" w:cs="Times New Roman"/>
                <w:iCs/>
                <w:sz w:val="18"/>
                <w:szCs w:val="18"/>
              </w:rPr>
              <w:t>1. Find the area of right triangles, other triangles, special quadrilaterals, and polygons by composing into rectangles or decomposing into triangles and other shapes; apply these techniques in the context of solving real-world and mathematical problems.</w:t>
            </w:r>
          </w:p>
        </w:tc>
        <w:tc>
          <w:tcPr>
            <w:tcW w:w="207" w:type="pct"/>
            <w:shd w:val="clear" w:color="auto" w:fill="auto"/>
          </w:tcPr>
          <w:p w14:paraId="0EB3A615"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1CF72502"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50538C1A"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30329B23" w14:textId="77777777" w:rsidR="00955127" w:rsidRPr="003A3511" w:rsidRDefault="00955127" w:rsidP="003A3511">
            <w:pPr>
              <w:autoSpaceDE w:val="0"/>
              <w:autoSpaceDN w:val="0"/>
              <w:adjustRightInd w:val="0"/>
              <w:spacing w:after="0" w:line="240" w:lineRule="auto"/>
              <w:rPr>
                <w:rFonts w:ascii="Times New Roman" w:hAnsi="Times New Roman" w:cs="Times New Roman"/>
                <w:i/>
                <w:sz w:val="18"/>
                <w:szCs w:val="18"/>
              </w:rPr>
            </w:pPr>
            <w:r w:rsidRPr="003A3511">
              <w:rPr>
                <w:rFonts w:ascii="Times New Roman" w:hAnsi="Times New Roman" w:cs="Times New Roman"/>
                <w:sz w:val="18"/>
                <w:szCs w:val="18"/>
              </w:rPr>
              <w:t xml:space="preserve"> 4.  Know the formulas for area and circumference of a circle and use them to solve problems; give an informal derivation of the relationship between the circumference and area of a circle.</w:t>
            </w:r>
          </w:p>
        </w:tc>
        <w:tc>
          <w:tcPr>
            <w:tcW w:w="207" w:type="pct"/>
            <w:shd w:val="clear" w:color="auto" w:fill="auto"/>
          </w:tcPr>
          <w:p w14:paraId="20765174"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761F8A68"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330DAB9F"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2E7DC5B5" w14:textId="77777777" w:rsidR="00955127" w:rsidRPr="003A3511" w:rsidRDefault="00955127" w:rsidP="003A3511">
            <w:pPr>
              <w:autoSpaceDE w:val="0"/>
              <w:autoSpaceDN w:val="0"/>
              <w:adjustRightInd w:val="0"/>
              <w:spacing w:after="0" w:line="240" w:lineRule="auto"/>
              <w:rPr>
                <w:rFonts w:ascii="Times New Roman" w:hAnsi="Times New Roman" w:cs="Times New Roman"/>
                <w:b/>
                <w:bCs/>
                <w:sz w:val="18"/>
                <w:szCs w:val="18"/>
              </w:rPr>
            </w:pPr>
          </w:p>
        </w:tc>
        <w:tc>
          <w:tcPr>
            <w:tcW w:w="208" w:type="pct"/>
            <w:shd w:val="clear" w:color="auto" w:fill="auto"/>
          </w:tcPr>
          <w:p w14:paraId="2A168D84"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3E3FD5D9"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31FBB7F4"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2C5620C6" w14:textId="77777777" w:rsidTr="0099497B">
        <w:tc>
          <w:tcPr>
            <w:tcW w:w="863" w:type="pct"/>
            <w:shd w:val="clear" w:color="auto" w:fill="auto"/>
          </w:tcPr>
          <w:p w14:paraId="6FFF6C2E" w14:textId="77777777" w:rsidR="00955127" w:rsidRDefault="00955127" w:rsidP="003A3511">
            <w:pPr>
              <w:widowControl w:val="0"/>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2. Find the volume of a right rectangular prism with fractional edge lengths by packing it with unit cubes of the appropriate unit fraction lengths, and show that the volume is the same as would be found by multiplying the edge lengths of the prism.  </w:t>
            </w:r>
            <w:proofErr w:type="gramStart"/>
            <w:r w:rsidRPr="003A3511">
              <w:rPr>
                <w:rFonts w:ascii="Times New Roman" w:hAnsi="Times New Roman" w:cs="Times New Roman"/>
                <w:sz w:val="18"/>
                <w:szCs w:val="18"/>
              </w:rPr>
              <w:t>Apply  formulas</w:t>
            </w:r>
            <w:proofErr w:type="gramEnd"/>
            <w:r w:rsidRPr="003A3511">
              <w:rPr>
                <w:rFonts w:ascii="Times New Roman" w:hAnsi="Times New Roman" w:cs="Times New Roman"/>
                <w:sz w:val="18"/>
                <w:szCs w:val="18"/>
              </w:rPr>
              <w:t xml:space="preserve"> </w:t>
            </w:r>
            <w:r w:rsidRPr="003A3511">
              <w:rPr>
                <w:rFonts w:ascii="Times New Roman" w:hAnsi="Times New Roman" w:cs="Times New Roman"/>
                <w:i/>
                <w:sz w:val="18"/>
                <w:szCs w:val="18"/>
              </w:rPr>
              <w:t xml:space="preserve">V=l w h </w:t>
            </w:r>
            <w:r w:rsidRPr="003A3511">
              <w:rPr>
                <w:rFonts w:ascii="Times New Roman" w:hAnsi="Times New Roman" w:cs="Times New Roman"/>
                <w:sz w:val="18"/>
                <w:szCs w:val="18"/>
              </w:rPr>
              <w:t xml:space="preserve">and </w:t>
            </w:r>
            <w:r w:rsidRPr="003A3511">
              <w:rPr>
                <w:rFonts w:ascii="Times New Roman" w:hAnsi="Times New Roman" w:cs="Times New Roman"/>
                <w:i/>
                <w:sz w:val="18"/>
                <w:szCs w:val="18"/>
              </w:rPr>
              <w:t xml:space="preserve">V = </w:t>
            </w:r>
            <w:proofErr w:type="spellStart"/>
            <w:r w:rsidRPr="003A3511">
              <w:rPr>
                <w:rFonts w:ascii="Times New Roman" w:hAnsi="Times New Roman" w:cs="Times New Roman"/>
                <w:i/>
                <w:sz w:val="18"/>
                <w:szCs w:val="18"/>
              </w:rPr>
              <w:t>bh</w:t>
            </w:r>
            <w:proofErr w:type="spellEnd"/>
            <w:r w:rsidRPr="003A3511">
              <w:rPr>
                <w:rFonts w:ascii="Times New Roman" w:hAnsi="Times New Roman" w:cs="Times New Roman"/>
                <w:i/>
                <w:sz w:val="18"/>
                <w:szCs w:val="18"/>
              </w:rPr>
              <w:t xml:space="preserve"> </w:t>
            </w:r>
            <w:r w:rsidRPr="003A3511">
              <w:rPr>
                <w:rFonts w:ascii="Times New Roman" w:hAnsi="Times New Roman" w:cs="Times New Roman"/>
                <w:sz w:val="18"/>
                <w:szCs w:val="18"/>
              </w:rPr>
              <w:t>to find volumes to solve real-world and mathematical problems.</w:t>
            </w:r>
          </w:p>
          <w:p w14:paraId="34E61513" w14:textId="77777777" w:rsidR="00B822D0" w:rsidRDefault="00B822D0" w:rsidP="003A3511">
            <w:pPr>
              <w:widowControl w:val="0"/>
              <w:autoSpaceDE w:val="0"/>
              <w:autoSpaceDN w:val="0"/>
              <w:adjustRightInd w:val="0"/>
              <w:spacing w:after="0" w:line="240" w:lineRule="auto"/>
              <w:rPr>
                <w:rFonts w:ascii="Times New Roman" w:hAnsi="Times New Roman" w:cs="Times New Roman"/>
                <w:sz w:val="18"/>
                <w:szCs w:val="18"/>
              </w:rPr>
            </w:pPr>
          </w:p>
          <w:p w14:paraId="79C3572F" w14:textId="77777777" w:rsidR="00B822D0" w:rsidRPr="003A3511" w:rsidRDefault="00B822D0" w:rsidP="003A3511">
            <w:pPr>
              <w:widowControl w:val="0"/>
              <w:autoSpaceDE w:val="0"/>
              <w:autoSpaceDN w:val="0"/>
              <w:adjustRightInd w:val="0"/>
              <w:spacing w:after="0" w:line="240" w:lineRule="auto"/>
              <w:rPr>
                <w:rFonts w:ascii="Times New Roman" w:hAnsi="Times New Roman" w:cs="Times New Roman"/>
                <w:sz w:val="18"/>
                <w:szCs w:val="18"/>
              </w:rPr>
            </w:pPr>
          </w:p>
        </w:tc>
        <w:tc>
          <w:tcPr>
            <w:tcW w:w="207" w:type="pct"/>
            <w:shd w:val="clear" w:color="auto" w:fill="auto"/>
          </w:tcPr>
          <w:p w14:paraId="55F4ABBF"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266D9A07"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55BAB7A3"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7723D1C9"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E31300">
              <w:rPr>
                <w:rFonts w:ascii="Times New Roman" w:hAnsi="Times New Roman" w:cs="Times New Roman"/>
                <w:sz w:val="18"/>
                <w:szCs w:val="18"/>
              </w:rPr>
              <w:t>6.  Solve real-world and mathematical problems involving area, volume, and surface area of two- and three-dimensional objects composed of triangles, quadrilaterals, polygons, cubes, and right prisms.</w:t>
            </w:r>
          </w:p>
        </w:tc>
        <w:tc>
          <w:tcPr>
            <w:tcW w:w="207" w:type="pct"/>
            <w:shd w:val="clear" w:color="auto" w:fill="auto"/>
          </w:tcPr>
          <w:p w14:paraId="3434099A"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B611CE8"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679EC074"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504A099E" w14:textId="77777777" w:rsidR="00955127" w:rsidRPr="003A3511" w:rsidRDefault="00955127" w:rsidP="003A3511">
            <w:pPr>
              <w:autoSpaceDE w:val="0"/>
              <w:autoSpaceDN w:val="0"/>
              <w:adjustRightInd w:val="0"/>
              <w:spacing w:after="0" w:line="240" w:lineRule="auto"/>
              <w:rPr>
                <w:rFonts w:ascii="Times New Roman" w:hAnsi="Times New Roman" w:cs="Times New Roman"/>
                <w:b/>
                <w:bCs/>
                <w:sz w:val="18"/>
                <w:szCs w:val="18"/>
              </w:rPr>
            </w:pPr>
          </w:p>
        </w:tc>
        <w:tc>
          <w:tcPr>
            <w:tcW w:w="208" w:type="pct"/>
            <w:shd w:val="clear" w:color="auto" w:fill="auto"/>
          </w:tcPr>
          <w:p w14:paraId="435FC651"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C47FC0C"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009D4469"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0DF03B60" w14:textId="77777777" w:rsidTr="0099497B">
        <w:tc>
          <w:tcPr>
            <w:tcW w:w="5000" w:type="pct"/>
            <w:gridSpan w:val="14"/>
            <w:shd w:val="clear" w:color="auto" w:fill="auto"/>
          </w:tcPr>
          <w:p w14:paraId="7F342158"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rPr>
              <w:lastRenderedPageBreak/>
              <w:t>CCSS</w:t>
            </w:r>
            <w:r w:rsidR="00D010F0">
              <w:rPr>
                <w:rFonts w:ascii="Times New Roman" w:hAnsi="Times New Roman" w:cs="Times New Roman"/>
                <w:b/>
              </w:rPr>
              <w:t>M</w:t>
            </w:r>
            <w:r w:rsidRPr="003A3511">
              <w:rPr>
                <w:rFonts w:ascii="Times New Roman" w:hAnsi="Times New Roman" w:cs="Times New Roman"/>
                <w:b/>
              </w:rPr>
              <w:t xml:space="preserve"> Curriculum Analysis Tool 1—Geometry for Grades 6-8</w:t>
            </w:r>
          </w:p>
        </w:tc>
      </w:tr>
      <w:tr w:rsidR="00955127" w:rsidRPr="003A3511" w14:paraId="2C17C85A" w14:textId="77777777" w:rsidTr="0099497B">
        <w:tc>
          <w:tcPr>
            <w:tcW w:w="1661" w:type="pct"/>
            <w:gridSpan w:val="4"/>
            <w:shd w:val="clear" w:color="auto" w:fill="auto"/>
          </w:tcPr>
          <w:p w14:paraId="54227A43"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1685" w:type="pct"/>
            <w:gridSpan w:val="6"/>
            <w:shd w:val="clear" w:color="auto" w:fill="auto"/>
          </w:tcPr>
          <w:p w14:paraId="49B93282"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7</w:t>
            </w:r>
          </w:p>
        </w:tc>
        <w:tc>
          <w:tcPr>
            <w:tcW w:w="1654" w:type="pct"/>
            <w:gridSpan w:val="4"/>
            <w:shd w:val="clear" w:color="auto" w:fill="auto"/>
          </w:tcPr>
          <w:p w14:paraId="60D37AB8"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955127" w:rsidRPr="003A3511" w14:paraId="6C4C552C" w14:textId="77777777" w:rsidTr="0099497B">
        <w:tc>
          <w:tcPr>
            <w:tcW w:w="863" w:type="pct"/>
            <w:shd w:val="clear" w:color="auto" w:fill="auto"/>
          </w:tcPr>
          <w:p w14:paraId="276DE091" w14:textId="77777777" w:rsidR="00955127" w:rsidRPr="003A3511" w:rsidRDefault="00955127" w:rsidP="003A3511">
            <w:pPr>
              <w:spacing w:after="0" w:line="240" w:lineRule="auto"/>
              <w:jc w:val="center"/>
              <w:rPr>
                <w:rFonts w:ascii="Times New Roman" w:hAnsi="Times New Roman" w:cs="Times New Roman"/>
                <w:b/>
                <w:bCs/>
                <w:szCs w:val="24"/>
              </w:rPr>
            </w:pPr>
            <w:r w:rsidRPr="003A3511">
              <w:rPr>
                <w:rFonts w:ascii="Times New Roman" w:hAnsi="Times New Roman" w:cs="Times New Roman"/>
                <w:b/>
                <w:bCs/>
                <w:szCs w:val="24"/>
              </w:rPr>
              <w:t>6.G Geometry</w:t>
            </w:r>
          </w:p>
        </w:tc>
        <w:tc>
          <w:tcPr>
            <w:tcW w:w="207" w:type="pct"/>
            <w:shd w:val="clear" w:color="auto" w:fill="auto"/>
          </w:tcPr>
          <w:p w14:paraId="3D4CD32C" w14:textId="77777777" w:rsidR="00955127" w:rsidRPr="003A3511" w:rsidRDefault="00955127" w:rsidP="003A3511">
            <w:pPr>
              <w:spacing w:after="0" w:line="240" w:lineRule="auto"/>
              <w:rPr>
                <w:rFonts w:ascii="Times New Roman" w:hAnsi="Times New Roman" w:cs="Times New Roman"/>
                <w:sz w:val="18"/>
                <w:szCs w:val="18"/>
              </w:rPr>
            </w:pPr>
            <w:proofErr w:type="spellStart"/>
            <w:r w:rsidRPr="003A3511">
              <w:rPr>
                <w:rFonts w:ascii="Times New Roman" w:hAnsi="Times New Roman" w:cs="Times New Roman"/>
                <w:b/>
                <w:sz w:val="16"/>
                <w:szCs w:val="16"/>
              </w:rPr>
              <w:t>ChapPages</w:t>
            </w:r>
            <w:proofErr w:type="spellEnd"/>
          </w:p>
        </w:tc>
        <w:tc>
          <w:tcPr>
            <w:tcW w:w="266" w:type="pct"/>
            <w:shd w:val="clear" w:color="auto" w:fill="auto"/>
          </w:tcPr>
          <w:p w14:paraId="474E172D"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w:t>
            </w:r>
            <w:r w:rsidR="00F95B57">
              <w:rPr>
                <w:rFonts w:ascii="Times New Roman" w:hAnsi="Times New Roman" w:cs="Times New Roman"/>
                <w:b/>
                <w:sz w:val="16"/>
                <w:szCs w:val="16"/>
              </w:rPr>
              <w:t>t</w:t>
            </w:r>
            <w:r w:rsidRPr="003A3511">
              <w:rPr>
                <w:rFonts w:ascii="Times New Roman" w:hAnsi="Times New Roman" w:cs="Times New Roman"/>
                <w:b/>
                <w:sz w:val="16"/>
                <w:szCs w:val="16"/>
              </w:rPr>
              <w:br/>
              <w:t>N-L-M-</w:t>
            </w:r>
          </w:p>
          <w:p w14:paraId="19DBEB2C"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325" w:type="pct"/>
            <w:shd w:val="clear" w:color="auto" w:fill="auto"/>
          </w:tcPr>
          <w:p w14:paraId="24D9B7F3"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4F72AB42"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946" w:type="pct"/>
            <w:gridSpan w:val="3"/>
            <w:shd w:val="clear" w:color="auto" w:fill="auto"/>
          </w:tcPr>
          <w:p w14:paraId="7D20F5D7" w14:textId="77777777" w:rsidR="00955127" w:rsidRPr="003A3511" w:rsidRDefault="00955127" w:rsidP="003A3511">
            <w:pPr>
              <w:spacing w:after="0" w:line="240" w:lineRule="auto"/>
              <w:jc w:val="center"/>
              <w:rPr>
                <w:rFonts w:ascii="Times New Roman" w:hAnsi="Times New Roman" w:cs="Times New Roman"/>
                <w:b/>
                <w:bCs/>
                <w:szCs w:val="24"/>
              </w:rPr>
            </w:pPr>
            <w:r w:rsidRPr="003A3511">
              <w:rPr>
                <w:rFonts w:ascii="Times New Roman" w:hAnsi="Times New Roman" w:cs="Times New Roman"/>
                <w:b/>
                <w:bCs/>
                <w:szCs w:val="24"/>
              </w:rPr>
              <w:t>7.G Geometry</w:t>
            </w:r>
          </w:p>
        </w:tc>
        <w:tc>
          <w:tcPr>
            <w:tcW w:w="207" w:type="pct"/>
            <w:shd w:val="clear" w:color="auto" w:fill="auto"/>
          </w:tcPr>
          <w:p w14:paraId="74842466" w14:textId="77777777" w:rsidR="00955127" w:rsidRPr="003A3511" w:rsidRDefault="00955127" w:rsidP="003A3511">
            <w:pPr>
              <w:spacing w:after="0" w:line="240" w:lineRule="auto"/>
              <w:rPr>
                <w:rFonts w:ascii="Times New Roman" w:hAnsi="Times New Roman" w:cs="Times New Roman"/>
                <w:b/>
                <w:sz w:val="16"/>
                <w:szCs w:val="16"/>
              </w:rPr>
            </w:pPr>
            <w:r w:rsidRPr="003A3511">
              <w:rPr>
                <w:rFonts w:ascii="Times New Roman" w:hAnsi="Times New Roman" w:cs="Times New Roman"/>
                <w:b/>
                <w:sz w:val="16"/>
                <w:szCs w:val="16"/>
              </w:rPr>
              <w:t>Chap</w:t>
            </w:r>
          </w:p>
          <w:p w14:paraId="0C756175"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b/>
                <w:sz w:val="16"/>
                <w:szCs w:val="16"/>
              </w:rPr>
              <w:t>Pages</w:t>
            </w:r>
          </w:p>
        </w:tc>
        <w:tc>
          <w:tcPr>
            <w:tcW w:w="266" w:type="pct"/>
            <w:shd w:val="clear" w:color="auto" w:fill="auto"/>
          </w:tcPr>
          <w:p w14:paraId="0E28777C"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417C8971"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6" w:type="pct"/>
            <w:shd w:val="clear" w:color="auto" w:fill="auto"/>
          </w:tcPr>
          <w:p w14:paraId="61B19322"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74666C72"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918" w:type="pct"/>
            <w:shd w:val="clear" w:color="auto" w:fill="auto"/>
          </w:tcPr>
          <w:p w14:paraId="185B3D3D" w14:textId="77777777" w:rsidR="00955127" w:rsidRPr="003A3511" w:rsidRDefault="00955127" w:rsidP="003A3511">
            <w:pPr>
              <w:widowControl w:val="0"/>
              <w:autoSpaceDE w:val="0"/>
              <w:autoSpaceDN w:val="0"/>
              <w:adjustRightInd w:val="0"/>
              <w:spacing w:after="0" w:line="240" w:lineRule="auto"/>
              <w:jc w:val="center"/>
              <w:rPr>
                <w:rFonts w:ascii="Times New Roman" w:hAnsi="Times New Roman" w:cs="Times New Roman"/>
                <w:b/>
                <w:bCs/>
                <w:szCs w:val="24"/>
                <w:lang w:bidi="en-US"/>
              </w:rPr>
            </w:pPr>
            <w:r w:rsidRPr="003A3511">
              <w:rPr>
                <w:rFonts w:ascii="Times New Roman" w:hAnsi="Times New Roman" w:cs="Times New Roman"/>
                <w:b/>
                <w:bCs/>
                <w:szCs w:val="24"/>
                <w:lang w:bidi="en-US"/>
              </w:rPr>
              <w:t>8.G Geometry</w:t>
            </w:r>
          </w:p>
        </w:tc>
        <w:tc>
          <w:tcPr>
            <w:tcW w:w="208" w:type="pct"/>
            <w:shd w:val="clear" w:color="auto" w:fill="auto"/>
          </w:tcPr>
          <w:p w14:paraId="7F490F51" w14:textId="77777777" w:rsidR="00955127" w:rsidRPr="003A3511" w:rsidRDefault="00955127" w:rsidP="003A3511">
            <w:pPr>
              <w:spacing w:after="0" w:line="240" w:lineRule="auto"/>
              <w:rPr>
                <w:rFonts w:ascii="Times New Roman" w:hAnsi="Times New Roman" w:cs="Times New Roman"/>
                <w:b/>
                <w:sz w:val="16"/>
                <w:szCs w:val="16"/>
              </w:rPr>
            </w:pPr>
            <w:r w:rsidRPr="003A3511">
              <w:rPr>
                <w:rFonts w:ascii="Times New Roman" w:hAnsi="Times New Roman" w:cs="Times New Roman"/>
                <w:b/>
                <w:sz w:val="16"/>
                <w:szCs w:val="16"/>
              </w:rPr>
              <w:t>Chap</w:t>
            </w:r>
          </w:p>
          <w:p w14:paraId="30DDA58A"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b/>
                <w:sz w:val="16"/>
                <w:szCs w:val="16"/>
              </w:rPr>
              <w:t>Pages</w:t>
            </w:r>
          </w:p>
        </w:tc>
        <w:tc>
          <w:tcPr>
            <w:tcW w:w="266" w:type="pct"/>
            <w:shd w:val="clear" w:color="auto" w:fill="auto"/>
          </w:tcPr>
          <w:p w14:paraId="42247693"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0BE5BE45"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2" w:type="pct"/>
            <w:shd w:val="clear" w:color="auto" w:fill="auto"/>
          </w:tcPr>
          <w:p w14:paraId="07C120E1"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171719FA"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r>
      <w:tr w:rsidR="00955127" w:rsidRPr="003A3511" w14:paraId="7C7ED7F9" w14:textId="77777777" w:rsidTr="0099497B">
        <w:tc>
          <w:tcPr>
            <w:tcW w:w="863" w:type="pct"/>
            <w:shd w:val="clear" w:color="auto" w:fill="auto"/>
          </w:tcPr>
          <w:p w14:paraId="476C7285" w14:textId="77777777" w:rsidR="00955127" w:rsidRPr="003A3511" w:rsidRDefault="00955127" w:rsidP="003A3511">
            <w:pPr>
              <w:spacing w:after="0" w:line="240" w:lineRule="auto"/>
              <w:rPr>
                <w:rFonts w:ascii="Times New Roman" w:hAnsi="Times New Roman" w:cs="Times New Roman"/>
                <w:b/>
                <w:sz w:val="18"/>
                <w:szCs w:val="18"/>
              </w:rPr>
            </w:pPr>
            <w:r w:rsidRPr="003A3511">
              <w:rPr>
                <w:rFonts w:ascii="Times New Roman" w:hAnsi="Times New Roman" w:cs="Times New Roman"/>
                <w:b/>
                <w:bCs/>
                <w:sz w:val="18"/>
                <w:szCs w:val="18"/>
              </w:rPr>
              <w:t>Solve real-world/math problems involving area, surface area, and volume.</w:t>
            </w:r>
          </w:p>
        </w:tc>
        <w:tc>
          <w:tcPr>
            <w:tcW w:w="207" w:type="pct"/>
            <w:shd w:val="clear" w:color="auto" w:fill="auto"/>
          </w:tcPr>
          <w:p w14:paraId="267223C5"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03D3130A"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538E0B46"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0B534F74" w14:textId="77777777" w:rsidR="00955127" w:rsidRPr="003A3511" w:rsidRDefault="00955127" w:rsidP="003A3511">
            <w:pPr>
              <w:autoSpaceDE w:val="0"/>
              <w:autoSpaceDN w:val="0"/>
              <w:adjustRightInd w:val="0"/>
              <w:spacing w:after="0" w:line="240" w:lineRule="auto"/>
              <w:rPr>
                <w:rFonts w:ascii="Times New Roman" w:hAnsi="Times New Roman" w:cs="Times New Roman"/>
                <w:color w:val="3B3B3A"/>
                <w:sz w:val="18"/>
                <w:szCs w:val="18"/>
              </w:rPr>
            </w:pPr>
            <w:r w:rsidRPr="003A3511">
              <w:rPr>
                <w:rFonts w:ascii="Times New Roman" w:hAnsi="Times New Roman" w:cs="Times New Roman"/>
                <w:b/>
                <w:bCs/>
                <w:sz w:val="18"/>
                <w:szCs w:val="18"/>
              </w:rPr>
              <w:t>Solve real-world/math problems involving angle measure, area, surface area</w:t>
            </w:r>
            <w:proofErr w:type="gramStart"/>
            <w:r w:rsidRPr="003A3511">
              <w:rPr>
                <w:rFonts w:ascii="Times New Roman" w:hAnsi="Times New Roman" w:cs="Times New Roman"/>
                <w:b/>
                <w:bCs/>
                <w:sz w:val="18"/>
                <w:szCs w:val="18"/>
              </w:rPr>
              <w:t>,  and</w:t>
            </w:r>
            <w:proofErr w:type="gramEnd"/>
            <w:r w:rsidRPr="003A3511">
              <w:rPr>
                <w:rFonts w:ascii="Times New Roman" w:hAnsi="Times New Roman" w:cs="Times New Roman"/>
                <w:b/>
                <w:bCs/>
                <w:sz w:val="18"/>
                <w:szCs w:val="18"/>
              </w:rPr>
              <w:t xml:space="preserve"> volume.</w:t>
            </w:r>
          </w:p>
        </w:tc>
        <w:tc>
          <w:tcPr>
            <w:tcW w:w="207" w:type="pct"/>
            <w:shd w:val="clear" w:color="auto" w:fill="auto"/>
          </w:tcPr>
          <w:p w14:paraId="161BD283"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4679600"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54F2507F"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tcBorders>
              <w:bottom w:val="single" w:sz="4" w:space="0" w:color="auto"/>
            </w:tcBorders>
            <w:shd w:val="clear" w:color="auto" w:fill="auto"/>
          </w:tcPr>
          <w:p w14:paraId="6F06F173"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b/>
                <w:sz w:val="18"/>
                <w:szCs w:val="18"/>
              </w:rPr>
              <w:t>Solve real-world/ mathematical problems involving volume of cylinders, cones, and spheres.</w:t>
            </w:r>
          </w:p>
        </w:tc>
        <w:tc>
          <w:tcPr>
            <w:tcW w:w="208" w:type="pct"/>
            <w:shd w:val="clear" w:color="auto" w:fill="auto"/>
          </w:tcPr>
          <w:p w14:paraId="7869B665"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0A873702"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0055F403"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6797E132" w14:textId="77777777" w:rsidTr="0099497B">
        <w:tc>
          <w:tcPr>
            <w:tcW w:w="863" w:type="pct"/>
            <w:shd w:val="clear" w:color="auto" w:fill="auto"/>
          </w:tcPr>
          <w:p w14:paraId="29307734"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4.  Represent 3-dimensional figures using nets of rectangles and triangles, and use the nets to find the surface area of these figures.  Apply these techniques in the context of solving real-world and mathematical problems.</w:t>
            </w:r>
          </w:p>
        </w:tc>
        <w:tc>
          <w:tcPr>
            <w:tcW w:w="207" w:type="pct"/>
            <w:shd w:val="clear" w:color="auto" w:fill="auto"/>
          </w:tcPr>
          <w:p w14:paraId="4359BE9D"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64F253C4"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3F847206"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571738A1"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3. Describe the two-dimensional figures that result from slicing three dimensional figures, as in plane sections of right rectangular prisms and right rectangular pyramids.</w:t>
            </w:r>
          </w:p>
        </w:tc>
        <w:tc>
          <w:tcPr>
            <w:tcW w:w="207" w:type="pct"/>
            <w:shd w:val="clear" w:color="auto" w:fill="auto"/>
          </w:tcPr>
          <w:p w14:paraId="30E45A45"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367E47B"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03B50D3E" w14:textId="4177202B"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04907426" w14:textId="7887A191" w:rsidR="003F2430" w:rsidRPr="003A3511" w:rsidRDefault="0099497B" w:rsidP="003A3511">
            <w:pPr>
              <w:autoSpaceDE w:val="0"/>
              <w:autoSpaceDN w:val="0"/>
              <w:adjustRightInd w:val="0"/>
              <w:spacing w:after="0" w:line="240" w:lineRule="auto"/>
              <w:rPr>
                <w:rFonts w:ascii="Times New Roman" w:hAnsi="Times New Roman" w:cs="Times New Roman"/>
                <w:b/>
                <w:bCs/>
                <w:sz w:val="18"/>
                <w:szCs w:val="18"/>
              </w:rPr>
            </w:pPr>
            <w:r w:rsidRPr="0099497B">
              <w:rPr>
                <w:rFonts w:ascii="Times New Roman" w:hAnsi="Times New Roman" w:cs="Times New Roman"/>
                <w:sz w:val="18"/>
                <w:szCs w:val="18"/>
              </w:rPr>
              <w:t>9.  Know the formulas for the volumes of cones, cylinders, and spheres and use them to solve real-world and mathematic</w:t>
            </w:r>
            <w:r>
              <w:rPr>
                <w:rFonts w:ascii="Times New Roman" w:hAnsi="Times New Roman" w:cs="Times New Roman"/>
                <w:sz w:val="18"/>
                <w:szCs w:val="18"/>
              </w:rPr>
              <w:t>al problems.</w:t>
            </w:r>
          </w:p>
        </w:tc>
        <w:tc>
          <w:tcPr>
            <w:tcW w:w="208" w:type="pct"/>
            <w:shd w:val="clear" w:color="auto" w:fill="auto"/>
          </w:tcPr>
          <w:p w14:paraId="34C491D3"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741B1215"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4D91A5F1"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0A3863D0" w14:textId="77777777" w:rsidTr="0099497B">
        <w:tc>
          <w:tcPr>
            <w:tcW w:w="863" w:type="pct"/>
            <w:shd w:val="clear" w:color="auto" w:fill="auto"/>
          </w:tcPr>
          <w:p w14:paraId="48A7226A" w14:textId="77777777" w:rsidR="00955127" w:rsidRPr="003A3511" w:rsidRDefault="00955127" w:rsidP="003A3511">
            <w:pPr>
              <w:spacing w:after="0" w:line="240" w:lineRule="auto"/>
              <w:rPr>
                <w:rFonts w:ascii="Times New Roman" w:hAnsi="Times New Roman" w:cs="Times New Roman"/>
                <w:b/>
                <w:sz w:val="18"/>
                <w:szCs w:val="18"/>
              </w:rPr>
            </w:pPr>
          </w:p>
        </w:tc>
        <w:tc>
          <w:tcPr>
            <w:tcW w:w="207" w:type="pct"/>
            <w:shd w:val="clear" w:color="auto" w:fill="auto"/>
          </w:tcPr>
          <w:p w14:paraId="4EE021E3"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0780D217"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740880E9"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05467292"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rPr>
              <w:t>Draw, construct, and describe geometrical figures and describe the relationships between them.</w:t>
            </w:r>
            <w:r w:rsidRPr="003A3511">
              <w:rPr>
                <w:rFonts w:ascii="Times New Roman" w:hAnsi="Times New Roman" w:cs="Times New Roman"/>
                <w:sz w:val="18"/>
                <w:szCs w:val="18"/>
              </w:rPr>
              <w:t xml:space="preserve"> </w:t>
            </w:r>
          </w:p>
        </w:tc>
        <w:tc>
          <w:tcPr>
            <w:tcW w:w="207" w:type="pct"/>
            <w:shd w:val="clear" w:color="auto" w:fill="auto"/>
          </w:tcPr>
          <w:p w14:paraId="7AA5EB54"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A4200BB"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6122F2A7"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14C3E004" w14:textId="77777777" w:rsidR="00955127" w:rsidRPr="003A3511" w:rsidRDefault="00955127" w:rsidP="003A3511">
            <w:pPr>
              <w:autoSpaceDE w:val="0"/>
              <w:autoSpaceDN w:val="0"/>
              <w:adjustRightInd w:val="0"/>
              <w:spacing w:after="0" w:line="240" w:lineRule="auto"/>
              <w:rPr>
                <w:rFonts w:ascii="Times New Roman" w:hAnsi="Times New Roman" w:cs="Times New Roman"/>
                <w:b/>
                <w:bCs/>
                <w:sz w:val="18"/>
                <w:szCs w:val="18"/>
                <w:lang w:bidi="en-US"/>
              </w:rPr>
            </w:pPr>
            <w:r w:rsidRPr="003A3511">
              <w:rPr>
                <w:rFonts w:ascii="Times New Roman" w:hAnsi="Times New Roman" w:cs="Times New Roman"/>
                <w:b/>
                <w:bCs/>
                <w:sz w:val="18"/>
                <w:szCs w:val="18"/>
              </w:rPr>
              <w:t>Understand congruence and similarity using physical models, transparencies, or geometry software.</w:t>
            </w:r>
          </w:p>
        </w:tc>
        <w:tc>
          <w:tcPr>
            <w:tcW w:w="208" w:type="pct"/>
            <w:shd w:val="clear" w:color="auto" w:fill="auto"/>
          </w:tcPr>
          <w:p w14:paraId="3975A9C8"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71FF3D90"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67E9AA55"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68029464" w14:textId="77777777" w:rsidTr="0099497B">
        <w:tc>
          <w:tcPr>
            <w:tcW w:w="863" w:type="pct"/>
            <w:shd w:val="clear" w:color="auto" w:fill="auto"/>
          </w:tcPr>
          <w:p w14:paraId="3059C960" w14:textId="77777777" w:rsidR="00955127" w:rsidRPr="003A3511" w:rsidRDefault="00955127" w:rsidP="00B822D0">
            <w:pPr>
              <w:autoSpaceDE w:val="0"/>
              <w:autoSpaceDN w:val="0"/>
              <w:adjustRightInd w:val="0"/>
              <w:spacing w:after="0" w:line="240" w:lineRule="auto"/>
              <w:rPr>
                <w:rFonts w:ascii="Times New Roman" w:hAnsi="Times New Roman" w:cs="Times New Roman"/>
                <w:sz w:val="18"/>
                <w:szCs w:val="18"/>
              </w:rPr>
            </w:pPr>
            <w:r w:rsidRPr="00E31300">
              <w:rPr>
                <w:rFonts w:ascii="Times New Roman" w:hAnsi="Times New Roman" w:cs="Times New Roman"/>
                <w:sz w:val="18"/>
                <w:szCs w:val="18"/>
              </w:rPr>
              <w:t xml:space="preserve">3. Draw polygons in the coordinate plane given coordinates for the vertices; use coordinates to find the length of a side joining points with the same first coordinate or the same second coordinate. </w:t>
            </w:r>
          </w:p>
        </w:tc>
        <w:tc>
          <w:tcPr>
            <w:tcW w:w="207" w:type="pct"/>
            <w:shd w:val="clear" w:color="auto" w:fill="auto"/>
          </w:tcPr>
          <w:p w14:paraId="7F8F4528"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365D1534"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2C034788"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14DBE581"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E31300">
              <w:rPr>
                <w:rFonts w:ascii="Times New Roman" w:hAnsi="Times New Roman" w:cs="Times New Roman"/>
                <w:sz w:val="18"/>
                <w:szCs w:val="18"/>
              </w:rPr>
              <w:t>5.  Use facts about supplementary, complementary, vertical, and adjacent angles in a multi-step problem to write and solve simple equations for an unknown angle in a figure.</w:t>
            </w:r>
          </w:p>
        </w:tc>
        <w:tc>
          <w:tcPr>
            <w:tcW w:w="207" w:type="pct"/>
            <w:shd w:val="clear" w:color="auto" w:fill="auto"/>
          </w:tcPr>
          <w:p w14:paraId="53004913"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D00351E"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1C02AA39"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2D491CE2"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lang w:bidi="en-US"/>
              </w:rPr>
            </w:pPr>
            <w:r w:rsidRPr="00E31300">
              <w:rPr>
                <w:rFonts w:ascii="Times New Roman" w:hAnsi="Times New Roman" w:cs="Times New Roman"/>
                <w:sz w:val="18"/>
                <w:szCs w:val="18"/>
              </w:rPr>
              <w:t>5. Use informal arguments to establish facts about the angle sum and exterior angle of triangles, about the angles created when parallel lines are cut by a transversal, and the angle-angle criterion for similarity of triangles</w:t>
            </w:r>
            <w:r w:rsidRPr="003A3511">
              <w:rPr>
                <w:rFonts w:ascii="Times New Roman" w:hAnsi="Times New Roman" w:cs="Times New Roman"/>
                <w:sz w:val="18"/>
                <w:szCs w:val="18"/>
                <w:highlight w:val="lightGray"/>
              </w:rPr>
              <w:t>.</w:t>
            </w:r>
            <w:r w:rsidRPr="003A3511">
              <w:rPr>
                <w:rFonts w:ascii="Times New Roman" w:hAnsi="Times New Roman" w:cs="Times New Roman"/>
                <w:sz w:val="18"/>
                <w:szCs w:val="18"/>
              </w:rPr>
              <w:t xml:space="preserve">  </w:t>
            </w:r>
            <w:r w:rsidRPr="003A3511">
              <w:rPr>
                <w:rFonts w:ascii="Times New Roman" w:hAnsi="Times New Roman" w:cs="Times New Roman"/>
                <w:i/>
                <w:sz w:val="18"/>
                <w:szCs w:val="18"/>
              </w:rPr>
              <w:t xml:space="preserve"> </w:t>
            </w:r>
          </w:p>
        </w:tc>
        <w:tc>
          <w:tcPr>
            <w:tcW w:w="208" w:type="pct"/>
            <w:shd w:val="clear" w:color="auto" w:fill="auto"/>
          </w:tcPr>
          <w:p w14:paraId="68E5CB36"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52B1D0E6"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0AA7F22E"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190B2E59" w14:textId="77777777" w:rsidTr="0099497B">
        <w:tc>
          <w:tcPr>
            <w:tcW w:w="863" w:type="pct"/>
            <w:shd w:val="clear" w:color="auto" w:fill="auto"/>
          </w:tcPr>
          <w:p w14:paraId="4603BDAF" w14:textId="77777777" w:rsidR="00955127" w:rsidRPr="003A3511" w:rsidRDefault="00955127" w:rsidP="003A3511">
            <w:pPr>
              <w:autoSpaceDE w:val="0"/>
              <w:autoSpaceDN w:val="0"/>
              <w:adjustRightInd w:val="0"/>
              <w:spacing w:after="0" w:line="240" w:lineRule="auto"/>
              <w:rPr>
                <w:rFonts w:ascii="Times New Roman" w:hAnsi="Times New Roman" w:cs="Times New Roman"/>
                <w:iCs/>
                <w:sz w:val="18"/>
                <w:szCs w:val="18"/>
              </w:rPr>
            </w:pPr>
          </w:p>
        </w:tc>
        <w:tc>
          <w:tcPr>
            <w:tcW w:w="207" w:type="pct"/>
            <w:shd w:val="clear" w:color="auto" w:fill="auto"/>
          </w:tcPr>
          <w:p w14:paraId="1890B7FF"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02EF67D0"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356E568D"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64FB3DB5" w14:textId="77777777" w:rsidR="00955127" w:rsidRPr="003A3511" w:rsidRDefault="00955127" w:rsidP="003A3511">
            <w:pPr>
              <w:autoSpaceDE w:val="0"/>
              <w:autoSpaceDN w:val="0"/>
              <w:adjustRightInd w:val="0"/>
              <w:spacing w:after="0" w:line="240" w:lineRule="auto"/>
              <w:rPr>
                <w:rFonts w:ascii="Times New Roman" w:hAnsi="Times New Roman" w:cs="Times New Roman"/>
                <w:iCs/>
                <w:sz w:val="18"/>
                <w:szCs w:val="18"/>
              </w:rPr>
            </w:pPr>
          </w:p>
        </w:tc>
        <w:tc>
          <w:tcPr>
            <w:tcW w:w="207" w:type="pct"/>
            <w:shd w:val="clear" w:color="auto" w:fill="auto"/>
          </w:tcPr>
          <w:p w14:paraId="157B3B79"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33A547F5"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66C641EA"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5EDBABE3" w14:textId="77777777" w:rsidR="00955127" w:rsidRPr="003A3511" w:rsidRDefault="00B822D0" w:rsidP="00B822D0">
            <w:pPr>
              <w:autoSpaceDE w:val="0"/>
              <w:autoSpaceDN w:val="0"/>
              <w:adjustRightInd w:val="0"/>
              <w:spacing w:after="0" w:line="240" w:lineRule="auto"/>
              <w:rPr>
                <w:rFonts w:ascii="Times New Roman" w:hAnsi="Times New Roman" w:cs="Times New Roman"/>
                <w:i/>
                <w:sz w:val="18"/>
                <w:szCs w:val="18"/>
                <w:lang w:bidi="en-US"/>
              </w:rPr>
            </w:pPr>
            <w:r>
              <w:rPr>
                <w:rFonts w:ascii="Times New Roman" w:hAnsi="Times New Roman" w:cs="Times New Roman"/>
                <w:sz w:val="18"/>
                <w:szCs w:val="18"/>
                <w:lang w:bidi="en-US"/>
              </w:rPr>
              <w:t xml:space="preserve">1. Verify </w:t>
            </w:r>
            <w:r w:rsidR="00955127" w:rsidRPr="003A3511">
              <w:rPr>
                <w:rFonts w:ascii="Times New Roman" w:hAnsi="Times New Roman" w:cs="Times New Roman"/>
                <w:sz w:val="18"/>
                <w:szCs w:val="18"/>
                <w:lang w:bidi="en-US"/>
              </w:rPr>
              <w:t xml:space="preserve">the properties of rotations, reflections, and translations: a. </w:t>
            </w:r>
            <w:r>
              <w:rPr>
                <w:rFonts w:ascii="Times New Roman" w:hAnsi="Times New Roman" w:cs="Times New Roman"/>
                <w:sz w:val="18"/>
                <w:szCs w:val="18"/>
                <w:lang w:bidi="en-US"/>
              </w:rPr>
              <w:t xml:space="preserve">lines are taken to lines and </w:t>
            </w:r>
            <w:r w:rsidR="00955127" w:rsidRPr="003A3511">
              <w:rPr>
                <w:rFonts w:ascii="Times New Roman" w:hAnsi="Times New Roman" w:cs="Times New Roman"/>
                <w:sz w:val="18"/>
                <w:szCs w:val="18"/>
                <w:lang w:bidi="en-US"/>
              </w:rPr>
              <w:t>the line segments to line segments of the same length;</w:t>
            </w:r>
            <w:r>
              <w:rPr>
                <w:rFonts w:ascii="Times New Roman" w:hAnsi="Times New Roman" w:cs="Times New Roman"/>
                <w:sz w:val="18"/>
                <w:szCs w:val="18"/>
                <w:lang w:bidi="en-US"/>
              </w:rPr>
              <w:t xml:space="preserve"> b. angles are taken to angles;</w:t>
            </w:r>
            <w:r w:rsidR="00955127" w:rsidRPr="003A3511">
              <w:rPr>
                <w:rFonts w:ascii="Times New Roman" w:hAnsi="Times New Roman" w:cs="Times New Roman"/>
                <w:sz w:val="18"/>
                <w:szCs w:val="18"/>
                <w:lang w:bidi="en-US"/>
              </w:rPr>
              <w:t xml:space="preserve"> c. parallel lines are taken to parallel lines.</w:t>
            </w:r>
          </w:p>
        </w:tc>
        <w:tc>
          <w:tcPr>
            <w:tcW w:w="208" w:type="pct"/>
            <w:shd w:val="clear" w:color="auto" w:fill="auto"/>
          </w:tcPr>
          <w:p w14:paraId="2C5E034D"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2DB160AA"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08D61C5F" w14:textId="77777777" w:rsidR="00955127" w:rsidRPr="003A3511" w:rsidRDefault="00955127" w:rsidP="003A3511">
            <w:pPr>
              <w:spacing w:after="0" w:line="240" w:lineRule="auto"/>
              <w:rPr>
                <w:rFonts w:ascii="Times New Roman" w:hAnsi="Times New Roman" w:cs="Times New Roman"/>
                <w:sz w:val="18"/>
                <w:szCs w:val="18"/>
              </w:rPr>
            </w:pPr>
          </w:p>
        </w:tc>
      </w:tr>
      <w:tr w:rsidR="00955127" w:rsidRPr="003A3511" w14:paraId="7D150154" w14:textId="77777777" w:rsidTr="0099497B">
        <w:tc>
          <w:tcPr>
            <w:tcW w:w="863" w:type="pct"/>
            <w:shd w:val="clear" w:color="auto" w:fill="auto"/>
          </w:tcPr>
          <w:p w14:paraId="5CFDCAE5"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c>
          <w:tcPr>
            <w:tcW w:w="207" w:type="pct"/>
            <w:shd w:val="clear" w:color="auto" w:fill="auto"/>
          </w:tcPr>
          <w:p w14:paraId="0F5DA6BC"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16D23139"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18B710A8"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4206B24E" w14:textId="77777777" w:rsidR="00955127" w:rsidRPr="003A3511" w:rsidRDefault="00955127" w:rsidP="003A3511">
            <w:pPr>
              <w:autoSpaceDE w:val="0"/>
              <w:autoSpaceDN w:val="0"/>
              <w:adjustRightInd w:val="0"/>
              <w:spacing w:after="0" w:line="240" w:lineRule="auto"/>
              <w:ind w:left="72"/>
              <w:rPr>
                <w:rFonts w:ascii="Times New Roman" w:hAnsi="Times New Roman" w:cs="Times New Roman"/>
                <w:i/>
                <w:sz w:val="18"/>
                <w:szCs w:val="18"/>
              </w:rPr>
            </w:pPr>
          </w:p>
        </w:tc>
        <w:tc>
          <w:tcPr>
            <w:tcW w:w="207" w:type="pct"/>
            <w:shd w:val="clear" w:color="auto" w:fill="auto"/>
          </w:tcPr>
          <w:p w14:paraId="15F339CC"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2EFD0A52"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3C81C302"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5922E7AF"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3. Describe the effect of dilations, translations, rotations, and reflections on two-dimensional figures using coordinates.</w:t>
            </w:r>
          </w:p>
        </w:tc>
        <w:tc>
          <w:tcPr>
            <w:tcW w:w="208" w:type="pct"/>
            <w:shd w:val="clear" w:color="auto" w:fill="auto"/>
          </w:tcPr>
          <w:p w14:paraId="2B1F1B1D"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635FE8A5"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716CFC39"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r>
      <w:tr w:rsidR="00955127" w:rsidRPr="003A3511" w14:paraId="5960DE6C" w14:textId="77777777" w:rsidTr="0099497B">
        <w:tc>
          <w:tcPr>
            <w:tcW w:w="863" w:type="pct"/>
            <w:shd w:val="clear" w:color="auto" w:fill="auto"/>
          </w:tcPr>
          <w:p w14:paraId="29E0DFA4"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c>
          <w:tcPr>
            <w:tcW w:w="207" w:type="pct"/>
            <w:shd w:val="clear" w:color="auto" w:fill="auto"/>
          </w:tcPr>
          <w:p w14:paraId="32F04E40"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7F6C584"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610431BE"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78F5293A"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1. Solve problems involving scale drawings of geometric figures, including computing actual lengths and areas from a scale drawing and reproducing a scale drawing at a different scale.</w:t>
            </w:r>
          </w:p>
        </w:tc>
        <w:tc>
          <w:tcPr>
            <w:tcW w:w="207" w:type="pct"/>
            <w:shd w:val="clear" w:color="auto" w:fill="auto"/>
          </w:tcPr>
          <w:p w14:paraId="703B82CA"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36156ECD"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6F488C35"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4D37B002" w14:textId="77777777" w:rsidR="003F2430" w:rsidRPr="003A3511" w:rsidRDefault="00B822D0" w:rsidP="003A3511">
            <w:pPr>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4. Understand that a 2</w:t>
            </w:r>
            <w:r w:rsidR="00955127" w:rsidRPr="003A3511">
              <w:rPr>
                <w:rFonts w:ascii="Times New Roman" w:hAnsi="Times New Roman" w:cs="Times New Roman"/>
                <w:sz w:val="18"/>
                <w:szCs w:val="18"/>
              </w:rPr>
              <w:t>-dimensional figure is similar to another if the second can be obtaine</w:t>
            </w:r>
            <w:r>
              <w:rPr>
                <w:rFonts w:ascii="Times New Roman" w:hAnsi="Times New Roman" w:cs="Times New Roman"/>
                <w:sz w:val="18"/>
                <w:szCs w:val="18"/>
              </w:rPr>
              <w:t>d from the first by</w:t>
            </w:r>
            <w:r w:rsidR="00955127" w:rsidRPr="003A3511">
              <w:rPr>
                <w:rFonts w:ascii="Times New Roman" w:hAnsi="Times New Roman" w:cs="Times New Roman"/>
                <w:sz w:val="18"/>
                <w:szCs w:val="18"/>
              </w:rPr>
              <w:t xml:space="preserve"> rotations, reflections, translations, and dilations; given tw</w:t>
            </w:r>
            <w:r>
              <w:rPr>
                <w:rFonts w:ascii="Times New Roman" w:hAnsi="Times New Roman" w:cs="Times New Roman"/>
                <w:sz w:val="18"/>
                <w:szCs w:val="18"/>
              </w:rPr>
              <w:t xml:space="preserve">o similar figures, describe </w:t>
            </w:r>
            <w:r w:rsidR="00955127" w:rsidRPr="003A3511">
              <w:rPr>
                <w:rFonts w:ascii="Times New Roman" w:hAnsi="Times New Roman" w:cs="Times New Roman"/>
                <w:sz w:val="18"/>
                <w:szCs w:val="18"/>
              </w:rPr>
              <w:t>sequences that make them similar.</w:t>
            </w:r>
          </w:p>
        </w:tc>
        <w:tc>
          <w:tcPr>
            <w:tcW w:w="208" w:type="pct"/>
            <w:shd w:val="clear" w:color="auto" w:fill="auto"/>
          </w:tcPr>
          <w:p w14:paraId="6C682626"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728C6F72"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109C5B22"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r>
      <w:tr w:rsidR="00955127" w:rsidRPr="003A3511" w14:paraId="19CEBC15" w14:textId="77777777" w:rsidTr="0099497B">
        <w:trPr>
          <w:trHeight w:val="346"/>
        </w:trPr>
        <w:tc>
          <w:tcPr>
            <w:tcW w:w="5000" w:type="pct"/>
            <w:gridSpan w:val="14"/>
            <w:shd w:val="clear" w:color="auto" w:fill="auto"/>
          </w:tcPr>
          <w:p w14:paraId="7441C27A" w14:textId="77777777" w:rsidR="00955127" w:rsidRPr="003A3511" w:rsidRDefault="00955127" w:rsidP="003A3511">
            <w:pPr>
              <w:autoSpaceDE w:val="0"/>
              <w:autoSpaceDN w:val="0"/>
              <w:adjustRightInd w:val="0"/>
              <w:spacing w:after="0" w:line="240" w:lineRule="auto"/>
              <w:jc w:val="center"/>
              <w:rPr>
                <w:rFonts w:ascii="Times New Roman" w:hAnsi="Times New Roman" w:cs="Times New Roman"/>
                <w:sz w:val="18"/>
                <w:szCs w:val="18"/>
              </w:rPr>
            </w:pPr>
            <w:r w:rsidRPr="003A3511">
              <w:rPr>
                <w:rFonts w:ascii="Times New Roman" w:hAnsi="Times New Roman" w:cs="Times New Roman"/>
                <w:b/>
              </w:rPr>
              <w:lastRenderedPageBreak/>
              <w:t>CCSS</w:t>
            </w:r>
            <w:r w:rsidR="00D010F0">
              <w:rPr>
                <w:rFonts w:ascii="Times New Roman" w:hAnsi="Times New Roman" w:cs="Times New Roman"/>
                <w:b/>
              </w:rPr>
              <w:t>M</w:t>
            </w:r>
            <w:r w:rsidRPr="003A3511">
              <w:rPr>
                <w:rFonts w:ascii="Times New Roman" w:hAnsi="Times New Roman" w:cs="Times New Roman"/>
                <w:b/>
              </w:rPr>
              <w:t xml:space="preserve"> Curriculum Analysis Tool 1—Geometry for Grades 6-8</w:t>
            </w:r>
          </w:p>
        </w:tc>
      </w:tr>
      <w:tr w:rsidR="00955127" w:rsidRPr="003A3511" w14:paraId="4F68FEA4" w14:textId="77777777" w:rsidTr="0099497B">
        <w:trPr>
          <w:trHeight w:val="346"/>
        </w:trPr>
        <w:tc>
          <w:tcPr>
            <w:tcW w:w="1661" w:type="pct"/>
            <w:gridSpan w:val="4"/>
            <w:shd w:val="clear" w:color="auto" w:fill="auto"/>
          </w:tcPr>
          <w:p w14:paraId="2B122B8D"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1685" w:type="pct"/>
            <w:gridSpan w:val="6"/>
            <w:shd w:val="clear" w:color="auto" w:fill="auto"/>
          </w:tcPr>
          <w:p w14:paraId="731D835B"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7</w:t>
            </w:r>
          </w:p>
        </w:tc>
        <w:tc>
          <w:tcPr>
            <w:tcW w:w="1654" w:type="pct"/>
            <w:gridSpan w:val="4"/>
            <w:shd w:val="clear" w:color="auto" w:fill="auto"/>
          </w:tcPr>
          <w:p w14:paraId="4E4530AB"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955127" w:rsidRPr="003A3511" w14:paraId="65C74A45" w14:textId="77777777" w:rsidTr="0099497B">
        <w:trPr>
          <w:trHeight w:val="440"/>
        </w:trPr>
        <w:tc>
          <w:tcPr>
            <w:tcW w:w="863" w:type="pct"/>
            <w:shd w:val="clear" w:color="auto" w:fill="auto"/>
          </w:tcPr>
          <w:p w14:paraId="09FDB059" w14:textId="77777777" w:rsidR="00955127" w:rsidRPr="003A3511" w:rsidRDefault="00955127" w:rsidP="003A3511">
            <w:pPr>
              <w:spacing w:after="0" w:line="240" w:lineRule="auto"/>
              <w:jc w:val="center"/>
              <w:rPr>
                <w:rFonts w:ascii="Times New Roman" w:hAnsi="Times New Roman" w:cs="Times New Roman"/>
                <w:b/>
                <w:bCs/>
                <w:szCs w:val="24"/>
              </w:rPr>
            </w:pPr>
            <w:r w:rsidRPr="003A3511">
              <w:rPr>
                <w:rFonts w:ascii="Times New Roman" w:hAnsi="Times New Roman" w:cs="Times New Roman"/>
                <w:b/>
                <w:bCs/>
                <w:szCs w:val="24"/>
              </w:rPr>
              <w:t>6.G Geometry</w:t>
            </w:r>
          </w:p>
        </w:tc>
        <w:tc>
          <w:tcPr>
            <w:tcW w:w="207" w:type="pct"/>
            <w:shd w:val="clear" w:color="auto" w:fill="auto"/>
          </w:tcPr>
          <w:p w14:paraId="646306D8" w14:textId="77777777" w:rsidR="00955127" w:rsidRPr="003A3511" w:rsidRDefault="00955127" w:rsidP="003A3511">
            <w:pPr>
              <w:spacing w:after="0" w:line="240" w:lineRule="auto"/>
              <w:rPr>
                <w:rFonts w:ascii="Times New Roman" w:hAnsi="Times New Roman" w:cs="Times New Roman"/>
                <w:sz w:val="18"/>
                <w:szCs w:val="18"/>
              </w:rPr>
            </w:pPr>
            <w:proofErr w:type="spellStart"/>
            <w:r w:rsidRPr="003A3511">
              <w:rPr>
                <w:rFonts w:ascii="Times New Roman" w:hAnsi="Times New Roman" w:cs="Times New Roman"/>
                <w:b/>
                <w:sz w:val="16"/>
                <w:szCs w:val="16"/>
              </w:rPr>
              <w:t>ChapPages</w:t>
            </w:r>
            <w:proofErr w:type="spellEnd"/>
          </w:p>
        </w:tc>
        <w:tc>
          <w:tcPr>
            <w:tcW w:w="266" w:type="pct"/>
            <w:shd w:val="clear" w:color="auto" w:fill="auto"/>
          </w:tcPr>
          <w:p w14:paraId="460A755E"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w:t>
            </w:r>
            <w:r w:rsidR="00F95B57">
              <w:rPr>
                <w:rFonts w:ascii="Times New Roman" w:hAnsi="Times New Roman" w:cs="Times New Roman"/>
                <w:b/>
                <w:sz w:val="16"/>
                <w:szCs w:val="16"/>
              </w:rPr>
              <w:t>t</w:t>
            </w:r>
            <w:r w:rsidRPr="003A3511">
              <w:rPr>
                <w:rFonts w:ascii="Times New Roman" w:hAnsi="Times New Roman" w:cs="Times New Roman"/>
                <w:b/>
                <w:sz w:val="16"/>
                <w:szCs w:val="16"/>
              </w:rPr>
              <w:br/>
              <w:t>N-L-M-</w:t>
            </w:r>
          </w:p>
          <w:p w14:paraId="1A457C61"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325" w:type="pct"/>
            <w:shd w:val="clear" w:color="auto" w:fill="auto"/>
          </w:tcPr>
          <w:p w14:paraId="76C157EC"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7256EBE5"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946" w:type="pct"/>
            <w:gridSpan w:val="3"/>
            <w:shd w:val="clear" w:color="auto" w:fill="auto"/>
          </w:tcPr>
          <w:p w14:paraId="0BA4B771" w14:textId="77777777" w:rsidR="00955127" w:rsidRPr="003A3511" w:rsidRDefault="00955127" w:rsidP="003A3511">
            <w:pPr>
              <w:spacing w:after="0" w:line="240" w:lineRule="auto"/>
              <w:jc w:val="center"/>
              <w:rPr>
                <w:rFonts w:ascii="Times New Roman" w:hAnsi="Times New Roman" w:cs="Times New Roman"/>
                <w:b/>
                <w:bCs/>
                <w:szCs w:val="24"/>
              </w:rPr>
            </w:pPr>
            <w:r w:rsidRPr="003A3511">
              <w:rPr>
                <w:rFonts w:ascii="Times New Roman" w:hAnsi="Times New Roman" w:cs="Times New Roman"/>
                <w:b/>
                <w:bCs/>
                <w:szCs w:val="24"/>
              </w:rPr>
              <w:t>7.G Geometry</w:t>
            </w:r>
          </w:p>
        </w:tc>
        <w:tc>
          <w:tcPr>
            <w:tcW w:w="207" w:type="pct"/>
            <w:shd w:val="clear" w:color="auto" w:fill="auto"/>
          </w:tcPr>
          <w:p w14:paraId="491E1848" w14:textId="77777777" w:rsidR="00955127" w:rsidRPr="003A3511" w:rsidRDefault="00955127" w:rsidP="003A3511">
            <w:pPr>
              <w:spacing w:after="0" w:line="240" w:lineRule="auto"/>
              <w:rPr>
                <w:rFonts w:ascii="Times New Roman" w:hAnsi="Times New Roman" w:cs="Times New Roman"/>
                <w:b/>
                <w:sz w:val="16"/>
                <w:szCs w:val="16"/>
              </w:rPr>
            </w:pPr>
            <w:r w:rsidRPr="003A3511">
              <w:rPr>
                <w:rFonts w:ascii="Times New Roman" w:hAnsi="Times New Roman" w:cs="Times New Roman"/>
                <w:b/>
                <w:sz w:val="16"/>
                <w:szCs w:val="16"/>
              </w:rPr>
              <w:t>Chap</w:t>
            </w:r>
          </w:p>
          <w:p w14:paraId="22965EC5"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b/>
                <w:sz w:val="16"/>
                <w:szCs w:val="16"/>
              </w:rPr>
              <w:t>Pages</w:t>
            </w:r>
          </w:p>
        </w:tc>
        <w:tc>
          <w:tcPr>
            <w:tcW w:w="266" w:type="pct"/>
            <w:shd w:val="clear" w:color="auto" w:fill="auto"/>
          </w:tcPr>
          <w:p w14:paraId="7DBE7285"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0E3C590C"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6" w:type="pct"/>
            <w:shd w:val="clear" w:color="auto" w:fill="auto"/>
          </w:tcPr>
          <w:p w14:paraId="3C30D73C"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38BDE347"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918" w:type="pct"/>
            <w:shd w:val="clear" w:color="auto" w:fill="auto"/>
          </w:tcPr>
          <w:p w14:paraId="67C4E365" w14:textId="77777777" w:rsidR="00955127" w:rsidRPr="003A3511" w:rsidRDefault="00955127" w:rsidP="003A3511">
            <w:pPr>
              <w:widowControl w:val="0"/>
              <w:autoSpaceDE w:val="0"/>
              <w:autoSpaceDN w:val="0"/>
              <w:adjustRightInd w:val="0"/>
              <w:spacing w:after="0" w:line="240" w:lineRule="auto"/>
              <w:jc w:val="center"/>
              <w:rPr>
                <w:rFonts w:ascii="Times New Roman" w:hAnsi="Times New Roman" w:cs="Times New Roman"/>
                <w:b/>
                <w:bCs/>
                <w:szCs w:val="24"/>
                <w:lang w:bidi="en-US"/>
              </w:rPr>
            </w:pPr>
            <w:r w:rsidRPr="003A3511">
              <w:rPr>
                <w:rFonts w:ascii="Times New Roman" w:hAnsi="Times New Roman" w:cs="Times New Roman"/>
                <w:b/>
                <w:bCs/>
                <w:szCs w:val="24"/>
                <w:lang w:bidi="en-US"/>
              </w:rPr>
              <w:t>8.G Geometry</w:t>
            </w:r>
          </w:p>
        </w:tc>
        <w:tc>
          <w:tcPr>
            <w:tcW w:w="208" w:type="pct"/>
            <w:shd w:val="clear" w:color="auto" w:fill="auto"/>
          </w:tcPr>
          <w:p w14:paraId="07549A46" w14:textId="77777777" w:rsidR="00955127" w:rsidRPr="003A3511" w:rsidRDefault="00955127" w:rsidP="003A3511">
            <w:pPr>
              <w:spacing w:after="0" w:line="240" w:lineRule="auto"/>
              <w:rPr>
                <w:rFonts w:ascii="Times New Roman" w:hAnsi="Times New Roman" w:cs="Times New Roman"/>
                <w:b/>
                <w:sz w:val="16"/>
                <w:szCs w:val="16"/>
              </w:rPr>
            </w:pPr>
            <w:r w:rsidRPr="003A3511">
              <w:rPr>
                <w:rFonts w:ascii="Times New Roman" w:hAnsi="Times New Roman" w:cs="Times New Roman"/>
                <w:b/>
                <w:sz w:val="16"/>
                <w:szCs w:val="16"/>
              </w:rPr>
              <w:t>Chap</w:t>
            </w:r>
          </w:p>
          <w:p w14:paraId="53AF1737"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b/>
                <w:sz w:val="16"/>
                <w:szCs w:val="16"/>
              </w:rPr>
              <w:t>Pages</w:t>
            </w:r>
          </w:p>
        </w:tc>
        <w:tc>
          <w:tcPr>
            <w:tcW w:w="266" w:type="pct"/>
            <w:shd w:val="clear" w:color="auto" w:fill="auto"/>
          </w:tcPr>
          <w:p w14:paraId="7F1A8420"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374BB616"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2" w:type="pct"/>
            <w:shd w:val="clear" w:color="auto" w:fill="auto"/>
          </w:tcPr>
          <w:p w14:paraId="6E954A92" w14:textId="77777777" w:rsidR="00955127" w:rsidRPr="003A3511" w:rsidRDefault="00955127" w:rsidP="003A3511">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705AC869" w14:textId="77777777" w:rsidR="00955127" w:rsidRPr="003A3511" w:rsidRDefault="00955127" w:rsidP="003A3511">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r>
      <w:tr w:rsidR="00955127" w:rsidRPr="003A3511" w14:paraId="348D150E" w14:textId="77777777" w:rsidTr="0099497B">
        <w:trPr>
          <w:trHeight w:val="440"/>
        </w:trPr>
        <w:tc>
          <w:tcPr>
            <w:tcW w:w="863" w:type="pct"/>
            <w:shd w:val="clear" w:color="auto" w:fill="auto"/>
          </w:tcPr>
          <w:p w14:paraId="29792916"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c>
          <w:tcPr>
            <w:tcW w:w="207" w:type="pct"/>
            <w:shd w:val="clear" w:color="auto" w:fill="auto"/>
          </w:tcPr>
          <w:p w14:paraId="2829F9AD"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6D5C1CAA"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01C49628"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6DC11B53"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rPr>
              <w:t>Draw, construct, and describe geometrical figures and describe the relationships between them.</w:t>
            </w:r>
            <w:r w:rsidRPr="003A3511">
              <w:rPr>
                <w:rFonts w:ascii="Times New Roman" w:hAnsi="Times New Roman" w:cs="Times New Roman"/>
                <w:sz w:val="18"/>
                <w:szCs w:val="18"/>
              </w:rPr>
              <w:t xml:space="preserve"> </w:t>
            </w:r>
          </w:p>
        </w:tc>
        <w:tc>
          <w:tcPr>
            <w:tcW w:w="207" w:type="pct"/>
            <w:shd w:val="clear" w:color="auto" w:fill="auto"/>
          </w:tcPr>
          <w:p w14:paraId="24423219"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1A88A5B4"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07499BD9"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2DEC82D0" w14:textId="77777777" w:rsidR="00955127" w:rsidRPr="003A3511" w:rsidRDefault="00955127" w:rsidP="003A3511">
            <w:pPr>
              <w:autoSpaceDE w:val="0"/>
              <w:autoSpaceDN w:val="0"/>
              <w:adjustRightInd w:val="0"/>
              <w:spacing w:after="0" w:line="240" w:lineRule="auto"/>
              <w:rPr>
                <w:rFonts w:ascii="Times New Roman" w:hAnsi="Times New Roman" w:cs="Times New Roman"/>
                <w:b/>
                <w:bCs/>
                <w:sz w:val="18"/>
                <w:szCs w:val="18"/>
                <w:lang w:bidi="en-US"/>
              </w:rPr>
            </w:pPr>
            <w:r w:rsidRPr="003A3511">
              <w:rPr>
                <w:rFonts w:ascii="Times New Roman" w:hAnsi="Times New Roman" w:cs="Times New Roman"/>
                <w:b/>
                <w:bCs/>
                <w:sz w:val="18"/>
                <w:szCs w:val="18"/>
              </w:rPr>
              <w:t>Understand congruence and similarity using physical models, transparencies, or geometry software.</w:t>
            </w:r>
          </w:p>
        </w:tc>
        <w:tc>
          <w:tcPr>
            <w:tcW w:w="208" w:type="pct"/>
            <w:shd w:val="clear" w:color="auto" w:fill="auto"/>
          </w:tcPr>
          <w:p w14:paraId="65633B21"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2AE04B77"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79BBCBF9"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r>
      <w:tr w:rsidR="00955127" w:rsidRPr="003A3511" w14:paraId="0B42D8F6" w14:textId="77777777" w:rsidTr="0099497B">
        <w:trPr>
          <w:trHeight w:val="440"/>
        </w:trPr>
        <w:tc>
          <w:tcPr>
            <w:tcW w:w="863" w:type="pct"/>
            <w:shd w:val="clear" w:color="auto" w:fill="auto"/>
          </w:tcPr>
          <w:p w14:paraId="236D8ED5"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c>
          <w:tcPr>
            <w:tcW w:w="207" w:type="pct"/>
            <w:shd w:val="clear" w:color="auto" w:fill="auto"/>
          </w:tcPr>
          <w:p w14:paraId="3D0D4590"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1328A64"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4AF3F971"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0CB53919"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2. Draw (freehand, with ruler and protractor, and with technology) geometric shapes with given conditions. Focus on constructing</w:t>
            </w:r>
          </w:p>
          <w:p w14:paraId="1F5C2DC7"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triangles from three measures of angles or sides, noticing when the</w:t>
            </w:r>
          </w:p>
          <w:p w14:paraId="2E54FFE3"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roofErr w:type="gramStart"/>
            <w:r w:rsidRPr="003A3511">
              <w:rPr>
                <w:rFonts w:ascii="Times New Roman" w:hAnsi="Times New Roman" w:cs="Times New Roman"/>
                <w:sz w:val="18"/>
                <w:szCs w:val="18"/>
              </w:rPr>
              <w:t>conditions</w:t>
            </w:r>
            <w:proofErr w:type="gramEnd"/>
            <w:r w:rsidRPr="003A3511">
              <w:rPr>
                <w:rFonts w:ascii="Times New Roman" w:hAnsi="Times New Roman" w:cs="Times New Roman"/>
                <w:sz w:val="18"/>
                <w:szCs w:val="18"/>
              </w:rPr>
              <w:t xml:space="preserve"> determine a unique triangle, more than one triangle, or no triangle.</w:t>
            </w:r>
          </w:p>
        </w:tc>
        <w:tc>
          <w:tcPr>
            <w:tcW w:w="207" w:type="pct"/>
            <w:shd w:val="clear" w:color="auto" w:fill="auto"/>
          </w:tcPr>
          <w:p w14:paraId="0DE98414"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527CBA39"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1600F713"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3E1349A0"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 2. Understand that a two-dimensional figure is congruent to another if the second can be obtained from the first by a sequence of rotations, reflections, and translations; given two congruent figures, describe a sequence that exhibits congruence between them.</w:t>
            </w:r>
          </w:p>
        </w:tc>
        <w:tc>
          <w:tcPr>
            <w:tcW w:w="208" w:type="pct"/>
            <w:shd w:val="clear" w:color="auto" w:fill="auto"/>
          </w:tcPr>
          <w:p w14:paraId="04FC6209"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61499DC1"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6035CE93"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r>
      <w:tr w:rsidR="00955127" w:rsidRPr="003A3511" w14:paraId="1EFB6406" w14:textId="77777777" w:rsidTr="0099497B">
        <w:tc>
          <w:tcPr>
            <w:tcW w:w="863" w:type="pct"/>
            <w:shd w:val="clear" w:color="auto" w:fill="auto"/>
          </w:tcPr>
          <w:p w14:paraId="1E8A1D00"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c>
          <w:tcPr>
            <w:tcW w:w="207" w:type="pct"/>
            <w:shd w:val="clear" w:color="auto" w:fill="auto"/>
          </w:tcPr>
          <w:p w14:paraId="3387555A"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69E23B0E"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27006E5D"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5696BD4D" w14:textId="77777777" w:rsidR="00955127" w:rsidRPr="003A3511" w:rsidRDefault="00955127" w:rsidP="003A3511">
            <w:pPr>
              <w:autoSpaceDE w:val="0"/>
              <w:autoSpaceDN w:val="0"/>
              <w:adjustRightInd w:val="0"/>
              <w:spacing w:after="0" w:line="240" w:lineRule="auto"/>
              <w:ind w:left="72"/>
              <w:rPr>
                <w:rFonts w:ascii="Times New Roman" w:hAnsi="Times New Roman" w:cs="Times New Roman"/>
                <w:i/>
                <w:sz w:val="18"/>
                <w:szCs w:val="18"/>
              </w:rPr>
            </w:pPr>
          </w:p>
        </w:tc>
        <w:tc>
          <w:tcPr>
            <w:tcW w:w="207" w:type="pct"/>
            <w:shd w:val="clear" w:color="auto" w:fill="auto"/>
          </w:tcPr>
          <w:p w14:paraId="6FE912CE"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5B834EE3"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57764397"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6F0BCB9F" w14:textId="77777777" w:rsidR="00955127" w:rsidRPr="003A3511" w:rsidRDefault="00955127" w:rsidP="003A3511">
            <w:pPr>
              <w:autoSpaceDE w:val="0"/>
              <w:autoSpaceDN w:val="0"/>
              <w:adjustRightInd w:val="0"/>
              <w:spacing w:after="0" w:line="240" w:lineRule="auto"/>
              <w:rPr>
                <w:rFonts w:ascii="Times New Roman" w:hAnsi="Times New Roman" w:cs="Times New Roman"/>
                <w:b/>
                <w:sz w:val="18"/>
                <w:szCs w:val="18"/>
              </w:rPr>
            </w:pPr>
            <w:r w:rsidRPr="003A3511">
              <w:rPr>
                <w:rFonts w:ascii="Times New Roman" w:hAnsi="Times New Roman" w:cs="Times New Roman"/>
                <w:b/>
                <w:sz w:val="18"/>
                <w:szCs w:val="18"/>
              </w:rPr>
              <w:t>Understand and apply the Pythagorean Theorem</w:t>
            </w:r>
          </w:p>
        </w:tc>
        <w:tc>
          <w:tcPr>
            <w:tcW w:w="208" w:type="pct"/>
            <w:shd w:val="clear" w:color="auto" w:fill="auto"/>
          </w:tcPr>
          <w:p w14:paraId="328F95D0"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9731A90"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5FCEE386"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r>
      <w:tr w:rsidR="00955127" w:rsidRPr="003A3511" w14:paraId="21771723" w14:textId="77777777" w:rsidTr="0099497B">
        <w:tc>
          <w:tcPr>
            <w:tcW w:w="863" w:type="pct"/>
            <w:shd w:val="clear" w:color="auto" w:fill="auto"/>
          </w:tcPr>
          <w:p w14:paraId="2D38F394"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c>
          <w:tcPr>
            <w:tcW w:w="207" w:type="pct"/>
            <w:shd w:val="clear" w:color="auto" w:fill="auto"/>
          </w:tcPr>
          <w:p w14:paraId="7CE52D7C"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7F0EDB24"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77F9DFE6"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480F6314" w14:textId="77777777" w:rsidR="00955127" w:rsidRPr="003A3511" w:rsidRDefault="00955127" w:rsidP="003A3511">
            <w:pPr>
              <w:autoSpaceDE w:val="0"/>
              <w:autoSpaceDN w:val="0"/>
              <w:adjustRightInd w:val="0"/>
              <w:spacing w:after="0" w:line="240" w:lineRule="auto"/>
              <w:ind w:left="72"/>
              <w:rPr>
                <w:rFonts w:ascii="Times New Roman" w:hAnsi="Times New Roman" w:cs="Times New Roman"/>
                <w:i/>
                <w:sz w:val="18"/>
                <w:szCs w:val="18"/>
              </w:rPr>
            </w:pPr>
          </w:p>
        </w:tc>
        <w:tc>
          <w:tcPr>
            <w:tcW w:w="207" w:type="pct"/>
            <w:shd w:val="clear" w:color="auto" w:fill="auto"/>
          </w:tcPr>
          <w:p w14:paraId="1158DF18"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1973539E"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785B9B34"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6D5E0CAE" w14:textId="77777777" w:rsidR="00955127" w:rsidRPr="00E31300" w:rsidRDefault="00955127" w:rsidP="003A3511">
            <w:pPr>
              <w:spacing w:after="0" w:line="240" w:lineRule="auto"/>
              <w:rPr>
                <w:rFonts w:ascii="Times New Roman" w:hAnsi="Times New Roman" w:cs="Times New Roman"/>
                <w:sz w:val="18"/>
                <w:szCs w:val="18"/>
              </w:rPr>
            </w:pPr>
            <w:r w:rsidRPr="00E31300">
              <w:rPr>
                <w:rFonts w:ascii="Times New Roman" w:hAnsi="Times New Roman" w:cs="Times New Roman"/>
                <w:sz w:val="18"/>
                <w:szCs w:val="18"/>
              </w:rPr>
              <w:t>6.  Explain a proof of the Pythagorean Theorem and its converse.</w:t>
            </w:r>
          </w:p>
        </w:tc>
        <w:tc>
          <w:tcPr>
            <w:tcW w:w="208" w:type="pct"/>
            <w:shd w:val="clear" w:color="auto" w:fill="auto"/>
          </w:tcPr>
          <w:p w14:paraId="4C19538A"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02A6B75E"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50D549A5"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r>
      <w:tr w:rsidR="00955127" w:rsidRPr="003A3511" w14:paraId="203B2BB6" w14:textId="77777777" w:rsidTr="0099497B">
        <w:tc>
          <w:tcPr>
            <w:tcW w:w="863" w:type="pct"/>
            <w:shd w:val="clear" w:color="auto" w:fill="auto"/>
          </w:tcPr>
          <w:p w14:paraId="70BF5C2C"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c>
          <w:tcPr>
            <w:tcW w:w="207" w:type="pct"/>
            <w:shd w:val="clear" w:color="auto" w:fill="auto"/>
          </w:tcPr>
          <w:p w14:paraId="7840089B"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B970FA1"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7D3F6DEC"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05690028" w14:textId="77777777" w:rsidR="00955127" w:rsidRPr="003A3511" w:rsidRDefault="00955127" w:rsidP="003A3511">
            <w:pPr>
              <w:autoSpaceDE w:val="0"/>
              <w:autoSpaceDN w:val="0"/>
              <w:adjustRightInd w:val="0"/>
              <w:spacing w:after="0" w:line="240" w:lineRule="auto"/>
              <w:ind w:left="72"/>
              <w:rPr>
                <w:rFonts w:ascii="Times New Roman" w:hAnsi="Times New Roman" w:cs="Times New Roman"/>
                <w:i/>
                <w:sz w:val="18"/>
                <w:szCs w:val="18"/>
              </w:rPr>
            </w:pPr>
          </w:p>
        </w:tc>
        <w:tc>
          <w:tcPr>
            <w:tcW w:w="207" w:type="pct"/>
            <w:shd w:val="clear" w:color="auto" w:fill="auto"/>
          </w:tcPr>
          <w:p w14:paraId="2837B71B"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7C783F9A"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2C2CEB03"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52409380" w14:textId="77777777" w:rsidR="00955127" w:rsidRPr="00E31300" w:rsidRDefault="00955127" w:rsidP="003A3511">
            <w:pPr>
              <w:spacing w:after="0" w:line="240" w:lineRule="auto"/>
              <w:rPr>
                <w:rFonts w:ascii="Times New Roman" w:hAnsi="Times New Roman" w:cs="Times New Roman"/>
                <w:sz w:val="18"/>
                <w:szCs w:val="18"/>
              </w:rPr>
            </w:pPr>
            <w:r w:rsidRPr="00E31300">
              <w:rPr>
                <w:rFonts w:ascii="Times New Roman" w:hAnsi="Times New Roman" w:cs="Times New Roman"/>
                <w:sz w:val="18"/>
                <w:szCs w:val="18"/>
              </w:rPr>
              <w:t>7. Apply the Pythagorean Theorem to determine the unknown side lengths in right triangles in real-world and mathematical problems in two and three dimensions.</w:t>
            </w:r>
          </w:p>
        </w:tc>
        <w:tc>
          <w:tcPr>
            <w:tcW w:w="208" w:type="pct"/>
            <w:shd w:val="clear" w:color="auto" w:fill="auto"/>
          </w:tcPr>
          <w:p w14:paraId="1267854C"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28716863"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21BE6526"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r>
      <w:tr w:rsidR="00955127" w:rsidRPr="003A3511" w14:paraId="6EA4816D" w14:textId="77777777" w:rsidTr="0099497B">
        <w:tc>
          <w:tcPr>
            <w:tcW w:w="863" w:type="pct"/>
            <w:shd w:val="clear" w:color="auto" w:fill="auto"/>
          </w:tcPr>
          <w:p w14:paraId="1908B4D8"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c>
          <w:tcPr>
            <w:tcW w:w="207" w:type="pct"/>
            <w:shd w:val="clear" w:color="auto" w:fill="auto"/>
          </w:tcPr>
          <w:p w14:paraId="7E0E8022"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0D568500" w14:textId="77777777" w:rsidR="00955127" w:rsidRPr="003A3511" w:rsidRDefault="00955127" w:rsidP="003A3511">
            <w:pPr>
              <w:spacing w:after="0" w:line="240" w:lineRule="auto"/>
              <w:rPr>
                <w:rFonts w:ascii="Times New Roman" w:hAnsi="Times New Roman" w:cs="Times New Roman"/>
                <w:sz w:val="18"/>
                <w:szCs w:val="18"/>
              </w:rPr>
            </w:pPr>
          </w:p>
        </w:tc>
        <w:tc>
          <w:tcPr>
            <w:tcW w:w="325" w:type="pct"/>
            <w:shd w:val="clear" w:color="auto" w:fill="auto"/>
          </w:tcPr>
          <w:p w14:paraId="4B391329" w14:textId="77777777" w:rsidR="00955127" w:rsidRPr="003A3511" w:rsidRDefault="00955127" w:rsidP="003A3511">
            <w:pPr>
              <w:spacing w:after="0" w:line="240" w:lineRule="auto"/>
              <w:rPr>
                <w:rFonts w:ascii="Times New Roman" w:hAnsi="Times New Roman" w:cs="Times New Roman"/>
                <w:sz w:val="18"/>
                <w:szCs w:val="18"/>
              </w:rPr>
            </w:pPr>
          </w:p>
        </w:tc>
        <w:tc>
          <w:tcPr>
            <w:tcW w:w="946" w:type="pct"/>
            <w:gridSpan w:val="3"/>
            <w:shd w:val="clear" w:color="auto" w:fill="auto"/>
          </w:tcPr>
          <w:p w14:paraId="67A0F4A4" w14:textId="77777777" w:rsidR="00955127" w:rsidRPr="003A3511" w:rsidRDefault="00955127" w:rsidP="003A3511">
            <w:pPr>
              <w:autoSpaceDE w:val="0"/>
              <w:autoSpaceDN w:val="0"/>
              <w:adjustRightInd w:val="0"/>
              <w:spacing w:after="0" w:line="240" w:lineRule="auto"/>
              <w:ind w:left="72"/>
              <w:rPr>
                <w:rFonts w:ascii="Times New Roman" w:hAnsi="Times New Roman" w:cs="Times New Roman"/>
                <w:i/>
                <w:sz w:val="18"/>
                <w:szCs w:val="18"/>
              </w:rPr>
            </w:pPr>
          </w:p>
        </w:tc>
        <w:tc>
          <w:tcPr>
            <w:tcW w:w="207" w:type="pct"/>
            <w:shd w:val="clear" w:color="auto" w:fill="auto"/>
          </w:tcPr>
          <w:p w14:paraId="24D6353C"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8C509BA"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4A12F09F" w14:textId="77777777" w:rsidR="00955127" w:rsidRPr="003A3511" w:rsidRDefault="00955127" w:rsidP="003A3511">
            <w:pPr>
              <w:spacing w:after="0" w:line="240" w:lineRule="auto"/>
              <w:rPr>
                <w:rFonts w:ascii="Times New Roman" w:hAnsi="Times New Roman" w:cs="Times New Roman"/>
                <w:sz w:val="18"/>
                <w:szCs w:val="18"/>
              </w:rPr>
            </w:pPr>
          </w:p>
        </w:tc>
        <w:tc>
          <w:tcPr>
            <w:tcW w:w="918" w:type="pct"/>
            <w:shd w:val="clear" w:color="auto" w:fill="auto"/>
          </w:tcPr>
          <w:p w14:paraId="53A5EB9D" w14:textId="77777777" w:rsidR="00955127" w:rsidRPr="003A3511" w:rsidRDefault="00955127" w:rsidP="003A3511">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8. Apply the Pythagorean Theorem to find the distance between two points in a coordinate system.</w:t>
            </w:r>
          </w:p>
        </w:tc>
        <w:tc>
          <w:tcPr>
            <w:tcW w:w="208" w:type="pct"/>
            <w:shd w:val="clear" w:color="auto" w:fill="auto"/>
          </w:tcPr>
          <w:p w14:paraId="1F4CB66F" w14:textId="77777777" w:rsidR="00955127" w:rsidRPr="003A3511" w:rsidRDefault="00955127" w:rsidP="003A3511">
            <w:pPr>
              <w:spacing w:after="0" w:line="240" w:lineRule="auto"/>
              <w:rPr>
                <w:rFonts w:ascii="Times New Roman" w:hAnsi="Times New Roman" w:cs="Times New Roman"/>
                <w:sz w:val="18"/>
                <w:szCs w:val="18"/>
              </w:rPr>
            </w:pPr>
          </w:p>
        </w:tc>
        <w:tc>
          <w:tcPr>
            <w:tcW w:w="266" w:type="pct"/>
            <w:shd w:val="clear" w:color="auto" w:fill="auto"/>
          </w:tcPr>
          <w:p w14:paraId="5CFF9657" w14:textId="77777777" w:rsidR="00955127" w:rsidRPr="003A3511" w:rsidRDefault="00955127" w:rsidP="003A3511">
            <w:pPr>
              <w:spacing w:after="0" w:line="240" w:lineRule="auto"/>
              <w:rPr>
                <w:rFonts w:ascii="Times New Roman" w:hAnsi="Times New Roman" w:cs="Times New Roman"/>
                <w:sz w:val="18"/>
                <w:szCs w:val="18"/>
              </w:rPr>
            </w:pPr>
          </w:p>
        </w:tc>
        <w:tc>
          <w:tcPr>
            <w:tcW w:w="262" w:type="pct"/>
            <w:shd w:val="clear" w:color="auto" w:fill="auto"/>
          </w:tcPr>
          <w:p w14:paraId="54377586" w14:textId="77777777" w:rsidR="00955127" w:rsidRPr="003A3511" w:rsidRDefault="00955127" w:rsidP="003A3511">
            <w:pPr>
              <w:autoSpaceDE w:val="0"/>
              <w:autoSpaceDN w:val="0"/>
              <w:adjustRightInd w:val="0"/>
              <w:spacing w:after="0" w:line="240" w:lineRule="auto"/>
              <w:rPr>
                <w:rFonts w:ascii="Times New Roman" w:hAnsi="Times New Roman" w:cs="Times New Roman"/>
                <w:sz w:val="18"/>
                <w:szCs w:val="18"/>
              </w:rPr>
            </w:pPr>
          </w:p>
        </w:tc>
      </w:tr>
      <w:tr w:rsidR="00955127" w:rsidRPr="003A3511" w14:paraId="15394A33" w14:textId="77777777" w:rsidTr="0099497B">
        <w:trPr>
          <w:trHeight w:val="2195"/>
        </w:trPr>
        <w:tc>
          <w:tcPr>
            <w:tcW w:w="5000" w:type="pct"/>
            <w:gridSpan w:val="14"/>
            <w:shd w:val="clear" w:color="auto" w:fill="auto"/>
          </w:tcPr>
          <w:p w14:paraId="38061415" w14:textId="77777777" w:rsidR="00955127" w:rsidRPr="003A3511" w:rsidRDefault="00955127" w:rsidP="003A3511">
            <w:pPr>
              <w:spacing w:after="0" w:line="240" w:lineRule="auto"/>
              <w:rPr>
                <w:rFonts w:ascii="Times New Roman" w:hAnsi="Times New Roman" w:cs="Times New Roman"/>
                <w:b/>
                <w:sz w:val="18"/>
                <w:szCs w:val="18"/>
              </w:rPr>
            </w:pPr>
            <w:r w:rsidRPr="003A3511">
              <w:rPr>
                <w:rFonts w:ascii="Times New Roman" w:hAnsi="Times New Roman" w:cs="Times New Roman"/>
                <w:b/>
                <w:sz w:val="18"/>
                <w:szCs w:val="18"/>
              </w:rPr>
              <w:t>Notes/Examples:</w:t>
            </w:r>
          </w:p>
          <w:p w14:paraId="5C3D293E" w14:textId="77777777" w:rsidR="00955127" w:rsidRPr="003A3511" w:rsidRDefault="00955127" w:rsidP="003A3511">
            <w:pPr>
              <w:spacing w:after="0" w:line="240" w:lineRule="auto"/>
              <w:rPr>
                <w:rFonts w:ascii="Times New Roman" w:hAnsi="Times New Roman" w:cs="Times New Roman"/>
                <w:b/>
                <w:sz w:val="18"/>
                <w:szCs w:val="18"/>
              </w:rPr>
            </w:pPr>
          </w:p>
          <w:p w14:paraId="31641188" w14:textId="77777777" w:rsidR="00955127" w:rsidRPr="003A3511" w:rsidRDefault="00955127" w:rsidP="003A3511">
            <w:pPr>
              <w:spacing w:after="0" w:line="240" w:lineRule="auto"/>
              <w:rPr>
                <w:rFonts w:ascii="Times New Roman" w:hAnsi="Times New Roman" w:cs="Times New Roman"/>
                <w:b/>
                <w:sz w:val="18"/>
                <w:szCs w:val="18"/>
              </w:rPr>
            </w:pPr>
          </w:p>
          <w:p w14:paraId="6701585C" w14:textId="77777777" w:rsidR="00955127" w:rsidRPr="003A3511" w:rsidRDefault="00955127" w:rsidP="003A3511">
            <w:pPr>
              <w:spacing w:after="0" w:line="240" w:lineRule="auto"/>
              <w:rPr>
                <w:rFonts w:ascii="Times New Roman" w:hAnsi="Times New Roman" w:cs="Times New Roman"/>
                <w:b/>
                <w:sz w:val="18"/>
                <w:szCs w:val="18"/>
              </w:rPr>
            </w:pPr>
          </w:p>
          <w:p w14:paraId="39A7A5FA" w14:textId="77777777" w:rsidR="00955127" w:rsidRPr="003A3511" w:rsidRDefault="00955127" w:rsidP="003A3511">
            <w:pPr>
              <w:spacing w:after="0" w:line="240" w:lineRule="auto"/>
              <w:rPr>
                <w:rFonts w:ascii="Times New Roman" w:hAnsi="Times New Roman" w:cs="Times New Roman"/>
                <w:b/>
                <w:sz w:val="18"/>
                <w:szCs w:val="18"/>
              </w:rPr>
            </w:pPr>
          </w:p>
          <w:p w14:paraId="6F973884" w14:textId="77777777" w:rsidR="00955127" w:rsidRPr="003A3511" w:rsidRDefault="00955127" w:rsidP="003A3511">
            <w:pPr>
              <w:spacing w:after="0" w:line="240" w:lineRule="auto"/>
              <w:rPr>
                <w:rFonts w:ascii="Times New Roman" w:hAnsi="Times New Roman" w:cs="Times New Roman"/>
                <w:b/>
                <w:sz w:val="18"/>
                <w:szCs w:val="18"/>
              </w:rPr>
            </w:pPr>
          </w:p>
          <w:p w14:paraId="176011D9" w14:textId="77777777" w:rsidR="00955127" w:rsidRPr="003A3511" w:rsidRDefault="00955127" w:rsidP="003A3511">
            <w:pPr>
              <w:spacing w:after="0" w:line="240" w:lineRule="auto"/>
              <w:rPr>
                <w:rFonts w:ascii="Times New Roman" w:hAnsi="Times New Roman" w:cs="Times New Roman"/>
                <w:b/>
                <w:sz w:val="18"/>
                <w:szCs w:val="18"/>
              </w:rPr>
            </w:pPr>
          </w:p>
          <w:p w14:paraId="5B9968E7" w14:textId="77777777" w:rsidR="00955127" w:rsidRPr="003A3511" w:rsidRDefault="00955127" w:rsidP="003A3511">
            <w:pPr>
              <w:spacing w:after="0" w:line="240" w:lineRule="auto"/>
              <w:rPr>
                <w:rFonts w:ascii="Times New Roman" w:hAnsi="Times New Roman" w:cs="Times New Roman"/>
                <w:b/>
                <w:sz w:val="18"/>
                <w:szCs w:val="18"/>
              </w:rPr>
            </w:pPr>
          </w:p>
          <w:p w14:paraId="275A532A" w14:textId="77777777" w:rsidR="00955127" w:rsidRPr="003A3511" w:rsidRDefault="00955127" w:rsidP="003A3511">
            <w:pPr>
              <w:spacing w:after="0" w:line="240" w:lineRule="auto"/>
              <w:rPr>
                <w:rFonts w:ascii="Times New Roman" w:hAnsi="Times New Roman" w:cs="Times New Roman"/>
                <w:b/>
                <w:sz w:val="18"/>
                <w:szCs w:val="18"/>
              </w:rPr>
            </w:pPr>
          </w:p>
          <w:p w14:paraId="4F3545A7" w14:textId="77777777" w:rsidR="00955127" w:rsidRPr="003A3511" w:rsidRDefault="00955127" w:rsidP="003A3511">
            <w:pPr>
              <w:spacing w:after="0" w:line="240" w:lineRule="auto"/>
              <w:rPr>
                <w:rFonts w:ascii="Times New Roman" w:hAnsi="Times New Roman" w:cs="Times New Roman"/>
                <w:b/>
                <w:sz w:val="18"/>
                <w:szCs w:val="18"/>
              </w:rPr>
            </w:pPr>
          </w:p>
          <w:p w14:paraId="49BDF7E0" w14:textId="77777777" w:rsidR="00955127" w:rsidRPr="003A3511" w:rsidRDefault="00955127" w:rsidP="003A3511">
            <w:pPr>
              <w:spacing w:after="0" w:line="240" w:lineRule="auto"/>
              <w:rPr>
                <w:rFonts w:ascii="Times New Roman" w:hAnsi="Times New Roman" w:cs="Times New Roman"/>
                <w:b/>
                <w:sz w:val="18"/>
                <w:szCs w:val="18"/>
              </w:rPr>
            </w:pPr>
          </w:p>
          <w:p w14:paraId="17DB2EE9" w14:textId="77777777" w:rsidR="00955127" w:rsidRPr="003A3511" w:rsidRDefault="00955127" w:rsidP="003A3511">
            <w:pPr>
              <w:spacing w:after="0" w:line="240" w:lineRule="auto"/>
              <w:rPr>
                <w:rFonts w:ascii="Times New Roman" w:hAnsi="Times New Roman" w:cs="Times New Roman"/>
                <w:b/>
                <w:sz w:val="18"/>
                <w:szCs w:val="18"/>
              </w:rPr>
            </w:pPr>
          </w:p>
          <w:p w14:paraId="4EA34EA6" w14:textId="77777777" w:rsidR="00955127" w:rsidRPr="003A3511" w:rsidRDefault="00955127" w:rsidP="003A3511">
            <w:pPr>
              <w:spacing w:after="0" w:line="240" w:lineRule="auto"/>
              <w:rPr>
                <w:rFonts w:ascii="Times New Roman" w:hAnsi="Times New Roman" w:cs="Times New Roman"/>
                <w:b/>
                <w:sz w:val="18"/>
                <w:szCs w:val="18"/>
              </w:rPr>
            </w:pPr>
          </w:p>
          <w:p w14:paraId="6A0D245F" w14:textId="77777777" w:rsidR="00C31A97" w:rsidRPr="003A3511" w:rsidRDefault="00C31A97" w:rsidP="003A3511">
            <w:pPr>
              <w:spacing w:after="0" w:line="240" w:lineRule="auto"/>
              <w:rPr>
                <w:rFonts w:ascii="Times New Roman" w:hAnsi="Times New Roman" w:cs="Times New Roman"/>
                <w:b/>
                <w:sz w:val="18"/>
                <w:szCs w:val="18"/>
              </w:rPr>
            </w:pPr>
          </w:p>
        </w:tc>
      </w:tr>
      <w:tr w:rsidR="00955127" w:rsidRPr="003A3511" w14:paraId="22070B12" w14:textId="77777777" w:rsidTr="0099497B">
        <w:tc>
          <w:tcPr>
            <w:tcW w:w="5000" w:type="pct"/>
            <w:gridSpan w:val="14"/>
            <w:shd w:val="clear" w:color="auto" w:fill="auto"/>
          </w:tcPr>
          <w:p w14:paraId="51E03967" w14:textId="77777777" w:rsidR="00955127" w:rsidRPr="003A3511" w:rsidRDefault="00955127" w:rsidP="003A3511">
            <w:pPr>
              <w:spacing w:after="0" w:line="240" w:lineRule="auto"/>
              <w:jc w:val="center"/>
              <w:rPr>
                <w:rFonts w:ascii="Times New Roman" w:hAnsi="Times New Roman" w:cs="Times New Roman"/>
                <w:b/>
              </w:rPr>
            </w:pPr>
            <w:r w:rsidRPr="003A3511">
              <w:rPr>
                <w:rFonts w:ascii="Times New Roman" w:hAnsi="Times New Roman" w:cs="Times New Roman"/>
                <w:b/>
              </w:rPr>
              <w:lastRenderedPageBreak/>
              <w:t>CCSS</w:t>
            </w:r>
            <w:r w:rsidR="00D010F0">
              <w:rPr>
                <w:rFonts w:ascii="Times New Roman" w:hAnsi="Times New Roman" w:cs="Times New Roman"/>
                <w:b/>
              </w:rPr>
              <w:t>M</w:t>
            </w:r>
            <w:r w:rsidRPr="003A3511">
              <w:rPr>
                <w:rFonts w:ascii="Times New Roman" w:hAnsi="Times New Roman" w:cs="Times New Roman"/>
                <w:b/>
              </w:rPr>
              <w:t xml:space="preserve"> Curriculum Analysis Tool 1—Geometry for Grades 6-8</w:t>
            </w:r>
          </w:p>
        </w:tc>
      </w:tr>
      <w:tr w:rsidR="00955127" w:rsidRPr="003A3511" w14:paraId="59310505" w14:textId="77777777" w:rsidTr="0099497B">
        <w:tc>
          <w:tcPr>
            <w:tcW w:w="2518" w:type="pct"/>
            <w:gridSpan w:val="6"/>
            <w:shd w:val="clear" w:color="auto" w:fill="auto"/>
          </w:tcPr>
          <w:p w14:paraId="0340858A" w14:textId="77777777" w:rsidR="00955127" w:rsidRPr="003A3511" w:rsidRDefault="00955127" w:rsidP="003A3511">
            <w:pPr>
              <w:spacing w:after="0" w:line="240" w:lineRule="auto"/>
              <w:rPr>
                <w:rFonts w:ascii="Times New Roman" w:hAnsi="Times New Roman" w:cs="Times New Roman"/>
                <w:b/>
              </w:rPr>
            </w:pPr>
            <w:r w:rsidRPr="003A3511">
              <w:rPr>
                <w:rFonts w:ascii="Times New Roman" w:hAnsi="Times New Roman" w:cs="Times New Roman"/>
                <w:b/>
              </w:rPr>
              <w:t>Overall Impressions:</w:t>
            </w:r>
          </w:p>
          <w:p w14:paraId="5D4FA3FF" w14:textId="77777777" w:rsidR="00955127" w:rsidRPr="005901E9" w:rsidRDefault="00955127" w:rsidP="000A09A3">
            <w:pPr>
              <w:pStyle w:val="ListParagraph"/>
              <w:numPr>
                <w:ilvl w:val="1"/>
                <w:numId w:val="49"/>
              </w:numPr>
              <w:tabs>
                <w:tab w:val="clear" w:pos="1440"/>
              </w:tabs>
              <w:spacing w:after="0" w:line="240" w:lineRule="auto"/>
              <w:ind w:left="360" w:hanging="360"/>
              <w:rPr>
                <w:rFonts w:ascii="Times New Roman" w:hAnsi="Times New Roman" w:cs="Times New Roman"/>
              </w:rPr>
            </w:pPr>
            <w:r w:rsidRPr="005901E9">
              <w:rPr>
                <w:rFonts w:ascii="Times New Roman" w:hAnsi="Times New Roman" w:cs="Times New Roman"/>
              </w:rPr>
              <w:t xml:space="preserve">What are your overall impressions of the curriculum materials examined? </w:t>
            </w:r>
          </w:p>
          <w:p w14:paraId="53535590" w14:textId="77777777" w:rsidR="00955127" w:rsidRDefault="00955127" w:rsidP="000A09A3">
            <w:pPr>
              <w:pStyle w:val="ListParagraph"/>
              <w:numPr>
                <w:ilvl w:val="1"/>
                <w:numId w:val="49"/>
              </w:numPr>
              <w:tabs>
                <w:tab w:val="clear" w:pos="1440"/>
              </w:tabs>
              <w:spacing w:after="0" w:line="240" w:lineRule="auto"/>
              <w:ind w:left="360" w:hanging="360"/>
              <w:rPr>
                <w:rFonts w:ascii="Times New Roman" w:hAnsi="Times New Roman" w:cs="Times New Roman"/>
              </w:rPr>
            </w:pPr>
            <w:r w:rsidRPr="005901E9">
              <w:rPr>
                <w:rFonts w:ascii="Times New Roman" w:hAnsi="Times New Roman" w:cs="Times New Roman"/>
              </w:rPr>
              <w:t>What are the strengths and weaknesses of the materials you examined?</w:t>
            </w:r>
          </w:p>
          <w:p w14:paraId="3F0663AF" w14:textId="77777777" w:rsidR="005901E9" w:rsidRPr="005901E9" w:rsidRDefault="005901E9" w:rsidP="005901E9">
            <w:pPr>
              <w:pStyle w:val="ListParagraph"/>
              <w:spacing w:after="0" w:line="240" w:lineRule="auto"/>
              <w:ind w:left="360"/>
              <w:rPr>
                <w:rFonts w:ascii="Times New Roman" w:hAnsi="Times New Roman" w:cs="Times New Roman"/>
              </w:rPr>
            </w:pPr>
          </w:p>
          <w:p w14:paraId="732AF967" w14:textId="77777777" w:rsidR="00955127" w:rsidRPr="003A3511" w:rsidRDefault="00955127" w:rsidP="005901E9">
            <w:pPr>
              <w:spacing w:after="0" w:line="240" w:lineRule="auto"/>
              <w:ind w:left="360" w:hanging="360"/>
              <w:rPr>
                <w:rFonts w:ascii="Times New Roman" w:hAnsi="Times New Roman" w:cs="Times New Roman"/>
                <w:b/>
              </w:rPr>
            </w:pPr>
            <w:r w:rsidRPr="003A3511">
              <w:rPr>
                <w:rFonts w:ascii="Times New Roman" w:hAnsi="Times New Roman" w:cs="Times New Roman"/>
                <w:b/>
              </w:rPr>
              <w:t>Standards Alignment:</w:t>
            </w:r>
          </w:p>
          <w:p w14:paraId="52AED389" w14:textId="77777777" w:rsidR="00955127" w:rsidRPr="005901E9" w:rsidRDefault="00955127" w:rsidP="000A09A3">
            <w:pPr>
              <w:pStyle w:val="ListParagraph"/>
              <w:numPr>
                <w:ilvl w:val="1"/>
                <w:numId w:val="49"/>
              </w:numPr>
              <w:tabs>
                <w:tab w:val="clear" w:pos="1440"/>
              </w:tabs>
              <w:spacing w:after="0" w:line="240" w:lineRule="auto"/>
              <w:ind w:left="360" w:hanging="360"/>
              <w:rPr>
                <w:rFonts w:ascii="Times New Roman" w:hAnsi="Times New Roman" w:cs="Times New Roman"/>
              </w:rPr>
            </w:pPr>
            <w:r w:rsidRPr="005901E9">
              <w:rPr>
                <w:rFonts w:ascii="Times New Roman" w:hAnsi="Times New Roman" w:cs="Times New Roman"/>
              </w:rPr>
              <w:t xml:space="preserve">Have you identified gaps within this domain? What are they? If so, can these gaps be realistically addressed through supplementation? </w:t>
            </w:r>
          </w:p>
          <w:p w14:paraId="17F616FF" w14:textId="77777777" w:rsidR="00955127" w:rsidRPr="005901E9" w:rsidRDefault="00955127" w:rsidP="000A09A3">
            <w:pPr>
              <w:pStyle w:val="ListParagraph"/>
              <w:numPr>
                <w:ilvl w:val="1"/>
                <w:numId w:val="49"/>
              </w:numPr>
              <w:tabs>
                <w:tab w:val="clear" w:pos="1440"/>
              </w:tabs>
              <w:spacing w:after="0" w:line="240" w:lineRule="auto"/>
              <w:ind w:left="360" w:hanging="360"/>
              <w:rPr>
                <w:rFonts w:ascii="Times New Roman" w:hAnsi="Times New Roman" w:cs="Times New Roman"/>
              </w:rPr>
            </w:pPr>
            <w:r w:rsidRPr="005901E9">
              <w:rPr>
                <w:rFonts w:ascii="Times New Roman" w:hAnsi="Times New Roman" w:cs="Times New Roman"/>
              </w:rPr>
              <w:t xml:space="preserve">Within grade levels, do the curriculum materials provide sufficient experiences to support student learning within this standard?  </w:t>
            </w:r>
          </w:p>
          <w:p w14:paraId="56DD0183" w14:textId="77777777" w:rsidR="00955127" w:rsidRPr="005901E9" w:rsidRDefault="00955127" w:rsidP="000A09A3">
            <w:pPr>
              <w:pStyle w:val="ListParagraph"/>
              <w:numPr>
                <w:ilvl w:val="1"/>
                <w:numId w:val="49"/>
              </w:numPr>
              <w:tabs>
                <w:tab w:val="clear" w:pos="1440"/>
              </w:tabs>
              <w:spacing w:after="0" w:line="240" w:lineRule="auto"/>
              <w:ind w:left="360" w:hanging="360"/>
              <w:rPr>
                <w:rFonts w:ascii="Times New Roman" w:hAnsi="Times New Roman" w:cs="Times New Roman"/>
              </w:rPr>
            </w:pPr>
            <w:r w:rsidRPr="005901E9">
              <w:rPr>
                <w:rFonts w:ascii="Times New Roman" w:hAnsi="Times New Roman" w:cs="Times New Roman"/>
              </w:rPr>
              <w:t>Within this domain, is the treatment of the content across grade levels consistent with the progression within the Standards?</w:t>
            </w:r>
          </w:p>
        </w:tc>
        <w:tc>
          <w:tcPr>
            <w:tcW w:w="2482" w:type="pct"/>
            <w:gridSpan w:val="8"/>
            <w:shd w:val="clear" w:color="auto" w:fill="auto"/>
          </w:tcPr>
          <w:p w14:paraId="778FE65D" w14:textId="77777777" w:rsidR="00955127" w:rsidRPr="003A3511" w:rsidRDefault="00955127" w:rsidP="003A3511">
            <w:pPr>
              <w:spacing w:after="0" w:line="240" w:lineRule="auto"/>
              <w:rPr>
                <w:rFonts w:ascii="Times New Roman" w:hAnsi="Times New Roman" w:cs="Times New Roman"/>
                <w:b/>
              </w:rPr>
            </w:pPr>
            <w:r w:rsidRPr="003A3511">
              <w:rPr>
                <w:rFonts w:ascii="Times New Roman" w:hAnsi="Times New Roman" w:cs="Times New Roman"/>
                <w:b/>
              </w:rPr>
              <w:t>Balance between Mathematical Understanding and Procedural Skill</w:t>
            </w:r>
            <w:r w:rsidR="003F2430">
              <w:rPr>
                <w:rFonts w:ascii="Times New Roman" w:hAnsi="Times New Roman" w:cs="Times New Roman"/>
                <w:b/>
              </w:rPr>
              <w:t>s</w:t>
            </w:r>
            <w:r w:rsidRPr="003A3511">
              <w:rPr>
                <w:rFonts w:ascii="Times New Roman" w:hAnsi="Times New Roman" w:cs="Times New Roman"/>
                <w:b/>
              </w:rPr>
              <w:t>:</w:t>
            </w:r>
          </w:p>
          <w:p w14:paraId="66856D93" w14:textId="77777777" w:rsidR="00955127" w:rsidRPr="005901E9" w:rsidRDefault="00955127" w:rsidP="000A09A3">
            <w:pPr>
              <w:pStyle w:val="ListParagraph"/>
              <w:numPr>
                <w:ilvl w:val="1"/>
                <w:numId w:val="49"/>
              </w:numPr>
              <w:tabs>
                <w:tab w:val="clear" w:pos="1440"/>
              </w:tabs>
              <w:spacing w:after="0" w:line="240" w:lineRule="auto"/>
              <w:ind w:left="341" w:hanging="360"/>
              <w:rPr>
                <w:rFonts w:ascii="Times New Roman" w:hAnsi="Times New Roman" w:cs="Times New Roman"/>
              </w:rPr>
            </w:pPr>
            <w:r w:rsidRPr="005901E9">
              <w:rPr>
                <w:rFonts w:ascii="Times New Roman" w:hAnsi="Times New Roman" w:cs="Times New Roman"/>
              </w:rPr>
              <w:t>Do the curriculum materials support the development of students’ mathematical understanding?</w:t>
            </w:r>
          </w:p>
          <w:p w14:paraId="27C9A0E8" w14:textId="77777777" w:rsidR="00955127" w:rsidRPr="005901E9" w:rsidRDefault="00955127" w:rsidP="000A09A3">
            <w:pPr>
              <w:pStyle w:val="ListParagraph"/>
              <w:numPr>
                <w:ilvl w:val="1"/>
                <w:numId w:val="49"/>
              </w:numPr>
              <w:tabs>
                <w:tab w:val="clear" w:pos="1440"/>
              </w:tabs>
              <w:spacing w:after="0" w:line="240" w:lineRule="auto"/>
              <w:ind w:left="341" w:hanging="360"/>
              <w:rPr>
                <w:rFonts w:ascii="Times New Roman" w:hAnsi="Times New Roman" w:cs="Times New Roman"/>
              </w:rPr>
            </w:pPr>
            <w:r w:rsidRPr="005901E9">
              <w:rPr>
                <w:rFonts w:ascii="Times New Roman" w:hAnsi="Times New Roman" w:cs="Times New Roman"/>
              </w:rPr>
              <w:t xml:space="preserve">Do the curriculum materials support the development of students’ proficiency with procedural skills? </w:t>
            </w:r>
          </w:p>
          <w:p w14:paraId="7D2EAB76" w14:textId="77777777" w:rsidR="00955127" w:rsidRPr="005901E9" w:rsidRDefault="00955127" w:rsidP="000A09A3">
            <w:pPr>
              <w:pStyle w:val="ListParagraph"/>
              <w:numPr>
                <w:ilvl w:val="1"/>
                <w:numId w:val="49"/>
              </w:numPr>
              <w:tabs>
                <w:tab w:val="clear" w:pos="1440"/>
              </w:tabs>
              <w:spacing w:after="0" w:line="240" w:lineRule="auto"/>
              <w:ind w:left="341" w:hanging="360"/>
              <w:rPr>
                <w:rFonts w:ascii="Times New Roman" w:hAnsi="Times New Roman" w:cs="Times New Roman"/>
              </w:rPr>
            </w:pPr>
            <w:r w:rsidRPr="005901E9">
              <w:rPr>
                <w:rFonts w:ascii="Times New Roman" w:hAnsi="Times New Roman" w:cs="Times New Roman"/>
              </w:rPr>
              <w:t>Do the curriculum materials assist students in building connections between mathematical understanding and procedural skill</w:t>
            </w:r>
            <w:r w:rsidR="005F498B">
              <w:rPr>
                <w:rFonts w:ascii="Times New Roman" w:hAnsi="Times New Roman" w:cs="Times New Roman"/>
              </w:rPr>
              <w:t>s</w:t>
            </w:r>
            <w:r w:rsidRPr="005901E9">
              <w:rPr>
                <w:rFonts w:ascii="Times New Roman" w:hAnsi="Times New Roman" w:cs="Times New Roman"/>
              </w:rPr>
              <w:t>?</w:t>
            </w:r>
          </w:p>
          <w:p w14:paraId="0274BD24" w14:textId="77777777" w:rsidR="00955127" w:rsidRPr="005901E9" w:rsidRDefault="00955127" w:rsidP="000A09A3">
            <w:pPr>
              <w:pStyle w:val="ListParagraph"/>
              <w:numPr>
                <w:ilvl w:val="1"/>
                <w:numId w:val="49"/>
              </w:numPr>
              <w:tabs>
                <w:tab w:val="clear" w:pos="1440"/>
              </w:tabs>
              <w:spacing w:after="0" w:line="240" w:lineRule="auto"/>
              <w:ind w:left="341" w:hanging="360"/>
              <w:rPr>
                <w:rFonts w:ascii="Times New Roman" w:hAnsi="Times New Roman" w:cs="Times New Roman"/>
              </w:rPr>
            </w:pPr>
            <w:r w:rsidRPr="005901E9">
              <w:rPr>
                <w:rFonts w:ascii="Times New Roman" w:hAnsi="Times New Roman" w:cs="Times New Roman"/>
              </w:rPr>
              <w:t>To what extent do the curriculum materials provide a balanced focus on mathematical understanding and procedural skill</w:t>
            </w:r>
            <w:r w:rsidR="005F498B">
              <w:rPr>
                <w:rFonts w:ascii="Times New Roman" w:hAnsi="Times New Roman" w:cs="Times New Roman"/>
              </w:rPr>
              <w:t>s</w:t>
            </w:r>
            <w:r w:rsidRPr="005901E9">
              <w:rPr>
                <w:rFonts w:ascii="Times New Roman" w:hAnsi="Times New Roman" w:cs="Times New Roman"/>
              </w:rPr>
              <w:t xml:space="preserve">?  </w:t>
            </w:r>
          </w:p>
          <w:p w14:paraId="5388B783" w14:textId="77777777" w:rsidR="00955127" w:rsidRPr="005901E9" w:rsidRDefault="00955127" w:rsidP="000A09A3">
            <w:pPr>
              <w:pStyle w:val="ListParagraph"/>
              <w:numPr>
                <w:ilvl w:val="1"/>
                <w:numId w:val="49"/>
              </w:numPr>
              <w:tabs>
                <w:tab w:val="clear" w:pos="1440"/>
              </w:tabs>
              <w:spacing w:after="0" w:line="240" w:lineRule="auto"/>
              <w:ind w:left="341" w:hanging="360"/>
              <w:rPr>
                <w:rFonts w:ascii="Times New Roman" w:hAnsi="Times New Roman" w:cs="Times New Roman"/>
              </w:rPr>
            </w:pPr>
            <w:r w:rsidRPr="005901E9">
              <w:rPr>
                <w:rFonts w:ascii="Times New Roman" w:hAnsi="Times New Roman" w:cs="Times New Roman"/>
              </w:rPr>
              <w:t>Do student activities build on each other within and across grades in a logical way that supports mathematical understanding and procedural skill</w:t>
            </w:r>
            <w:r w:rsidR="003F2430">
              <w:rPr>
                <w:rFonts w:ascii="Times New Roman" w:hAnsi="Times New Roman" w:cs="Times New Roman"/>
              </w:rPr>
              <w:t>s</w:t>
            </w:r>
            <w:r w:rsidRPr="005901E9">
              <w:rPr>
                <w:rFonts w:ascii="Times New Roman" w:hAnsi="Times New Roman" w:cs="Times New Roman"/>
              </w:rPr>
              <w:t>?</w:t>
            </w:r>
          </w:p>
          <w:p w14:paraId="3EF50797" w14:textId="77777777" w:rsidR="00955127" w:rsidRPr="003A3511" w:rsidRDefault="00955127" w:rsidP="003A3511">
            <w:pPr>
              <w:spacing w:after="0" w:line="240" w:lineRule="auto"/>
              <w:rPr>
                <w:rFonts w:ascii="Times New Roman" w:hAnsi="Times New Roman" w:cs="Times New Roman"/>
                <w:sz w:val="18"/>
                <w:szCs w:val="18"/>
              </w:rPr>
            </w:pPr>
          </w:p>
        </w:tc>
      </w:tr>
    </w:tbl>
    <w:p w14:paraId="489A7080" w14:textId="77777777" w:rsidR="00B822D0" w:rsidRDefault="00B822D0" w:rsidP="003A3511">
      <w:pPr>
        <w:spacing w:after="0" w:line="240" w:lineRule="auto"/>
        <w:rPr>
          <w:rFonts w:ascii="Times New Roman" w:hAnsi="Times New Roman" w:cs="Times New Roman"/>
        </w:rPr>
      </w:pPr>
    </w:p>
    <w:p w14:paraId="67DAB69D" w14:textId="77777777" w:rsidR="00C31A97" w:rsidRDefault="00C31A97" w:rsidP="003A3511">
      <w:pPr>
        <w:spacing w:after="0" w:line="240" w:lineRule="auto"/>
        <w:rPr>
          <w:rFonts w:ascii="Times New Roman" w:hAnsi="Times New Roman" w:cs="Times New Roman"/>
        </w:rPr>
      </w:pPr>
    </w:p>
    <w:p w14:paraId="4C9C9640" w14:textId="77777777" w:rsidR="00C31A97" w:rsidRDefault="00C31A97" w:rsidP="003A3511">
      <w:pPr>
        <w:spacing w:after="0" w:line="240" w:lineRule="auto"/>
        <w:rPr>
          <w:rFonts w:ascii="Times New Roman" w:hAnsi="Times New Roman" w:cs="Times New Roman"/>
        </w:rPr>
      </w:pPr>
    </w:p>
    <w:p w14:paraId="2E3D00B3" w14:textId="77777777" w:rsidR="00C31A97" w:rsidRDefault="00C31A97" w:rsidP="003A3511">
      <w:pPr>
        <w:spacing w:after="0" w:line="240" w:lineRule="auto"/>
        <w:rPr>
          <w:rFonts w:ascii="Times New Roman" w:hAnsi="Times New Roman" w:cs="Times New Roman"/>
        </w:rPr>
      </w:pPr>
    </w:p>
    <w:p w14:paraId="755098A2" w14:textId="77777777" w:rsidR="00C31A97" w:rsidRDefault="00C31A97" w:rsidP="003A3511">
      <w:pPr>
        <w:spacing w:after="0" w:line="240" w:lineRule="auto"/>
        <w:rPr>
          <w:rFonts w:ascii="Times New Roman" w:hAnsi="Times New Roman" w:cs="Times New Roman"/>
        </w:rPr>
      </w:pPr>
    </w:p>
    <w:p w14:paraId="2FFC753D" w14:textId="77777777" w:rsidR="00C31A97" w:rsidRDefault="00C31A97" w:rsidP="003A3511">
      <w:pPr>
        <w:spacing w:after="0" w:line="240" w:lineRule="auto"/>
        <w:rPr>
          <w:rFonts w:ascii="Times New Roman" w:hAnsi="Times New Roman" w:cs="Times New Roman"/>
        </w:rPr>
      </w:pPr>
    </w:p>
    <w:p w14:paraId="032A7EB4" w14:textId="77777777" w:rsidR="00C31A97" w:rsidRDefault="00C31A97" w:rsidP="003A3511">
      <w:pPr>
        <w:spacing w:after="0" w:line="240" w:lineRule="auto"/>
        <w:rPr>
          <w:rFonts w:ascii="Times New Roman" w:hAnsi="Times New Roman" w:cs="Times New Roman"/>
        </w:rPr>
      </w:pPr>
    </w:p>
    <w:p w14:paraId="104B7531" w14:textId="77777777" w:rsidR="00C31A97" w:rsidRDefault="00C31A97" w:rsidP="003A3511">
      <w:pPr>
        <w:spacing w:after="0" w:line="240" w:lineRule="auto"/>
        <w:rPr>
          <w:rFonts w:ascii="Times New Roman" w:hAnsi="Times New Roman" w:cs="Times New Roman"/>
        </w:rPr>
      </w:pPr>
    </w:p>
    <w:p w14:paraId="39DB9C50" w14:textId="77777777" w:rsidR="00C31A97" w:rsidRDefault="00C31A97" w:rsidP="003A3511">
      <w:pPr>
        <w:spacing w:after="0" w:line="240" w:lineRule="auto"/>
        <w:rPr>
          <w:rFonts w:ascii="Times New Roman" w:hAnsi="Times New Roman" w:cs="Times New Roman"/>
        </w:rPr>
      </w:pPr>
    </w:p>
    <w:p w14:paraId="39088CCB" w14:textId="77777777" w:rsidR="00C31A97" w:rsidRDefault="00C31A97" w:rsidP="003A3511">
      <w:pPr>
        <w:spacing w:after="0" w:line="240" w:lineRule="auto"/>
        <w:rPr>
          <w:rFonts w:ascii="Times New Roman" w:hAnsi="Times New Roman" w:cs="Times New Roman"/>
        </w:rPr>
      </w:pPr>
    </w:p>
    <w:p w14:paraId="180E1886" w14:textId="77777777" w:rsidR="00C31A97" w:rsidRDefault="00C31A97" w:rsidP="003A3511">
      <w:pPr>
        <w:spacing w:after="0" w:line="240" w:lineRule="auto"/>
        <w:rPr>
          <w:rFonts w:ascii="Times New Roman" w:hAnsi="Times New Roman" w:cs="Times New Roman"/>
        </w:rPr>
      </w:pPr>
    </w:p>
    <w:p w14:paraId="6FCF78CF" w14:textId="77777777" w:rsidR="00C31A97" w:rsidRDefault="00C31A97" w:rsidP="003A3511">
      <w:pPr>
        <w:spacing w:after="0" w:line="240" w:lineRule="auto"/>
        <w:rPr>
          <w:rFonts w:ascii="Times New Roman" w:hAnsi="Times New Roman" w:cs="Times New Roman"/>
        </w:rPr>
      </w:pPr>
    </w:p>
    <w:p w14:paraId="055A9CE2" w14:textId="77777777" w:rsidR="00C31A97" w:rsidRDefault="00C31A97" w:rsidP="003A3511">
      <w:pPr>
        <w:spacing w:after="0" w:line="240" w:lineRule="auto"/>
        <w:rPr>
          <w:rFonts w:ascii="Times New Roman" w:hAnsi="Times New Roman" w:cs="Times New Roman"/>
        </w:rPr>
      </w:pPr>
    </w:p>
    <w:p w14:paraId="00412B00" w14:textId="77777777" w:rsidR="00C31A97" w:rsidRDefault="00C31A97" w:rsidP="003A3511">
      <w:pPr>
        <w:spacing w:after="0" w:line="240" w:lineRule="auto"/>
        <w:rPr>
          <w:rFonts w:ascii="Times New Roman" w:hAnsi="Times New Roman" w:cs="Times New Roman"/>
        </w:rPr>
      </w:pPr>
    </w:p>
    <w:p w14:paraId="5F1B4882" w14:textId="77777777" w:rsidR="00C31A97" w:rsidRDefault="00C31A97" w:rsidP="003A3511">
      <w:pPr>
        <w:spacing w:after="0" w:line="240" w:lineRule="auto"/>
        <w:rPr>
          <w:rFonts w:ascii="Times New Roman" w:hAnsi="Times New Roman" w:cs="Times New Roman"/>
        </w:rPr>
      </w:pPr>
    </w:p>
    <w:p w14:paraId="34B99532" w14:textId="77777777" w:rsidR="00C31A97" w:rsidRDefault="00C31A97" w:rsidP="003A3511">
      <w:pPr>
        <w:spacing w:after="0" w:line="240" w:lineRule="auto"/>
        <w:rPr>
          <w:rFonts w:ascii="Times New Roman" w:hAnsi="Times New Roman" w:cs="Times New Roman"/>
        </w:rPr>
      </w:pPr>
    </w:p>
    <w:p w14:paraId="4E9D6B97" w14:textId="77777777" w:rsidR="00C31A97" w:rsidRDefault="00C31A97" w:rsidP="003A3511">
      <w:pPr>
        <w:spacing w:after="0" w:line="240" w:lineRule="auto"/>
        <w:rPr>
          <w:rFonts w:ascii="Times New Roman" w:hAnsi="Times New Roman" w:cs="Times New Roman"/>
        </w:rPr>
      </w:pPr>
    </w:p>
    <w:p w14:paraId="08356430" w14:textId="77777777" w:rsidR="00C31A97" w:rsidRDefault="00C31A97" w:rsidP="003A3511">
      <w:pPr>
        <w:spacing w:after="0" w:line="240" w:lineRule="auto"/>
        <w:rPr>
          <w:rFonts w:ascii="Times New Roman" w:hAnsi="Times New Roman" w:cs="Times New Roman"/>
        </w:rPr>
      </w:pPr>
    </w:p>
    <w:p w14:paraId="0351413C" w14:textId="77777777" w:rsidR="00C31A97" w:rsidRDefault="00C31A97" w:rsidP="003A3511">
      <w:pPr>
        <w:spacing w:after="0" w:line="240" w:lineRule="auto"/>
        <w:rPr>
          <w:rFonts w:ascii="Times New Roman" w:hAnsi="Times New Roman" w:cs="Times New Roman"/>
        </w:rPr>
      </w:pPr>
    </w:p>
    <w:p w14:paraId="5F404C53" w14:textId="77777777" w:rsidR="00C31A97" w:rsidRDefault="00C31A97" w:rsidP="003A3511">
      <w:pPr>
        <w:spacing w:after="0" w:line="240" w:lineRule="auto"/>
        <w:rPr>
          <w:rFonts w:ascii="Times New Roman" w:hAnsi="Times New Roman" w:cs="Times New Roman"/>
        </w:rPr>
      </w:pPr>
    </w:p>
    <w:p w14:paraId="40BCE877" w14:textId="77777777" w:rsidR="00C31A97" w:rsidRDefault="00C31A97" w:rsidP="003A3511">
      <w:pPr>
        <w:spacing w:after="0" w:line="240" w:lineRule="auto"/>
        <w:rPr>
          <w:rFonts w:ascii="Times New Roman" w:hAnsi="Times New Roman" w:cs="Times New Roman"/>
        </w:rPr>
      </w:pPr>
    </w:p>
    <w:p w14:paraId="2A2F05AF" w14:textId="77777777" w:rsidR="00C31A97" w:rsidRDefault="00C31A97" w:rsidP="003A3511">
      <w:pPr>
        <w:spacing w:after="0" w:line="240" w:lineRule="auto"/>
        <w:rPr>
          <w:rFonts w:ascii="Times New Roman" w:hAnsi="Times New Roman" w:cs="Times New Roman"/>
        </w:rPr>
      </w:pPr>
    </w:p>
    <w:p w14:paraId="68F9C5FD" w14:textId="77777777" w:rsidR="00C31A97" w:rsidRDefault="00C31A97" w:rsidP="003A3511">
      <w:pPr>
        <w:spacing w:after="0" w:line="240" w:lineRule="auto"/>
        <w:rPr>
          <w:rFonts w:ascii="Times New Roman" w:hAnsi="Times New Roman" w:cs="Times New Roman"/>
        </w:rPr>
      </w:pPr>
    </w:p>
    <w:p w14:paraId="512D7CAF" w14:textId="77777777" w:rsidR="00C31A97" w:rsidRDefault="00C31A97" w:rsidP="003A3511">
      <w:pPr>
        <w:spacing w:after="0" w:line="240" w:lineRule="auto"/>
        <w:rPr>
          <w:rFonts w:ascii="Times New Roman" w:hAnsi="Times New Roman" w:cs="Times New Roman"/>
        </w:rPr>
      </w:pPr>
    </w:p>
    <w:p w14:paraId="5915367D" w14:textId="77777777" w:rsidR="00B822D0" w:rsidRDefault="00B822D0">
      <w:pPr>
        <w:rPr>
          <w:rFonts w:ascii="Times New Roman" w:hAnsi="Times New Roman" w:cs="Times New Roman"/>
        </w:rPr>
      </w:pPr>
    </w:p>
    <w:tbl>
      <w:tblPr>
        <w:tblpPr w:leftFromText="180" w:rightFromText="180" w:vertAnchor="text" w:horzAnchor="margin" w:tblpXSpec="center" w:tblpY="-263"/>
        <w:tblW w:w="15102" w:type="dxa"/>
        <w:tblBorders>
          <w:top w:val="dashed"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2"/>
        <w:gridCol w:w="630"/>
        <w:gridCol w:w="810"/>
        <w:gridCol w:w="810"/>
        <w:gridCol w:w="1731"/>
        <w:gridCol w:w="969"/>
        <w:gridCol w:w="630"/>
        <w:gridCol w:w="810"/>
        <w:gridCol w:w="810"/>
        <w:gridCol w:w="2970"/>
        <w:gridCol w:w="630"/>
        <w:gridCol w:w="756"/>
        <w:gridCol w:w="774"/>
      </w:tblGrid>
      <w:tr w:rsidR="00B822D0" w:rsidRPr="003A3511" w14:paraId="6850271F" w14:textId="77777777" w:rsidTr="00B822D0">
        <w:trPr>
          <w:trHeight w:val="347"/>
        </w:trPr>
        <w:tc>
          <w:tcPr>
            <w:tcW w:w="15102" w:type="dxa"/>
            <w:gridSpan w:val="13"/>
            <w:tcBorders>
              <w:top w:val="single" w:sz="4" w:space="0" w:color="auto"/>
            </w:tcBorders>
          </w:tcPr>
          <w:p w14:paraId="1DD84F5A" w14:textId="77777777" w:rsidR="00CC3A34" w:rsidRDefault="00CC3A34" w:rsidP="00B822D0">
            <w:pPr>
              <w:spacing w:after="0" w:line="240" w:lineRule="auto"/>
              <w:jc w:val="center"/>
              <w:rPr>
                <w:rFonts w:ascii="Times New Roman" w:hAnsi="Times New Roman" w:cs="Times New Roman"/>
                <w:b/>
              </w:rPr>
            </w:pPr>
          </w:p>
          <w:p w14:paraId="0E68DF6E"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D010F0">
              <w:rPr>
                <w:rFonts w:ascii="Times New Roman" w:hAnsi="Times New Roman" w:cs="Times New Roman"/>
                <w:b/>
              </w:rPr>
              <w:t>M</w:t>
            </w:r>
            <w:r w:rsidRPr="003A3511">
              <w:rPr>
                <w:rFonts w:ascii="Times New Roman" w:hAnsi="Times New Roman" w:cs="Times New Roman"/>
                <w:b/>
              </w:rPr>
              <w:t xml:space="preserve"> Curriculum Analysis Tool 1—Expressions and Equations for Grades 6-8</w:t>
            </w:r>
          </w:p>
        </w:tc>
      </w:tr>
      <w:tr w:rsidR="00B822D0" w:rsidRPr="003A3511" w14:paraId="5F959DDC" w14:textId="77777777" w:rsidTr="00B822D0">
        <w:trPr>
          <w:trHeight w:val="347"/>
        </w:trPr>
        <w:tc>
          <w:tcPr>
            <w:tcW w:w="15102" w:type="dxa"/>
            <w:gridSpan w:val="13"/>
          </w:tcPr>
          <w:p w14:paraId="65F9B7E3" w14:textId="77777777" w:rsidR="00B822D0" w:rsidRPr="003A3511" w:rsidRDefault="00B822D0" w:rsidP="00B822D0">
            <w:pPr>
              <w:spacing w:after="0" w:line="240" w:lineRule="auto"/>
              <w:rPr>
                <w:rFonts w:ascii="Times New Roman" w:hAnsi="Times New Roman" w:cs="Times New Roman"/>
                <w:b/>
              </w:rPr>
            </w:pPr>
          </w:p>
          <w:p w14:paraId="38106152" w14:textId="77777777" w:rsidR="00B822D0" w:rsidRPr="003A3511" w:rsidRDefault="00B822D0" w:rsidP="00B822D0">
            <w:pPr>
              <w:spacing w:after="0" w:line="240" w:lineRule="auto"/>
              <w:rPr>
                <w:rFonts w:ascii="Times New Roman" w:hAnsi="Times New Roman" w:cs="Times New Roman"/>
                <w:b/>
              </w:rPr>
            </w:pPr>
            <w:r w:rsidRPr="003A3511">
              <w:rPr>
                <w:rFonts w:ascii="Times New Roman" w:hAnsi="Times New Roman" w:cs="Times New Roman"/>
                <w:b/>
              </w:rPr>
              <w:t>Name of Reviewer _______________________ School/District ______________________________</w:t>
            </w:r>
            <w:r w:rsidR="00BD4E9F">
              <w:rPr>
                <w:rFonts w:ascii="Times New Roman" w:hAnsi="Times New Roman" w:cs="Times New Roman"/>
                <w:b/>
              </w:rPr>
              <w:t>___________</w:t>
            </w:r>
            <w:r w:rsidRPr="003A3511">
              <w:rPr>
                <w:rFonts w:ascii="Times New Roman" w:hAnsi="Times New Roman" w:cs="Times New Roman"/>
                <w:b/>
              </w:rPr>
              <w:t>____________________Date ________________</w:t>
            </w:r>
          </w:p>
          <w:p w14:paraId="6772692B" w14:textId="77777777" w:rsidR="00B822D0" w:rsidRPr="003A3511" w:rsidRDefault="00B822D0" w:rsidP="00B822D0">
            <w:pPr>
              <w:spacing w:after="0" w:line="240" w:lineRule="auto"/>
              <w:rPr>
                <w:rFonts w:ascii="Times New Roman" w:hAnsi="Times New Roman" w:cs="Times New Roman"/>
                <w:b/>
              </w:rPr>
            </w:pPr>
          </w:p>
          <w:p w14:paraId="2B39836B" w14:textId="77777777" w:rsidR="00B822D0" w:rsidRPr="003A3511" w:rsidRDefault="00B822D0" w:rsidP="00B822D0">
            <w:pPr>
              <w:spacing w:after="0" w:line="240" w:lineRule="auto"/>
              <w:rPr>
                <w:rFonts w:ascii="Times New Roman" w:hAnsi="Times New Roman" w:cs="Times New Roman"/>
                <w:b/>
              </w:rPr>
            </w:pPr>
            <w:r w:rsidRPr="003A3511">
              <w:rPr>
                <w:rFonts w:ascii="Times New Roman" w:hAnsi="Times New Roman" w:cs="Times New Roman"/>
                <w:b/>
              </w:rPr>
              <w:t>Name of Curriculum Materials______________________________________</w:t>
            </w:r>
            <w:r w:rsidR="00BD4E9F">
              <w:rPr>
                <w:rFonts w:ascii="Times New Roman" w:hAnsi="Times New Roman" w:cs="Times New Roman"/>
                <w:b/>
              </w:rPr>
              <w:t>___________</w:t>
            </w:r>
            <w:r w:rsidRPr="003A3511">
              <w:rPr>
                <w:rFonts w:ascii="Times New Roman" w:hAnsi="Times New Roman" w:cs="Times New Roman"/>
                <w:b/>
              </w:rPr>
              <w:t>___  Publication Date __________________Grade Level(s) _________</w:t>
            </w:r>
          </w:p>
          <w:p w14:paraId="58736FD2" w14:textId="77777777" w:rsidR="00B822D0" w:rsidRPr="003A3511" w:rsidRDefault="00B822D0" w:rsidP="00B822D0">
            <w:pPr>
              <w:spacing w:after="0" w:line="240" w:lineRule="auto"/>
              <w:rPr>
                <w:rFonts w:ascii="Times New Roman" w:hAnsi="Times New Roman" w:cs="Times New Roman"/>
                <w:b/>
              </w:rPr>
            </w:pPr>
          </w:p>
        </w:tc>
      </w:tr>
      <w:tr w:rsidR="00B822D0" w:rsidRPr="003A3511" w14:paraId="40282938" w14:textId="77777777" w:rsidTr="00B822D0">
        <w:trPr>
          <w:trHeight w:val="347"/>
        </w:trPr>
        <w:tc>
          <w:tcPr>
            <w:tcW w:w="6753" w:type="dxa"/>
            <w:gridSpan w:val="5"/>
          </w:tcPr>
          <w:p w14:paraId="09D5E135" w14:textId="77777777" w:rsidR="00B822D0" w:rsidRPr="003A3511" w:rsidRDefault="00B822D0" w:rsidP="00B822D0">
            <w:pPr>
              <w:spacing w:after="0" w:line="240" w:lineRule="auto"/>
              <w:ind w:left="252" w:hanging="252"/>
              <w:rPr>
                <w:rFonts w:ascii="Times New Roman" w:hAnsi="Times New Roman" w:cs="Times New Roman"/>
                <w:sz w:val="18"/>
                <w:szCs w:val="18"/>
              </w:rPr>
            </w:pPr>
            <w:r w:rsidRPr="003A3511">
              <w:rPr>
                <w:rFonts w:ascii="Times New Roman" w:hAnsi="Times New Roman" w:cs="Times New Roman"/>
                <w:b/>
                <w:sz w:val="18"/>
                <w:szCs w:val="18"/>
              </w:rPr>
              <w:t>Content Coverage Rubric</w:t>
            </w:r>
            <w:r w:rsidR="00F95B57">
              <w:rPr>
                <w:rFonts w:ascii="Times New Roman" w:hAnsi="Times New Roman" w:cs="Times New Roman"/>
                <w:b/>
                <w:sz w:val="18"/>
                <w:szCs w:val="18"/>
              </w:rPr>
              <w:t xml:space="preserve"> (Cont)</w:t>
            </w:r>
            <w:r w:rsidRPr="003A3511">
              <w:rPr>
                <w:rFonts w:ascii="Times New Roman" w:hAnsi="Times New Roman" w:cs="Times New Roman"/>
                <w:sz w:val="18"/>
                <w:szCs w:val="18"/>
              </w:rPr>
              <w:t>:</w:t>
            </w:r>
          </w:p>
          <w:p w14:paraId="6D2D7163" w14:textId="77777777" w:rsidR="00B822D0" w:rsidRPr="003A3511" w:rsidRDefault="00B822D0" w:rsidP="00B822D0">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Not Found (N) -The mathematics content was not found.</w:t>
            </w:r>
          </w:p>
          <w:p w14:paraId="0363D995" w14:textId="77777777" w:rsidR="00B822D0" w:rsidRPr="003A3511" w:rsidRDefault="00B822D0" w:rsidP="00B822D0">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Low (L) -</w:t>
            </w:r>
            <w:r w:rsidRPr="003A3511" w:rsidDel="00C352E2">
              <w:rPr>
                <w:rFonts w:ascii="Times New Roman" w:hAnsi="Times New Roman" w:cs="Times New Roman"/>
                <w:sz w:val="18"/>
                <w:szCs w:val="18"/>
              </w:rPr>
              <w:t xml:space="preserve"> </w:t>
            </w:r>
            <w:r w:rsidRPr="003A3511">
              <w:rPr>
                <w:rFonts w:ascii="Times New Roman" w:hAnsi="Times New Roman" w:cs="Times New Roman"/>
                <w:sz w:val="18"/>
                <w:szCs w:val="18"/>
              </w:rPr>
              <w:t xml:space="preserve">Major gaps in the mathematics content were found. </w:t>
            </w:r>
          </w:p>
          <w:p w14:paraId="289ECAEC" w14:textId="77777777" w:rsidR="00B822D0" w:rsidRPr="003A3511" w:rsidRDefault="00B822D0" w:rsidP="00B822D0">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Marginal (M) - Gaps in the content, as described in the Standards, were found and these gaps may not be easily filled.</w:t>
            </w:r>
          </w:p>
          <w:p w14:paraId="6EDB9680" w14:textId="77777777" w:rsidR="00B822D0" w:rsidRPr="003A3511" w:rsidRDefault="00B822D0" w:rsidP="00B822D0">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Acceptable (A) - Few gaps in the content, as described in the Standards, were found and these gaps may be easily filled.</w:t>
            </w:r>
          </w:p>
          <w:p w14:paraId="79299360" w14:textId="77777777" w:rsidR="00B822D0" w:rsidRPr="003A3511" w:rsidRDefault="00B822D0" w:rsidP="00B822D0">
            <w:pPr>
              <w:spacing w:after="0" w:line="240" w:lineRule="auto"/>
              <w:rPr>
                <w:rFonts w:ascii="Times New Roman" w:hAnsi="Times New Roman" w:cs="Times New Roman"/>
                <w:b/>
                <w:sz w:val="18"/>
                <w:szCs w:val="18"/>
              </w:rPr>
            </w:pPr>
            <w:r w:rsidRPr="003A3511">
              <w:rPr>
                <w:rFonts w:ascii="Times New Roman" w:hAnsi="Times New Roman" w:cs="Times New Roman"/>
                <w:sz w:val="18"/>
                <w:szCs w:val="18"/>
              </w:rPr>
              <w:t>High (H) - The content was fully formed as described in the Standards.</w:t>
            </w:r>
          </w:p>
        </w:tc>
        <w:tc>
          <w:tcPr>
            <w:tcW w:w="8349" w:type="dxa"/>
            <w:gridSpan w:val="8"/>
          </w:tcPr>
          <w:p w14:paraId="4B07B2D9" w14:textId="77777777" w:rsidR="00B822D0" w:rsidRPr="003A3511" w:rsidRDefault="00B822D0" w:rsidP="00B822D0">
            <w:pPr>
              <w:spacing w:after="0" w:line="240" w:lineRule="auto"/>
              <w:rPr>
                <w:rFonts w:ascii="Times New Roman" w:hAnsi="Times New Roman" w:cs="Times New Roman"/>
                <w:sz w:val="18"/>
                <w:szCs w:val="18"/>
              </w:rPr>
            </w:pPr>
            <w:r w:rsidRPr="003A3511">
              <w:rPr>
                <w:rFonts w:ascii="Times New Roman" w:hAnsi="Times New Roman" w:cs="Times New Roman"/>
                <w:b/>
                <w:sz w:val="18"/>
                <w:szCs w:val="18"/>
              </w:rPr>
              <w:t>Balance of Mathematical Understanding and Procedural Skills Rubric</w:t>
            </w:r>
            <w:r w:rsidR="00F95B57">
              <w:rPr>
                <w:rFonts w:ascii="Times New Roman" w:hAnsi="Times New Roman" w:cs="Times New Roman"/>
                <w:b/>
                <w:sz w:val="18"/>
                <w:szCs w:val="18"/>
              </w:rPr>
              <w:t xml:space="preserve"> (Bal)</w:t>
            </w:r>
            <w:r w:rsidRPr="003A3511">
              <w:rPr>
                <w:rFonts w:ascii="Times New Roman" w:hAnsi="Times New Roman" w:cs="Times New Roman"/>
                <w:sz w:val="18"/>
                <w:szCs w:val="18"/>
              </w:rPr>
              <w:t>:</w:t>
            </w:r>
          </w:p>
          <w:p w14:paraId="01651B1C" w14:textId="77777777" w:rsidR="00B822D0" w:rsidRPr="003A3511" w:rsidRDefault="00B822D0" w:rsidP="00B822D0">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 xml:space="preserve">Not Found (N) -The content was not found. </w:t>
            </w:r>
          </w:p>
          <w:p w14:paraId="1ECDA058" w14:textId="77777777" w:rsidR="00B822D0" w:rsidRPr="003A3511" w:rsidRDefault="00B822D0" w:rsidP="00B822D0">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Low (</w:t>
            </w:r>
            <w:proofErr w:type="gramStart"/>
            <w:r w:rsidRPr="003A3511">
              <w:rPr>
                <w:rFonts w:ascii="Times New Roman" w:hAnsi="Times New Roman" w:cs="Times New Roman"/>
                <w:sz w:val="18"/>
                <w:szCs w:val="18"/>
              </w:rPr>
              <w:t>L )</w:t>
            </w:r>
            <w:proofErr w:type="gramEnd"/>
            <w:r w:rsidRPr="003A3511">
              <w:rPr>
                <w:rFonts w:ascii="Times New Roman" w:hAnsi="Times New Roman" w:cs="Times New Roman"/>
                <w:sz w:val="18"/>
                <w:szCs w:val="18"/>
              </w:rPr>
              <w:t>- The content was not developed or developed superficially.</w:t>
            </w:r>
          </w:p>
          <w:p w14:paraId="518D1906" w14:textId="77777777" w:rsidR="00B822D0" w:rsidRPr="003A3511" w:rsidRDefault="00B822D0" w:rsidP="00B822D0">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Marginal (M) - The content was found and focused primarily on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 xml:space="preserve"> and minimally on mathematical understanding, or ignored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w:t>
            </w:r>
          </w:p>
          <w:p w14:paraId="2D05E458" w14:textId="77777777" w:rsidR="00B822D0" w:rsidRPr="003A3511" w:rsidRDefault="00B822D0" w:rsidP="00B822D0">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Acceptable (A)-The content was developed with a balance of mathematical understanding and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 xml:space="preserve"> consistent with the Standards, but the connections between the two were not developed.</w:t>
            </w:r>
          </w:p>
          <w:p w14:paraId="5615C801" w14:textId="77777777" w:rsidR="00B822D0" w:rsidRPr="003A3511" w:rsidRDefault="00B822D0" w:rsidP="00B822D0">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High (H)-The content was developed with a balance of mathematical understanding and </w:t>
            </w:r>
          </w:p>
          <w:p w14:paraId="1CA6A582" w14:textId="77777777" w:rsidR="00B822D0" w:rsidRPr="00BD4E9F" w:rsidRDefault="00B822D0" w:rsidP="00B822D0">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      </w:t>
            </w:r>
            <w:proofErr w:type="gramStart"/>
            <w:r w:rsidRPr="003A3511">
              <w:rPr>
                <w:rFonts w:ascii="Times New Roman" w:hAnsi="Times New Roman" w:cs="Times New Roman"/>
                <w:sz w:val="18"/>
                <w:szCs w:val="18"/>
              </w:rPr>
              <w:t>procedural</w:t>
            </w:r>
            <w:proofErr w:type="gramEnd"/>
            <w:r w:rsidRPr="003A3511">
              <w:rPr>
                <w:rFonts w:ascii="Times New Roman" w:hAnsi="Times New Roman" w:cs="Times New Roman"/>
                <w:sz w:val="18"/>
                <w:szCs w:val="18"/>
              </w:rPr>
              <w:t xml:space="preserve"> skill</w:t>
            </w:r>
            <w:r w:rsidR="005F498B">
              <w:rPr>
                <w:rFonts w:ascii="Times New Roman" w:hAnsi="Times New Roman" w:cs="Times New Roman"/>
                <w:sz w:val="18"/>
                <w:szCs w:val="18"/>
              </w:rPr>
              <w:t>s</w:t>
            </w:r>
            <w:r w:rsidRPr="003A3511">
              <w:rPr>
                <w:rFonts w:ascii="Times New Roman" w:hAnsi="Times New Roman" w:cs="Times New Roman"/>
                <w:sz w:val="18"/>
                <w:szCs w:val="18"/>
              </w:rPr>
              <w:t xml:space="preserve"> consistent with the Standards, and the connections between the two were developed.</w:t>
            </w:r>
          </w:p>
        </w:tc>
      </w:tr>
      <w:tr w:rsidR="00B822D0" w:rsidRPr="003A3511" w14:paraId="20227484" w14:textId="77777777" w:rsidTr="00B822D0">
        <w:trPr>
          <w:trHeight w:val="347"/>
        </w:trPr>
        <w:tc>
          <w:tcPr>
            <w:tcW w:w="5022" w:type="dxa"/>
            <w:gridSpan w:val="4"/>
          </w:tcPr>
          <w:p w14:paraId="5FC21DA3"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4950" w:type="dxa"/>
            <w:gridSpan w:val="5"/>
          </w:tcPr>
          <w:p w14:paraId="34F7DD51"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7</w:t>
            </w:r>
          </w:p>
        </w:tc>
        <w:tc>
          <w:tcPr>
            <w:tcW w:w="5130" w:type="dxa"/>
            <w:gridSpan w:val="4"/>
          </w:tcPr>
          <w:p w14:paraId="23F243DE"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B822D0" w:rsidRPr="003A3511" w14:paraId="2C34914B" w14:textId="77777777" w:rsidTr="00A24E1B">
        <w:trPr>
          <w:trHeight w:val="575"/>
        </w:trPr>
        <w:tc>
          <w:tcPr>
            <w:tcW w:w="2772" w:type="dxa"/>
          </w:tcPr>
          <w:p w14:paraId="64DCAFC3" w14:textId="77777777" w:rsidR="00B822D0" w:rsidRPr="003A3511" w:rsidRDefault="00B822D0" w:rsidP="00B822D0">
            <w:pPr>
              <w:spacing w:after="0" w:line="240" w:lineRule="auto"/>
              <w:jc w:val="center"/>
              <w:rPr>
                <w:rFonts w:ascii="Times New Roman" w:hAnsi="Times New Roman" w:cs="Times New Roman"/>
                <w:b/>
                <w:bCs/>
                <w:sz w:val="18"/>
                <w:szCs w:val="18"/>
              </w:rPr>
            </w:pPr>
            <w:r w:rsidRPr="003A3511">
              <w:rPr>
                <w:rFonts w:ascii="Times New Roman" w:hAnsi="Times New Roman" w:cs="Times New Roman"/>
                <w:b/>
                <w:bCs/>
                <w:sz w:val="18"/>
                <w:szCs w:val="18"/>
              </w:rPr>
              <w:t xml:space="preserve">6.EE Expressions and Equations </w:t>
            </w:r>
          </w:p>
        </w:tc>
        <w:tc>
          <w:tcPr>
            <w:tcW w:w="630" w:type="dxa"/>
          </w:tcPr>
          <w:p w14:paraId="014FB472" w14:textId="77777777" w:rsidR="00B822D0" w:rsidRPr="003A3511" w:rsidRDefault="00B822D0" w:rsidP="00B822D0">
            <w:pPr>
              <w:spacing w:after="0" w:line="240" w:lineRule="auto"/>
              <w:rPr>
                <w:rFonts w:ascii="Times New Roman" w:hAnsi="Times New Roman" w:cs="Times New Roman"/>
                <w:sz w:val="16"/>
                <w:szCs w:val="16"/>
              </w:rPr>
            </w:pPr>
            <w:proofErr w:type="spellStart"/>
            <w:r w:rsidRPr="003A3511">
              <w:rPr>
                <w:rFonts w:ascii="Times New Roman" w:hAnsi="Times New Roman" w:cs="Times New Roman"/>
                <w:b/>
                <w:sz w:val="16"/>
                <w:szCs w:val="16"/>
              </w:rPr>
              <w:t>ChapPages</w:t>
            </w:r>
            <w:proofErr w:type="spellEnd"/>
          </w:p>
        </w:tc>
        <w:tc>
          <w:tcPr>
            <w:tcW w:w="810" w:type="dxa"/>
          </w:tcPr>
          <w:p w14:paraId="69CA1C67"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09B094F5"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tcPr>
          <w:p w14:paraId="564F2B68"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36411BA9"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700" w:type="dxa"/>
            <w:gridSpan w:val="2"/>
          </w:tcPr>
          <w:p w14:paraId="7ACEE4ED" w14:textId="77777777" w:rsidR="00B822D0" w:rsidRPr="003A3511" w:rsidRDefault="00B822D0" w:rsidP="00B822D0">
            <w:pPr>
              <w:spacing w:after="0" w:line="240" w:lineRule="auto"/>
              <w:jc w:val="center"/>
              <w:rPr>
                <w:rFonts w:ascii="Times New Roman" w:hAnsi="Times New Roman" w:cs="Times New Roman"/>
                <w:b/>
                <w:bCs/>
                <w:sz w:val="18"/>
                <w:szCs w:val="18"/>
              </w:rPr>
            </w:pPr>
            <w:r w:rsidRPr="003A3511">
              <w:rPr>
                <w:rFonts w:ascii="Times New Roman" w:hAnsi="Times New Roman" w:cs="Times New Roman"/>
                <w:b/>
                <w:bCs/>
                <w:sz w:val="18"/>
                <w:szCs w:val="18"/>
              </w:rPr>
              <w:t>7.EE Expressions and Equations</w:t>
            </w:r>
          </w:p>
        </w:tc>
        <w:tc>
          <w:tcPr>
            <w:tcW w:w="630" w:type="dxa"/>
          </w:tcPr>
          <w:p w14:paraId="6E3163B0" w14:textId="77777777" w:rsidR="00B822D0" w:rsidRPr="003A3511" w:rsidRDefault="00B822D0" w:rsidP="00B822D0">
            <w:pPr>
              <w:spacing w:after="0" w:line="240" w:lineRule="auto"/>
              <w:rPr>
                <w:rFonts w:ascii="Times New Roman" w:hAnsi="Times New Roman" w:cs="Times New Roman"/>
                <w:sz w:val="16"/>
                <w:szCs w:val="16"/>
              </w:rPr>
            </w:pPr>
            <w:proofErr w:type="spellStart"/>
            <w:r w:rsidRPr="003A3511">
              <w:rPr>
                <w:rFonts w:ascii="Times New Roman" w:hAnsi="Times New Roman" w:cs="Times New Roman"/>
                <w:b/>
                <w:sz w:val="16"/>
                <w:szCs w:val="16"/>
              </w:rPr>
              <w:t>ChapPages</w:t>
            </w:r>
            <w:proofErr w:type="spellEnd"/>
          </w:p>
        </w:tc>
        <w:tc>
          <w:tcPr>
            <w:tcW w:w="810" w:type="dxa"/>
          </w:tcPr>
          <w:p w14:paraId="77CA400F"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250879A9"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tcPr>
          <w:p w14:paraId="513005C3"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3A59DA9D"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970" w:type="dxa"/>
          </w:tcPr>
          <w:p w14:paraId="24248B89" w14:textId="77777777" w:rsidR="00B822D0" w:rsidRPr="003A3511" w:rsidRDefault="00B822D0" w:rsidP="00B822D0">
            <w:pPr>
              <w:widowControl w:val="0"/>
              <w:autoSpaceDE w:val="0"/>
              <w:autoSpaceDN w:val="0"/>
              <w:adjustRightInd w:val="0"/>
              <w:spacing w:after="0" w:line="240" w:lineRule="auto"/>
              <w:rPr>
                <w:rFonts w:ascii="Times New Roman" w:hAnsi="Times New Roman" w:cs="Times New Roman"/>
                <w:b/>
                <w:bCs/>
                <w:sz w:val="18"/>
                <w:szCs w:val="18"/>
                <w:lang w:bidi="en-US"/>
              </w:rPr>
            </w:pPr>
            <w:r w:rsidRPr="003A3511">
              <w:rPr>
                <w:rFonts w:ascii="Times New Roman" w:hAnsi="Times New Roman" w:cs="Times New Roman"/>
                <w:b/>
                <w:bCs/>
                <w:sz w:val="18"/>
                <w:szCs w:val="18"/>
                <w:lang w:bidi="en-US"/>
              </w:rPr>
              <w:t>8.EE Expressions and Equations</w:t>
            </w:r>
          </w:p>
        </w:tc>
        <w:tc>
          <w:tcPr>
            <w:tcW w:w="630" w:type="dxa"/>
          </w:tcPr>
          <w:p w14:paraId="2909B9B9" w14:textId="77777777" w:rsidR="00B822D0" w:rsidRPr="003A3511" w:rsidRDefault="00B822D0" w:rsidP="00B822D0">
            <w:pPr>
              <w:spacing w:after="0" w:line="240" w:lineRule="auto"/>
              <w:jc w:val="center"/>
              <w:rPr>
                <w:rFonts w:ascii="Times New Roman" w:hAnsi="Times New Roman" w:cs="Times New Roman"/>
                <w:sz w:val="18"/>
                <w:szCs w:val="18"/>
              </w:rPr>
            </w:pPr>
            <w:proofErr w:type="spellStart"/>
            <w:r w:rsidRPr="003A3511">
              <w:rPr>
                <w:rFonts w:ascii="Times New Roman" w:hAnsi="Times New Roman" w:cs="Times New Roman"/>
                <w:b/>
                <w:sz w:val="16"/>
                <w:szCs w:val="16"/>
              </w:rPr>
              <w:t>ChapPages</w:t>
            </w:r>
            <w:proofErr w:type="spellEnd"/>
          </w:p>
          <w:p w14:paraId="7526B576" w14:textId="77777777" w:rsidR="00B822D0" w:rsidRPr="003A3511" w:rsidRDefault="00B822D0" w:rsidP="00B822D0">
            <w:pPr>
              <w:spacing w:after="0" w:line="240" w:lineRule="auto"/>
              <w:jc w:val="center"/>
              <w:rPr>
                <w:rFonts w:ascii="Times New Roman" w:hAnsi="Times New Roman" w:cs="Times New Roman"/>
                <w:b/>
                <w:sz w:val="16"/>
                <w:szCs w:val="16"/>
              </w:rPr>
            </w:pPr>
          </w:p>
        </w:tc>
        <w:tc>
          <w:tcPr>
            <w:tcW w:w="756" w:type="dxa"/>
          </w:tcPr>
          <w:p w14:paraId="690C661A"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N-L-M-A-H</w:t>
            </w:r>
          </w:p>
        </w:tc>
        <w:tc>
          <w:tcPr>
            <w:tcW w:w="774" w:type="dxa"/>
          </w:tcPr>
          <w:p w14:paraId="1BB5E590"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N-L-M-A-H</w:t>
            </w:r>
          </w:p>
        </w:tc>
      </w:tr>
      <w:tr w:rsidR="00B822D0" w:rsidRPr="003A3511" w14:paraId="19931503" w14:textId="77777777" w:rsidTr="00A24E1B">
        <w:tc>
          <w:tcPr>
            <w:tcW w:w="2772" w:type="dxa"/>
            <w:tcBorders>
              <w:bottom w:val="single" w:sz="4" w:space="0" w:color="auto"/>
            </w:tcBorders>
          </w:tcPr>
          <w:p w14:paraId="77B6A4C3" w14:textId="77777777" w:rsidR="00B822D0" w:rsidRPr="003A3511" w:rsidRDefault="00B822D0" w:rsidP="00B822D0">
            <w:pPr>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rPr>
              <w:t>Apply and extend previous understandings of arithmetic to algebraic expressions</w:t>
            </w:r>
          </w:p>
        </w:tc>
        <w:tc>
          <w:tcPr>
            <w:tcW w:w="630" w:type="dxa"/>
            <w:tcBorders>
              <w:bottom w:val="single" w:sz="4" w:space="0" w:color="auto"/>
            </w:tcBorders>
          </w:tcPr>
          <w:p w14:paraId="34DBC7B9"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bottom w:val="single" w:sz="4" w:space="0" w:color="auto"/>
            </w:tcBorders>
          </w:tcPr>
          <w:p w14:paraId="6E89D9D9"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bottom w:val="single" w:sz="4" w:space="0" w:color="auto"/>
            </w:tcBorders>
          </w:tcPr>
          <w:p w14:paraId="39774B46"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bottom w:val="single" w:sz="4" w:space="0" w:color="auto"/>
            </w:tcBorders>
          </w:tcPr>
          <w:p w14:paraId="308F9692"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rPr>
              <w:t>Use properties of operations to generate equivalent expressions</w:t>
            </w:r>
            <w:r w:rsidRPr="003A3511">
              <w:rPr>
                <w:rFonts w:ascii="Times New Roman" w:hAnsi="Times New Roman" w:cs="Times New Roman"/>
                <w:sz w:val="18"/>
                <w:szCs w:val="18"/>
              </w:rPr>
              <w:t xml:space="preserve"> </w:t>
            </w:r>
          </w:p>
        </w:tc>
        <w:tc>
          <w:tcPr>
            <w:tcW w:w="630" w:type="dxa"/>
            <w:tcBorders>
              <w:bottom w:val="single" w:sz="4" w:space="0" w:color="auto"/>
            </w:tcBorders>
          </w:tcPr>
          <w:p w14:paraId="0F902639"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bottom w:val="single" w:sz="4" w:space="0" w:color="auto"/>
            </w:tcBorders>
          </w:tcPr>
          <w:p w14:paraId="2817219D"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bottom w:val="single" w:sz="4" w:space="0" w:color="auto"/>
            </w:tcBorders>
          </w:tcPr>
          <w:p w14:paraId="1A7153C3"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Borders>
              <w:bottom w:val="single" w:sz="4" w:space="0" w:color="auto"/>
            </w:tcBorders>
          </w:tcPr>
          <w:p w14:paraId="08A71D82" w14:textId="77777777" w:rsidR="00B822D0" w:rsidRPr="003A3511" w:rsidRDefault="00B822D0" w:rsidP="00B822D0">
            <w:pPr>
              <w:autoSpaceDE w:val="0"/>
              <w:autoSpaceDN w:val="0"/>
              <w:adjustRightInd w:val="0"/>
              <w:spacing w:after="0" w:line="240" w:lineRule="auto"/>
              <w:rPr>
                <w:rFonts w:ascii="Times New Roman" w:hAnsi="Times New Roman" w:cs="Times New Roman"/>
                <w:b/>
                <w:bCs/>
                <w:sz w:val="18"/>
                <w:szCs w:val="18"/>
                <w:lang w:bidi="en-US"/>
              </w:rPr>
            </w:pPr>
            <w:r w:rsidRPr="003A3511">
              <w:rPr>
                <w:rFonts w:ascii="Times New Roman" w:hAnsi="Times New Roman" w:cs="Times New Roman"/>
                <w:b/>
                <w:bCs/>
                <w:sz w:val="18"/>
                <w:szCs w:val="18"/>
              </w:rPr>
              <w:t>Work with radicals and integer exponents</w:t>
            </w:r>
          </w:p>
        </w:tc>
        <w:tc>
          <w:tcPr>
            <w:tcW w:w="630" w:type="dxa"/>
            <w:tcBorders>
              <w:bottom w:val="single" w:sz="4" w:space="0" w:color="auto"/>
            </w:tcBorders>
          </w:tcPr>
          <w:p w14:paraId="0E23CA83"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Borders>
              <w:bottom w:val="single" w:sz="4" w:space="0" w:color="auto"/>
            </w:tcBorders>
          </w:tcPr>
          <w:p w14:paraId="0E1CC59B"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Borders>
              <w:bottom w:val="single" w:sz="4" w:space="0" w:color="auto"/>
            </w:tcBorders>
          </w:tcPr>
          <w:p w14:paraId="00D57FC3"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0F482FF1" w14:textId="77777777" w:rsidTr="00A24E1B">
        <w:tc>
          <w:tcPr>
            <w:tcW w:w="2772" w:type="dxa"/>
            <w:tcBorders>
              <w:top w:val="single" w:sz="4" w:space="0" w:color="auto"/>
              <w:bottom w:val="single" w:sz="4" w:space="0" w:color="auto"/>
            </w:tcBorders>
          </w:tcPr>
          <w:p w14:paraId="3A99DE45" w14:textId="77777777" w:rsidR="00B822D0" w:rsidRPr="003A3511" w:rsidRDefault="00B822D0" w:rsidP="00B822D0">
            <w:pPr>
              <w:autoSpaceDE w:val="0"/>
              <w:autoSpaceDN w:val="0"/>
              <w:adjustRightInd w:val="0"/>
              <w:spacing w:after="0" w:line="240" w:lineRule="auto"/>
              <w:rPr>
                <w:rFonts w:ascii="Times New Roman" w:hAnsi="Times New Roman" w:cs="Times New Roman"/>
                <w:iCs/>
                <w:sz w:val="18"/>
                <w:szCs w:val="18"/>
              </w:rPr>
            </w:pPr>
            <w:r w:rsidRPr="003A3511">
              <w:rPr>
                <w:rFonts w:ascii="Times New Roman" w:hAnsi="Times New Roman" w:cs="Times New Roman"/>
                <w:iCs/>
                <w:sz w:val="18"/>
                <w:szCs w:val="18"/>
              </w:rPr>
              <w:t>1. Write and evaluate numerical expressions involving whole number exponents.</w:t>
            </w:r>
          </w:p>
        </w:tc>
        <w:tc>
          <w:tcPr>
            <w:tcW w:w="630" w:type="dxa"/>
            <w:tcBorders>
              <w:top w:val="single" w:sz="4" w:space="0" w:color="auto"/>
              <w:bottom w:val="single" w:sz="4" w:space="0" w:color="auto"/>
            </w:tcBorders>
          </w:tcPr>
          <w:p w14:paraId="3BF0DBAA"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2227DBC8"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6E274505"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tcPr>
          <w:p w14:paraId="738FC7F3" w14:textId="77777777" w:rsidR="00B822D0" w:rsidRPr="003A3511" w:rsidRDefault="00B822D0" w:rsidP="00B822D0">
            <w:pPr>
              <w:autoSpaceDE w:val="0"/>
              <w:autoSpaceDN w:val="0"/>
              <w:adjustRightInd w:val="0"/>
              <w:spacing w:after="0" w:line="240" w:lineRule="auto"/>
              <w:rPr>
                <w:rFonts w:ascii="Times New Roman" w:hAnsi="Times New Roman" w:cs="Times New Roman"/>
                <w:iCs/>
                <w:sz w:val="18"/>
                <w:szCs w:val="18"/>
              </w:rPr>
            </w:pPr>
          </w:p>
        </w:tc>
        <w:tc>
          <w:tcPr>
            <w:tcW w:w="630" w:type="dxa"/>
            <w:tcBorders>
              <w:top w:val="single" w:sz="4" w:space="0" w:color="auto"/>
              <w:bottom w:val="single" w:sz="4" w:space="0" w:color="auto"/>
            </w:tcBorders>
          </w:tcPr>
          <w:p w14:paraId="6DF6AE49"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2B890DD9"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43E503E4"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Borders>
              <w:top w:val="single" w:sz="4" w:space="0" w:color="auto"/>
              <w:bottom w:val="single" w:sz="4" w:space="0" w:color="auto"/>
            </w:tcBorders>
          </w:tcPr>
          <w:p w14:paraId="43D3154C" w14:textId="77777777" w:rsidR="00B822D0" w:rsidRPr="003A3511" w:rsidRDefault="00B822D0" w:rsidP="00B822D0">
            <w:pPr>
              <w:autoSpaceDE w:val="0"/>
              <w:autoSpaceDN w:val="0"/>
              <w:adjustRightInd w:val="0"/>
              <w:spacing w:after="0" w:line="240" w:lineRule="auto"/>
              <w:rPr>
                <w:rFonts w:ascii="Times New Roman" w:hAnsi="Times New Roman" w:cs="Times New Roman"/>
                <w:i/>
                <w:sz w:val="18"/>
                <w:szCs w:val="18"/>
                <w:lang w:bidi="en-US"/>
              </w:rPr>
            </w:pPr>
            <w:r w:rsidRPr="003A3511">
              <w:rPr>
                <w:rFonts w:ascii="Times New Roman" w:hAnsi="Times New Roman" w:cs="Times New Roman"/>
                <w:sz w:val="18"/>
                <w:szCs w:val="18"/>
                <w:lang w:bidi="en-US"/>
              </w:rPr>
              <w:t xml:space="preserve">1. Know and apply the properties of integer exponents to generate equivalent numerical expressions.  </w:t>
            </w:r>
            <w:r w:rsidRPr="003A3511">
              <w:rPr>
                <w:rFonts w:ascii="Times New Roman" w:hAnsi="Times New Roman" w:cs="Times New Roman"/>
                <w:i/>
                <w:sz w:val="18"/>
                <w:szCs w:val="18"/>
                <w:lang w:bidi="en-US"/>
              </w:rPr>
              <w:t xml:space="preserve"> </w:t>
            </w:r>
          </w:p>
        </w:tc>
        <w:tc>
          <w:tcPr>
            <w:tcW w:w="630" w:type="dxa"/>
            <w:tcBorders>
              <w:top w:val="single" w:sz="4" w:space="0" w:color="auto"/>
              <w:bottom w:val="single" w:sz="4" w:space="0" w:color="auto"/>
            </w:tcBorders>
          </w:tcPr>
          <w:p w14:paraId="13E4EBCA"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Borders>
              <w:top w:val="single" w:sz="4" w:space="0" w:color="auto"/>
              <w:bottom w:val="single" w:sz="4" w:space="0" w:color="auto"/>
            </w:tcBorders>
          </w:tcPr>
          <w:p w14:paraId="50365C6E"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Borders>
              <w:top w:val="single" w:sz="4" w:space="0" w:color="auto"/>
              <w:bottom w:val="single" w:sz="4" w:space="0" w:color="auto"/>
            </w:tcBorders>
          </w:tcPr>
          <w:p w14:paraId="5084BCB4"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204C607C" w14:textId="77777777" w:rsidTr="00A24E1B">
        <w:tc>
          <w:tcPr>
            <w:tcW w:w="2772" w:type="dxa"/>
            <w:tcBorders>
              <w:top w:val="single" w:sz="4" w:space="0" w:color="auto"/>
              <w:bottom w:val="single" w:sz="4" w:space="0" w:color="auto"/>
            </w:tcBorders>
          </w:tcPr>
          <w:p w14:paraId="5F63EF44" w14:textId="77777777" w:rsidR="00B822D0" w:rsidRPr="003A3511" w:rsidRDefault="00B822D0" w:rsidP="00B822D0">
            <w:pPr>
              <w:autoSpaceDE w:val="0"/>
              <w:autoSpaceDN w:val="0"/>
              <w:adjustRightInd w:val="0"/>
              <w:spacing w:after="0" w:line="240" w:lineRule="auto"/>
              <w:rPr>
                <w:rFonts w:ascii="Times New Roman" w:hAnsi="Times New Roman" w:cs="Times New Roman"/>
                <w:iCs/>
                <w:sz w:val="18"/>
                <w:szCs w:val="18"/>
              </w:rPr>
            </w:pPr>
          </w:p>
        </w:tc>
        <w:tc>
          <w:tcPr>
            <w:tcW w:w="630" w:type="dxa"/>
            <w:tcBorders>
              <w:top w:val="single" w:sz="4" w:space="0" w:color="auto"/>
              <w:bottom w:val="single" w:sz="4" w:space="0" w:color="auto"/>
            </w:tcBorders>
          </w:tcPr>
          <w:p w14:paraId="17DEDED2"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5C16CCF8"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71C22626"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tcPr>
          <w:p w14:paraId="403E7AC3" w14:textId="77777777" w:rsidR="00B822D0" w:rsidRPr="003A3511" w:rsidRDefault="00B822D0" w:rsidP="00B822D0">
            <w:pPr>
              <w:autoSpaceDE w:val="0"/>
              <w:autoSpaceDN w:val="0"/>
              <w:adjustRightInd w:val="0"/>
              <w:spacing w:after="0" w:line="240" w:lineRule="auto"/>
              <w:rPr>
                <w:rFonts w:ascii="Times New Roman" w:hAnsi="Times New Roman" w:cs="Times New Roman"/>
                <w:iCs/>
                <w:sz w:val="18"/>
                <w:szCs w:val="18"/>
              </w:rPr>
            </w:pPr>
          </w:p>
        </w:tc>
        <w:tc>
          <w:tcPr>
            <w:tcW w:w="630" w:type="dxa"/>
            <w:tcBorders>
              <w:top w:val="single" w:sz="4" w:space="0" w:color="auto"/>
              <w:bottom w:val="single" w:sz="4" w:space="0" w:color="auto"/>
            </w:tcBorders>
          </w:tcPr>
          <w:p w14:paraId="37F86787"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4FA873F8"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0C75C757"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Borders>
              <w:top w:val="single" w:sz="4" w:space="0" w:color="auto"/>
              <w:bottom w:val="single" w:sz="4" w:space="0" w:color="auto"/>
            </w:tcBorders>
          </w:tcPr>
          <w:p w14:paraId="1D6D0AB5"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4. Perform operations with numbers expressed in scientific notation, including problems where both decimal and scientific notation are used.  Use scientific notation and choose units of appropriate size for measurements of very large or very small quantities. Interpret scientific notation that has been generated by technology.</w:t>
            </w:r>
          </w:p>
          <w:p w14:paraId="7B407AC5"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p>
          <w:p w14:paraId="73B2E088"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p>
          <w:p w14:paraId="305CC31C"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p>
          <w:p w14:paraId="71B5CCD4"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p>
          <w:p w14:paraId="667FE20A"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p>
          <w:p w14:paraId="530F91BE"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p>
          <w:p w14:paraId="17570662"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p>
          <w:p w14:paraId="009CA7B6" w14:textId="77777777" w:rsidR="00B822D0" w:rsidRDefault="00B822D0" w:rsidP="00B822D0">
            <w:pPr>
              <w:autoSpaceDE w:val="0"/>
              <w:autoSpaceDN w:val="0"/>
              <w:adjustRightInd w:val="0"/>
              <w:spacing w:after="0" w:line="240" w:lineRule="auto"/>
              <w:rPr>
                <w:rFonts w:ascii="Times New Roman" w:hAnsi="Times New Roman" w:cs="Times New Roman"/>
                <w:sz w:val="18"/>
                <w:szCs w:val="18"/>
              </w:rPr>
            </w:pPr>
          </w:p>
          <w:p w14:paraId="14DA96E2" w14:textId="77777777" w:rsidR="003F2430" w:rsidRPr="003A3511" w:rsidRDefault="003F2430" w:rsidP="00B822D0">
            <w:pPr>
              <w:autoSpaceDE w:val="0"/>
              <w:autoSpaceDN w:val="0"/>
              <w:adjustRightInd w:val="0"/>
              <w:spacing w:after="0" w:line="240" w:lineRule="auto"/>
              <w:rPr>
                <w:rFonts w:ascii="Times New Roman" w:hAnsi="Times New Roman" w:cs="Times New Roman"/>
                <w:sz w:val="18"/>
                <w:szCs w:val="18"/>
                <w:lang w:bidi="en-US"/>
              </w:rPr>
            </w:pPr>
          </w:p>
        </w:tc>
        <w:tc>
          <w:tcPr>
            <w:tcW w:w="630" w:type="dxa"/>
            <w:tcBorders>
              <w:top w:val="single" w:sz="4" w:space="0" w:color="auto"/>
              <w:bottom w:val="single" w:sz="4" w:space="0" w:color="auto"/>
            </w:tcBorders>
          </w:tcPr>
          <w:p w14:paraId="20DB2490"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Borders>
              <w:top w:val="single" w:sz="4" w:space="0" w:color="auto"/>
              <w:bottom w:val="single" w:sz="4" w:space="0" w:color="auto"/>
            </w:tcBorders>
          </w:tcPr>
          <w:p w14:paraId="121659BB"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Borders>
              <w:top w:val="single" w:sz="4" w:space="0" w:color="auto"/>
              <w:bottom w:val="single" w:sz="4" w:space="0" w:color="auto"/>
            </w:tcBorders>
          </w:tcPr>
          <w:p w14:paraId="7E7D199C"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7B7DD1E6" w14:textId="77777777" w:rsidTr="00B822D0">
        <w:trPr>
          <w:trHeight w:val="264"/>
        </w:trPr>
        <w:tc>
          <w:tcPr>
            <w:tcW w:w="15102" w:type="dxa"/>
            <w:gridSpan w:val="13"/>
            <w:tcBorders>
              <w:top w:val="single" w:sz="4" w:space="0" w:color="auto"/>
              <w:bottom w:val="single" w:sz="4" w:space="0" w:color="auto"/>
            </w:tcBorders>
          </w:tcPr>
          <w:p w14:paraId="2D1E3902"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rPr>
              <w:lastRenderedPageBreak/>
              <w:t>CCSS</w:t>
            </w:r>
            <w:r w:rsidR="00D010F0">
              <w:rPr>
                <w:rFonts w:ascii="Times New Roman" w:hAnsi="Times New Roman" w:cs="Times New Roman"/>
                <w:b/>
              </w:rPr>
              <w:t>M</w:t>
            </w:r>
            <w:r w:rsidRPr="003A3511">
              <w:rPr>
                <w:rFonts w:ascii="Times New Roman" w:hAnsi="Times New Roman" w:cs="Times New Roman"/>
                <w:b/>
              </w:rPr>
              <w:t xml:space="preserve"> Curriculum Analysis Tool 1—Expressions and Equations for Grades 6-8</w:t>
            </w:r>
          </w:p>
        </w:tc>
      </w:tr>
      <w:tr w:rsidR="00B822D0" w:rsidRPr="003A3511" w14:paraId="7F45CA5D" w14:textId="77777777" w:rsidTr="00B822D0">
        <w:trPr>
          <w:trHeight w:val="327"/>
        </w:trPr>
        <w:tc>
          <w:tcPr>
            <w:tcW w:w="5022" w:type="dxa"/>
            <w:gridSpan w:val="4"/>
            <w:tcBorders>
              <w:top w:val="single" w:sz="4" w:space="0" w:color="auto"/>
              <w:bottom w:val="single" w:sz="4" w:space="0" w:color="auto"/>
            </w:tcBorders>
          </w:tcPr>
          <w:p w14:paraId="24EA4C08"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4950" w:type="dxa"/>
            <w:gridSpan w:val="5"/>
            <w:tcBorders>
              <w:top w:val="single" w:sz="4" w:space="0" w:color="auto"/>
              <w:bottom w:val="single" w:sz="4" w:space="0" w:color="auto"/>
            </w:tcBorders>
          </w:tcPr>
          <w:p w14:paraId="4B73A2E7"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7</w:t>
            </w:r>
          </w:p>
        </w:tc>
        <w:tc>
          <w:tcPr>
            <w:tcW w:w="5130" w:type="dxa"/>
            <w:gridSpan w:val="4"/>
            <w:tcBorders>
              <w:top w:val="single" w:sz="4" w:space="0" w:color="auto"/>
              <w:bottom w:val="single" w:sz="4" w:space="0" w:color="auto"/>
            </w:tcBorders>
          </w:tcPr>
          <w:p w14:paraId="2E3D4326"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B822D0" w:rsidRPr="003A3511" w14:paraId="7DEE0824" w14:textId="77777777" w:rsidTr="00A24E1B">
        <w:trPr>
          <w:trHeight w:val="440"/>
        </w:trPr>
        <w:tc>
          <w:tcPr>
            <w:tcW w:w="2772" w:type="dxa"/>
            <w:tcBorders>
              <w:top w:val="single" w:sz="4" w:space="0" w:color="auto"/>
              <w:bottom w:val="single" w:sz="4" w:space="0" w:color="auto"/>
            </w:tcBorders>
          </w:tcPr>
          <w:p w14:paraId="33714F84" w14:textId="77777777" w:rsidR="00B822D0" w:rsidRPr="003A3511" w:rsidRDefault="00B822D0" w:rsidP="00B822D0">
            <w:pPr>
              <w:spacing w:after="0" w:line="240" w:lineRule="auto"/>
              <w:jc w:val="center"/>
              <w:rPr>
                <w:rFonts w:ascii="Times New Roman" w:hAnsi="Times New Roman" w:cs="Times New Roman"/>
                <w:b/>
                <w:bCs/>
                <w:sz w:val="18"/>
                <w:szCs w:val="18"/>
              </w:rPr>
            </w:pPr>
            <w:r w:rsidRPr="003A3511">
              <w:rPr>
                <w:rFonts w:ascii="Times New Roman" w:hAnsi="Times New Roman" w:cs="Times New Roman"/>
                <w:b/>
                <w:bCs/>
                <w:sz w:val="18"/>
                <w:szCs w:val="18"/>
              </w:rPr>
              <w:t xml:space="preserve">6.EE Expressions and Equations </w:t>
            </w:r>
          </w:p>
        </w:tc>
        <w:tc>
          <w:tcPr>
            <w:tcW w:w="630" w:type="dxa"/>
            <w:tcBorders>
              <w:top w:val="single" w:sz="4" w:space="0" w:color="auto"/>
              <w:bottom w:val="single" w:sz="4" w:space="0" w:color="auto"/>
            </w:tcBorders>
          </w:tcPr>
          <w:p w14:paraId="1D044D01" w14:textId="77777777" w:rsidR="00B822D0" w:rsidRPr="003A3511" w:rsidRDefault="00B822D0" w:rsidP="00B822D0">
            <w:pPr>
              <w:spacing w:after="0" w:line="240" w:lineRule="auto"/>
              <w:rPr>
                <w:rFonts w:ascii="Times New Roman" w:hAnsi="Times New Roman" w:cs="Times New Roman"/>
                <w:sz w:val="16"/>
                <w:szCs w:val="16"/>
              </w:rPr>
            </w:pPr>
            <w:proofErr w:type="spellStart"/>
            <w:r w:rsidRPr="003A3511">
              <w:rPr>
                <w:rFonts w:ascii="Times New Roman" w:hAnsi="Times New Roman" w:cs="Times New Roman"/>
                <w:b/>
                <w:sz w:val="16"/>
                <w:szCs w:val="16"/>
              </w:rPr>
              <w:t>ChapPages</w:t>
            </w:r>
            <w:proofErr w:type="spellEnd"/>
          </w:p>
        </w:tc>
        <w:tc>
          <w:tcPr>
            <w:tcW w:w="810" w:type="dxa"/>
            <w:tcBorders>
              <w:top w:val="single" w:sz="4" w:space="0" w:color="auto"/>
              <w:bottom w:val="single" w:sz="4" w:space="0" w:color="auto"/>
            </w:tcBorders>
          </w:tcPr>
          <w:p w14:paraId="490ACEDE"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3EAEFAA2"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tcBorders>
              <w:top w:val="single" w:sz="4" w:space="0" w:color="auto"/>
              <w:bottom w:val="single" w:sz="4" w:space="0" w:color="auto"/>
            </w:tcBorders>
          </w:tcPr>
          <w:p w14:paraId="59D1E67A"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6483B70D"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700" w:type="dxa"/>
            <w:gridSpan w:val="2"/>
            <w:tcBorders>
              <w:top w:val="single" w:sz="4" w:space="0" w:color="auto"/>
              <w:bottom w:val="single" w:sz="4" w:space="0" w:color="auto"/>
            </w:tcBorders>
          </w:tcPr>
          <w:p w14:paraId="2C125AAC" w14:textId="77777777" w:rsidR="00B822D0" w:rsidRPr="003A3511" w:rsidRDefault="00B822D0" w:rsidP="00B822D0">
            <w:pPr>
              <w:spacing w:after="0" w:line="240" w:lineRule="auto"/>
              <w:jc w:val="center"/>
              <w:rPr>
                <w:rFonts w:ascii="Times New Roman" w:hAnsi="Times New Roman" w:cs="Times New Roman"/>
                <w:b/>
                <w:bCs/>
                <w:sz w:val="18"/>
                <w:szCs w:val="18"/>
              </w:rPr>
            </w:pPr>
            <w:r w:rsidRPr="003A3511">
              <w:rPr>
                <w:rFonts w:ascii="Times New Roman" w:hAnsi="Times New Roman" w:cs="Times New Roman"/>
                <w:b/>
                <w:bCs/>
                <w:sz w:val="18"/>
                <w:szCs w:val="18"/>
              </w:rPr>
              <w:t>7.EE Expressions and Equations</w:t>
            </w:r>
          </w:p>
        </w:tc>
        <w:tc>
          <w:tcPr>
            <w:tcW w:w="630" w:type="dxa"/>
            <w:tcBorders>
              <w:top w:val="single" w:sz="4" w:space="0" w:color="auto"/>
              <w:bottom w:val="single" w:sz="4" w:space="0" w:color="auto"/>
            </w:tcBorders>
          </w:tcPr>
          <w:p w14:paraId="572D3001" w14:textId="77777777" w:rsidR="00B822D0" w:rsidRPr="003A3511" w:rsidRDefault="00B822D0" w:rsidP="00B822D0">
            <w:pPr>
              <w:spacing w:after="0" w:line="240" w:lineRule="auto"/>
              <w:rPr>
                <w:rFonts w:ascii="Times New Roman" w:hAnsi="Times New Roman" w:cs="Times New Roman"/>
                <w:sz w:val="16"/>
                <w:szCs w:val="16"/>
              </w:rPr>
            </w:pPr>
            <w:proofErr w:type="spellStart"/>
            <w:r w:rsidRPr="003A3511">
              <w:rPr>
                <w:rFonts w:ascii="Times New Roman" w:hAnsi="Times New Roman" w:cs="Times New Roman"/>
                <w:b/>
                <w:sz w:val="16"/>
                <w:szCs w:val="16"/>
              </w:rPr>
              <w:t>ChapPages</w:t>
            </w:r>
            <w:proofErr w:type="spellEnd"/>
          </w:p>
        </w:tc>
        <w:tc>
          <w:tcPr>
            <w:tcW w:w="810" w:type="dxa"/>
            <w:tcBorders>
              <w:top w:val="single" w:sz="4" w:space="0" w:color="auto"/>
              <w:bottom w:val="single" w:sz="4" w:space="0" w:color="auto"/>
            </w:tcBorders>
          </w:tcPr>
          <w:p w14:paraId="7B97870D"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7F25051D"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tcBorders>
              <w:top w:val="single" w:sz="4" w:space="0" w:color="auto"/>
              <w:bottom w:val="single" w:sz="4" w:space="0" w:color="auto"/>
            </w:tcBorders>
          </w:tcPr>
          <w:p w14:paraId="4A42326E"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68957A67"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970" w:type="dxa"/>
            <w:tcBorders>
              <w:top w:val="single" w:sz="4" w:space="0" w:color="auto"/>
              <w:bottom w:val="single" w:sz="4" w:space="0" w:color="auto"/>
            </w:tcBorders>
          </w:tcPr>
          <w:p w14:paraId="4985B675" w14:textId="77777777" w:rsidR="00B822D0" w:rsidRPr="003A3511" w:rsidRDefault="00B822D0" w:rsidP="00B822D0">
            <w:pPr>
              <w:widowControl w:val="0"/>
              <w:autoSpaceDE w:val="0"/>
              <w:autoSpaceDN w:val="0"/>
              <w:adjustRightInd w:val="0"/>
              <w:spacing w:after="0" w:line="240" w:lineRule="auto"/>
              <w:rPr>
                <w:rFonts w:ascii="Times New Roman" w:hAnsi="Times New Roman" w:cs="Times New Roman"/>
                <w:b/>
                <w:bCs/>
                <w:sz w:val="18"/>
                <w:szCs w:val="18"/>
                <w:lang w:bidi="en-US"/>
              </w:rPr>
            </w:pPr>
            <w:r w:rsidRPr="003A3511">
              <w:rPr>
                <w:rFonts w:ascii="Times New Roman" w:hAnsi="Times New Roman" w:cs="Times New Roman"/>
                <w:b/>
                <w:bCs/>
                <w:sz w:val="18"/>
                <w:szCs w:val="18"/>
                <w:lang w:bidi="en-US"/>
              </w:rPr>
              <w:t>8.EE Expressions and Equations</w:t>
            </w:r>
          </w:p>
        </w:tc>
        <w:tc>
          <w:tcPr>
            <w:tcW w:w="630" w:type="dxa"/>
            <w:tcBorders>
              <w:top w:val="single" w:sz="4" w:space="0" w:color="auto"/>
              <w:bottom w:val="single" w:sz="4" w:space="0" w:color="auto"/>
            </w:tcBorders>
          </w:tcPr>
          <w:p w14:paraId="29B575B4" w14:textId="77777777" w:rsidR="00B822D0" w:rsidRPr="003A3511" w:rsidRDefault="00B822D0" w:rsidP="00B822D0">
            <w:pPr>
              <w:spacing w:after="0" w:line="240" w:lineRule="auto"/>
              <w:jc w:val="center"/>
              <w:rPr>
                <w:rFonts w:ascii="Times New Roman" w:hAnsi="Times New Roman" w:cs="Times New Roman"/>
                <w:sz w:val="18"/>
                <w:szCs w:val="18"/>
              </w:rPr>
            </w:pPr>
            <w:proofErr w:type="spellStart"/>
            <w:r w:rsidRPr="003A3511">
              <w:rPr>
                <w:rFonts w:ascii="Times New Roman" w:hAnsi="Times New Roman" w:cs="Times New Roman"/>
                <w:b/>
                <w:sz w:val="16"/>
                <w:szCs w:val="16"/>
              </w:rPr>
              <w:t>ChapPages</w:t>
            </w:r>
            <w:proofErr w:type="spellEnd"/>
          </w:p>
          <w:p w14:paraId="31715402" w14:textId="77777777" w:rsidR="00B822D0" w:rsidRPr="003A3511" w:rsidRDefault="00B822D0" w:rsidP="00B822D0">
            <w:pPr>
              <w:spacing w:after="0" w:line="240" w:lineRule="auto"/>
              <w:jc w:val="center"/>
              <w:rPr>
                <w:rFonts w:ascii="Times New Roman" w:hAnsi="Times New Roman" w:cs="Times New Roman"/>
                <w:b/>
                <w:sz w:val="16"/>
                <w:szCs w:val="16"/>
              </w:rPr>
            </w:pPr>
          </w:p>
        </w:tc>
        <w:tc>
          <w:tcPr>
            <w:tcW w:w="756" w:type="dxa"/>
            <w:tcBorders>
              <w:top w:val="single" w:sz="4" w:space="0" w:color="auto"/>
              <w:bottom w:val="single" w:sz="4" w:space="0" w:color="auto"/>
            </w:tcBorders>
          </w:tcPr>
          <w:p w14:paraId="63B08D7E"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N-L-M-A-H</w:t>
            </w:r>
          </w:p>
        </w:tc>
        <w:tc>
          <w:tcPr>
            <w:tcW w:w="774" w:type="dxa"/>
            <w:tcBorders>
              <w:top w:val="single" w:sz="4" w:space="0" w:color="auto"/>
              <w:bottom w:val="single" w:sz="4" w:space="0" w:color="auto"/>
            </w:tcBorders>
          </w:tcPr>
          <w:p w14:paraId="07310088"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N-L-M-A-H</w:t>
            </w:r>
          </w:p>
        </w:tc>
      </w:tr>
      <w:tr w:rsidR="00B822D0" w:rsidRPr="003A3511" w14:paraId="4133F73D" w14:textId="77777777" w:rsidTr="00A24E1B">
        <w:trPr>
          <w:trHeight w:val="440"/>
        </w:trPr>
        <w:tc>
          <w:tcPr>
            <w:tcW w:w="2772" w:type="dxa"/>
            <w:tcBorders>
              <w:top w:val="single" w:sz="4" w:space="0" w:color="auto"/>
              <w:bottom w:val="single" w:sz="4" w:space="0" w:color="auto"/>
            </w:tcBorders>
          </w:tcPr>
          <w:p w14:paraId="2FBB49C3" w14:textId="77777777" w:rsidR="00B822D0" w:rsidRPr="003A3511" w:rsidRDefault="00B822D0" w:rsidP="00B822D0">
            <w:pPr>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rPr>
              <w:t>Apply and extend previous understandings of arithmetic to algebraic expressions</w:t>
            </w:r>
          </w:p>
        </w:tc>
        <w:tc>
          <w:tcPr>
            <w:tcW w:w="630" w:type="dxa"/>
            <w:tcBorders>
              <w:top w:val="single" w:sz="4" w:space="0" w:color="auto"/>
              <w:bottom w:val="single" w:sz="4" w:space="0" w:color="auto"/>
            </w:tcBorders>
          </w:tcPr>
          <w:p w14:paraId="3F097AE8"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69BCF18B"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108B447B"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tcPr>
          <w:p w14:paraId="49CED423"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rPr>
              <w:t>Use properties of operations to generate equivalent expressions</w:t>
            </w:r>
            <w:r w:rsidRPr="003A3511">
              <w:rPr>
                <w:rFonts w:ascii="Times New Roman" w:hAnsi="Times New Roman" w:cs="Times New Roman"/>
                <w:sz w:val="18"/>
                <w:szCs w:val="18"/>
              </w:rPr>
              <w:t xml:space="preserve"> </w:t>
            </w:r>
          </w:p>
        </w:tc>
        <w:tc>
          <w:tcPr>
            <w:tcW w:w="630" w:type="dxa"/>
            <w:tcBorders>
              <w:top w:val="single" w:sz="4" w:space="0" w:color="auto"/>
              <w:bottom w:val="single" w:sz="4" w:space="0" w:color="auto"/>
            </w:tcBorders>
          </w:tcPr>
          <w:p w14:paraId="1EAD180F"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7180CD04"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7545FCEC"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Borders>
              <w:top w:val="single" w:sz="4" w:space="0" w:color="auto"/>
              <w:bottom w:val="single" w:sz="4" w:space="0" w:color="auto"/>
            </w:tcBorders>
          </w:tcPr>
          <w:p w14:paraId="1904EE49" w14:textId="77777777" w:rsidR="00B822D0" w:rsidRPr="003A3511" w:rsidRDefault="00B822D0" w:rsidP="00B822D0">
            <w:pPr>
              <w:autoSpaceDE w:val="0"/>
              <w:autoSpaceDN w:val="0"/>
              <w:adjustRightInd w:val="0"/>
              <w:spacing w:after="0" w:line="240" w:lineRule="auto"/>
              <w:rPr>
                <w:rFonts w:ascii="Times New Roman" w:hAnsi="Times New Roman" w:cs="Times New Roman"/>
                <w:b/>
                <w:bCs/>
                <w:sz w:val="18"/>
                <w:szCs w:val="18"/>
                <w:lang w:bidi="en-US"/>
              </w:rPr>
            </w:pPr>
            <w:r w:rsidRPr="003A3511">
              <w:rPr>
                <w:rFonts w:ascii="Times New Roman" w:hAnsi="Times New Roman" w:cs="Times New Roman"/>
                <w:b/>
                <w:bCs/>
                <w:sz w:val="18"/>
                <w:szCs w:val="18"/>
              </w:rPr>
              <w:t>Work with radicals and integer exponents</w:t>
            </w:r>
          </w:p>
        </w:tc>
        <w:tc>
          <w:tcPr>
            <w:tcW w:w="630" w:type="dxa"/>
            <w:tcBorders>
              <w:top w:val="single" w:sz="4" w:space="0" w:color="auto"/>
              <w:bottom w:val="single" w:sz="4" w:space="0" w:color="auto"/>
            </w:tcBorders>
          </w:tcPr>
          <w:p w14:paraId="6D36266E"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Borders>
              <w:top w:val="single" w:sz="4" w:space="0" w:color="auto"/>
              <w:bottom w:val="single" w:sz="4" w:space="0" w:color="auto"/>
            </w:tcBorders>
          </w:tcPr>
          <w:p w14:paraId="516D47D7"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Borders>
              <w:top w:val="single" w:sz="4" w:space="0" w:color="auto"/>
              <w:bottom w:val="single" w:sz="4" w:space="0" w:color="auto"/>
            </w:tcBorders>
          </w:tcPr>
          <w:p w14:paraId="6869E2F0"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20C12A66" w14:textId="77777777" w:rsidTr="00A24E1B">
        <w:trPr>
          <w:trHeight w:val="2334"/>
        </w:trPr>
        <w:tc>
          <w:tcPr>
            <w:tcW w:w="2772" w:type="dxa"/>
            <w:tcBorders>
              <w:top w:val="single" w:sz="4" w:space="0" w:color="auto"/>
              <w:bottom w:val="single" w:sz="4" w:space="0" w:color="auto"/>
            </w:tcBorders>
          </w:tcPr>
          <w:p w14:paraId="01A0C824"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2. Write, read, and evaluate expressions in which letters stand for numbers.</w:t>
            </w:r>
            <w:r w:rsidR="009E5DBD">
              <w:rPr>
                <w:rFonts w:ascii="Times New Roman" w:hAnsi="Times New Roman" w:cs="Times New Roman"/>
                <w:sz w:val="18"/>
                <w:szCs w:val="18"/>
              </w:rPr>
              <w:t xml:space="preserve"> </w:t>
            </w:r>
            <w:r w:rsidRPr="003A3511">
              <w:rPr>
                <w:rFonts w:ascii="Times New Roman" w:hAnsi="Times New Roman" w:cs="Times New Roman"/>
                <w:sz w:val="18"/>
                <w:szCs w:val="18"/>
              </w:rPr>
              <w:t xml:space="preserve">a. Write expressions that record operations with numbers and with letters standing for numbers. b. Identify parts of an expression using mathematical terms (sum, term, product, quotient, coefficient); view one or more parts of an expression as a single entity.  </w:t>
            </w:r>
          </w:p>
        </w:tc>
        <w:tc>
          <w:tcPr>
            <w:tcW w:w="630" w:type="dxa"/>
            <w:tcBorders>
              <w:top w:val="single" w:sz="4" w:space="0" w:color="auto"/>
              <w:bottom w:val="single" w:sz="4" w:space="0" w:color="auto"/>
            </w:tcBorders>
          </w:tcPr>
          <w:p w14:paraId="102AAC8D"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502A5BCA"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04102D10"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tcPr>
          <w:p w14:paraId="7B9D8458" w14:textId="77777777" w:rsidR="00B822D0" w:rsidRPr="003A3511" w:rsidRDefault="00B822D0" w:rsidP="00B822D0">
            <w:pPr>
              <w:autoSpaceDE w:val="0"/>
              <w:autoSpaceDN w:val="0"/>
              <w:adjustRightInd w:val="0"/>
              <w:spacing w:after="0" w:line="240" w:lineRule="auto"/>
              <w:ind w:left="72"/>
              <w:rPr>
                <w:rFonts w:ascii="Times New Roman" w:hAnsi="Times New Roman" w:cs="Times New Roman"/>
                <w:sz w:val="18"/>
                <w:szCs w:val="18"/>
              </w:rPr>
            </w:pPr>
          </w:p>
        </w:tc>
        <w:tc>
          <w:tcPr>
            <w:tcW w:w="630" w:type="dxa"/>
            <w:tcBorders>
              <w:top w:val="single" w:sz="4" w:space="0" w:color="auto"/>
              <w:bottom w:val="single" w:sz="4" w:space="0" w:color="auto"/>
            </w:tcBorders>
          </w:tcPr>
          <w:p w14:paraId="64EB1363"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29539AB4"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0762A7C9"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Borders>
              <w:top w:val="single" w:sz="4" w:space="0" w:color="auto"/>
              <w:bottom w:val="single" w:sz="4" w:space="0" w:color="auto"/>
            </w:tcBorders>
          </w:tcPr>
          <w:p w14:paraId="6ECB8CEE"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p>
        </w:tc>
        <w:tc>
          <w:tcPr>
            <w:tcW w:w="630" w:type="dxa"/>
            <w:tcBorders>
              <w:top w:val="single" w:sz="4" w:space="0" w:color="auto"/>
              <w:bottom w:val="single" w:sz="4" w:space="0" w:color="auto"/>
            </w:tcBorders>
          </w:tcPr>
          <w:p w14:paraId="11EA682C"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Borders>
              <w:top w:val="single" w:sz="4" w:space="0" w:color="auto"/>
              <w:bottom w:val="single" w:sz="4" w:space="0" w:color="auto"/>
            </w:tcBorders>
          </w:tcPr>
          <w:p w14:paraId="68AB0E10"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Borders>
              <w:top w:val="single" w:sz="4" w:space="0" w:color="auto"/>
              <w:bottom w:val="single" w:sz="4" w:space="0" w:color="auto"/>
            </w:tcBorders>
          </w:tcPr>
          <w:p w14:paraId="054770DB"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2EC2E44E" w14:textId="77777777" w:rsidTr="00A24E1B">
        <w:tc>
          <w:tcPr>
            <w:tcW w:w="2772" w:type="dxa"/>
            <w:tcBorders>
              <w:top w:val="single" w:sz="4" w:space="0" w:color="auto"/>
              <w:bottom w:val="single" w:sz="4" w:space="0" w:color="auto"/>
            </w:tcBorders>
          </w:tcPr>
          <w:p w14:paraId="2D843E4F" w14:textId="77777777" w:rsidR="00B822D0" w:rsidRPr="003A3511" w:rsidRDefault="00B822D0" w:rsidP="00B822D0">
            <w:pPr>
              <w:autoSpaceDE w:val="0"/>
              <w:autoSpaceDN w:val="0"/>
              <w:adjustRightInd w:val="0"/>
              <w:spacing w:after="0" w:line="240" w:lineRule="auto"/>
              <w:rPr>
                <w:rFonts w:ascii="Times New Roman" w:hAnsi="Times New Roman" w:cs="Times New Roman"/>
                <w:i/>
                <w:sz w:val="18"/>
                <w:szCs w:val="18"/>
              </w:rPr>
            </w:pPr>
            <w:r w:rsidRPr="003A3511">
              <w:rPr>
                <w:rFonts w:ascii="Times New Roman" w:hAnsi="Times New Roman" w:cs="Times New Roman"/>
                <w:sz w:val="18"/>
                <w:szCs w:val="18"/>
              </w:rPr>
              <w:t>c. Evaluate expressions at specific values of their variables.  Include expressions that arise from formulas used in real-world problems. Perform arithmetic operations that include whole-number exponents, in the order when there are no parentheses to specify order.</w:t>
            </w:r>
          </w:p>
        </w:tc>
        <w:tc>
          <w:tcPr>
            <w:tcW w:w="630" w:type="dxa"/>
            <w:tcBorders>
              <w:top w:val="single" w:sz="4" w:space="0" w:color="auto"/>
              <w:bottom w:val="single" w:sz="4" w:space="0" w:color="auto"/>
            </w:tcBorders>
          </w:tcPr>
          <w:p w14:paraId="45571977"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3978CFFC"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6ACFC3A5"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tcPr>
          <w:p w14:paraId="3F918D9F" w14:textId="77777777" w:rsidR="00B822D0" w:rsidRPr="003A3511" w:rsidRDefault="00B822D0" w:rsidP="00B822D0">
            <w:pPr>
              <w:autoSpaceDE w:val="0"/>
              <w:autoSpaceDN w:val="0"/>
              <w:adjustRightInd w:val="0"/>
              <w:spacing w:after="0" w:line="240" w:lineRule="auto"/>
              <w:ind w:left="18"/>
              <w:rPr>
                <w:rFonts w:ascii="Times New Roman" w:hAnsi="Times New Roman" w:cs="Times New Roman"/>
                <w:iCs/>
                <w:sz w:val="18"/>
                <w:szCs w:val="18"/>
              </w:rPr>
            </w:pPr>
            <w:r w:rsidRPr="003A3511">
              <w:rPr>
                <w:rFonts w:ascii="Times New Roman" w:hAnsi="Times New Roman" w:cs="Times New Roman"/>
                <w:iCs/>
                <w:sz w:val="18"/>
                <w:szCs w:val="18"/>
              </w:rPr>
              <w:t>1. Apply properties of operations as strategies to add, subtract, factor, and expand linear expressions with rational coefficients.</w:t>
            </w:r>
          </w:p>
          <w:p w14:paraId="4DF2F031" w14:textId="77777777" w:rsidR="00B822D0" w:rsidRPr="003A3511" w:rsidRDefault="00B822D0" w:rsidP="00B822D0">
            <w:pPr>
              <w:autoSpaceDE w:val="0"/>
              <w:autoSpaceDN w:val="0"/>
              <w:adjustRightInd w:val="0"/>
              <w:spacing w:after="0" w:line="240" w:lineRule="auto"/>
              <w:ind w:left="72"/>
              <w:rPr>
                <w:rFonts w:ascii="Times New Roman" w:hAnsi="Times New Roman" w:cs="Times New Roman"/>
                <w:sz w:val="18"/>
                <w:szCs w:val="18"/>
              </w:rPr>
            </w:pPr>
          </w:p>
        </w:tc>
        <w:tc>
          <w:tcPr>
            <w:tcW w:w="630" w:type="dxa"/>
            <w:tcBorders>
              <w:top w:val="single" w:sz="4" w:space="0" w:color="auto"/>
              <w:bottom w:val="single" w:sz="4" w:space="0" w:color="auto"/>
            </w:tcBorders>
          </w:tcPr>
          <w:p w14:paraId="7BF5630F"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tcBorders>
          </w:tcPr>
          <w:p w14:paraId="0FE63FCC"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tcBorders>
          </w:tcPr>
          <w:p w14:paraId="0F2A26A4"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Borders>
              <w:top w:val="single" w:sz="4" w:space="0" w:color="auto"/>
            </w:tcBorders>
          </w:tcPr>
          <w:p w14:paraId="5F191786" w14:textId="77777777" w:rsidR="00B822D0" w:rsidRPr="003A3511" w:rsidRDefault="00B822D0" w:rsidP="00B822D0">
            <w:pPr>
              <w:autoSpaceDE w:val="0"/>
              <w:autoSpaceDN w:val="0"/>
              <w:adjustRightInd w:val="0"/>
              <w:spacing w:after="0" w:line="240" w:lineRule="auto"/>
              <w:rPr>
                <w:rFonts w:ascii="Times New Roman" w:hAnsi="Times New Roman" w:cs="Times New Roman"/>
                <w:i/>
                <w:sz w:val="18"/>
                <w:szCs w:val="18"/>
              </w:rPr>
            </w:pPr>
          </w:p>
        </w:tc>
        <w:tc>
          <w:tcPr>
            <w:tcW w:w="630" w:type="dxa"/>
            <w:tcBorders>
              <w:top w:val="single" w:sz="4" w:space="0" w:color="auto"/>
            </w:tcBorders>
          </w:tcPr>
          <w:p w14:paraId="60A8677D"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Borders>
              <w:top w:val="single" w:sz="4" w:space="0" w:color="auto"/>
            </w:tcBorders>
          </w:tcPr>
          <w:p w14:paraId="37971142"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Borders>
              <w:top w:val="single" w:sz="4" w:space="0" w:color="auto"/>
            </w:tcBorders>
          </w:tcPr>
          <w:p w14:paraId="397DEB91"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58A7199B" w14:textId="77777777" w:rsidTr="00A24E1B">
        <w:tc>
          <w:tcPr>
            <w:tcW w:w="2772" w:type="dxa"/>
            <w:tcBorders>
              <w:top w:val="single" w:sz="4" w:space="0" w:color="auto"/>
              <w:bottom w:val="single" w:sz="4" w:space="0" w:color="auto"/>
            </w:tcBorders>
          </w:tcPr>
          <w:p w14:paraId="05BD5AE2" w14:textId="77777777" w:rsidR="00B822D0" w:rsidRPr="003A3511" w:rsidRDefault="00B822D0" w:rsidP="00BD4E9F">
            <w:pPr>
              <w:autoSpaceDE w:val="0"/>
              <w:autoSpaceDN w:val="0"/>
              <w:adjustRightInd w:val="0"/>
              <w:spacing w:after="0" w:line="240" w:lineRule="auto"/>
              <w:rPr>
                <w:rFonts w:ascii="Times New Roman" w:hAnsi="Times New Roman" w:cs="Times New Roman"/>
                <w:i/>
                <w:sz w:val="18"/>
                <w:szCs w:val="18"/>
              </w:rPr>
            </w:pPr>
            <w:r w:rsidRPr="003A3511">
              <w:rPr>
                <w:rFonts w:ascii="Times New Roman" w:hAnsi="Times New Roman" w:cs="Times New Roman"/>
                <w:sz w:val="18"/>
                <w:szCs w:val="18"/>
              </w:rPr>
              <w:t xml:space="preserve">3. Apply the properties of operations to generate equivalent expressions. </w:t>
            </w:r>
            <w:r w:rsidRPr="003A3511">
              <w:rPr>
                <w:rFonts w:ascii="Times New Roman" w:hAnsi="Times New Roman" w:cs="Times New Roman"/>
                <w:i/>
                <w:sz w:val="18"/>
                <w:szCs w:val="18"/>
              </w:rPr>
              <w:t>For example, a</w:t>
            </w:r>
            <w:r w:rsidR="00BD4E9F">
              <w:rPr>
                <w:rFonts w:ascii="Times New Roman" w:hAnsi="Times New Roman" w:cs="Times New Roman"/>
                <w:i/>
                <w:sz w:val="18"/>
                <w:szCs w:val="18"/>
              </w:rPr>
              <w:t xml:space="preserve">pply the distributive property </w:t>
            </w:r>
            <w:r w:rsidRPr="003A3511">
              <w:rPr>
                <w:rFonts w:ascii="Times New Roman" w:hAnsi="Times New Roman" w:cs="Times New Roman"/>
                <w:i/>
                <w:sz w:val="18"/>
                <w:szCs w:val="18"/>
              </w:rPr>
              <w:t>or properties of opera</w:t>
            </w:r>
            <w:r w:rsidR="00BD4E9F">
              <w:rPr>
                <w:rFonts w:ascii="Times New Roman" w:hAnsi="Times New Roman" w:cs="Times New Roman"/>
                <w:i/>
                <w:sz w:val="18"/>
                <w:szCs w:val="18"/>
              </w:rPr>
              <w:t>tions</w:t>
            </w:r>
            <w:r w:rsidRPr="003A3511">
              <w:rPr>
                <w:rFonts w:ascii="Times New Roman" w:hAnsi="Times New Roman" w:cs="Times New Roman"/>
                <w:i/>
                <w:sz w:val="18"/>
                <w:szCs w:val="18"/>
              </w:rPr>
              <w:t>.</w:t>
            </w:r>
          </w:p>
        </w:tc>
        <w:tc>
          <w:tcPr>
            <w:tcW w:w="630" w:type="dxa"/>
            <w:tcBorders>
              <w:top w:val="single" w:sz="4" w:space="0" w:color="auto"/>
              <w:bottom w:val="single" w:sz="4" w:space="0" w:color="auto"/>
            </w:tcBorders>
          </w:tcPr>
          <w:p w14:paraId="4C543BB6"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56838404"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0E6C7190"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tcPr>
          <w:p w14:paraId="714D4833" w14:textId="77777777" w:rsidR="00B822D0" w:rsidRPr="003A3511" w:rsidRDefault="00B822D0" w:rsidP="00B822D0">
            <w:pPr>
              <w:autoSpaceDE w:val="0"/>
              <w:autoSpaceDN w:val="0"/>
              <w:adjustRightInd w:val="0"/>
              <w:spacing w:after="0" w:line="240" w:lineRule="auto"/>
              <w:ind w:left="18" w:hanging="18"/>
              <w:rPr>
                <w:rFonts w:ascii="Times New Roman" w:hAnsi="Times New Roman" w:cs="Times New Roman"/>
                <w:sz w:val="18"/>
                <w:szCs w:val="18"/>
              </w:rPr>
            </w:pPr>
            <w:r w:rsidRPr="003A3511">
              <w:rPr>
                <w:rFonts w:ascii="Times New Roman" w:hAnsi="Times New Roman" w:cs="Times New Roman"/>
                <w:sz w:val="18"/>
                <w:szCs w:val="18"/>
              </w:rPr>
              <w:t xml:space="preserve">2. Understand that rewriting an expression in different forms in a problem context can shed light on the problem and how the quantities are related. </w:t>
            </w:r>
          </w:p>
        </w:tc>
        <w:tc>
          <w:tcPr>
            <w:tcW w:w="630" w:type="dxa"/>
            <w:tcBorders>
              <w:top w:val="single" w:sz="4" w:space="0" w:color="auto"/>
              <w:bottom w:val="single" w:sz="4" w:space="0" w:color="auto"/>
            </w:tcBorders>
          </w:tcPr>
          <w:p w14:paraId="3CD7B0C8"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39A5C3FF"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275CD139"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Pr>
          <w:p w14:paraId="2ED34B67" w14:textId="77777777" w:rsidR="00B822D0" w:rsidRPr="003A3511" w:rsidRDefault="00B822D0" w:rsidP="00B822D0">
            <w:pPr>
              <w:autoSpaceDE w:val="0"/>
              <w:autoSpaceDN w:val="0"/>
              <w:adjustRightInd w:val="0"/>
              <w:spacing w:after="0" w:line="240" w:lineRule="auto"/>
              <w:ind w:left="162" w:hanging="162"/>
              <w:rPr>
                <w:rFonts w:ascii="Times New Roman" w:hAnsi="Times New Roman" w:cs="Times New Roman"/>
                <w:sz w:val="18"/>
                <w:szCs w:val="18"/>
              </w:rPr>
            </w:pPr>
          </w:p>
        </w:tc>
        <w:tc>
          <w:tcPr>
            <w:tcW w:w="630" w:type="dxa"/>
          </w:tcPr>
          <w:p w14:paraId="7B008422"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Pr>
          <w:p w14:paraId="5DDA04C3"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Pr>
          <w:p w14:paraId="0FF582C9"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6D0F6762" w14:textId="77777777" w:rsidTr="00A24E1B">
        <w:trPr>
          <w:trHeight w:val="631"/>
        </w:trPr>
        <w:tc>
          <w:tcPr>
            <w:tcW w:w="2772" w:type="dxa"/>
            <w:tcBorders>
              <w:top w:val="single" w:sz="4" w:space="0" w:color="auto"/>
              <w:bottom w:val="single" w:sz="4" w:space="0" w:color="auto"/>
            </w:tcBorders>
          </w:tcPr>
          <w:p w14:paraId="1D8E3F2E" w14:textId="77777777" w:rsidR="00B822D0" w:rsidRPr="003A3511" w:rsidRDefault="00B822D0" w:rsidP="00B822D0">
            <w:pPr>
              <w:autoSpaceDE w:val="0"/>
              <w:autoSpaceDN w:val="0"/>
              <w:adjustRightInd w:val="0"/>
              <w:spacing w:after="0" w:line="240" w:lineRule="auto"/>
              <w:rPr>
                <w:rFonts w:ascii="Times New Roman" w:hAnsi="Times New Roman" w:cs="Times New Roman"/>
                <w:i/>
                <w:sz w:val="18"/>
                <w:szCs w:val="18"/>
              </w:rPr>
            </w:pPr>
            <w:r w:rsidRPr="003A3511">
              <w:rPr>
                <w:rFonts w:ascii="Times New Roman" w:hAnsi="Times New Roman" w:cs="Times New Roman"/>
                <w:sz w:val="18"/>
                <w:szCs w:val="18"/>
              </w:rPr>
              <w:t xml:space="preserve">4. Identify when two expressions are equivalent (i.e., when the two expressions name the same number regardless of which value is substituted into them). </w:t>
            </w:r>
            <w:r w:rsidRPr="003A3511">
              <w:rPr>
                <w:rFonts w:ascii="Times New Roman" w:hAnsi="Times New Roman" w:cs="Times New Roman"/>
                <w:i/>
                <w:sz w:val="18"/>
                <w:szCs w:val="18"/>
              </w:rPr>
              <w:t xml:space="preserve"> </w:t>
            </w:r>
          </w:p>
        </w:tc>
        <w:tc>
          <w:tcPr>
            <w:tcW w:w="630" w:type="dxa"/>
            <w:tcBorders>
              <w:top w:val="single" w:sz="4" w:space="0" w:color="auto"/>
              <w:bottom w:val="single" w:sz="4" w:space="0" w:color="auto"/>
            </w:tcBorders>
          </w:tcPr>
          <w:p w14:paraId="751A8274"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150B8591"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760FD507"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tcPr>
          <w:p w14:paraId="586C6713" w14:textId="77777777" w:rsidR="00B822D0" w:rsidRPr="003A3511" w:rsidRDefault="00B822D0" w:rsidP="00B822D0">
            <w:pPr>
              <w:autoSpaceDE w:val="0"/>
              <w:autoSpaceDN w:val="0"/>
              <w:adjustRightInd w:val="0"/>
              <w:spacing w:after="0" w:line="240" w:lineRule="auto"/>
              <w:ind w:left="252" w:hanging="180"/>
              <w:rPr>
                <w:rFonts w:ascii="Times New Roman" w:hAnsi="Times New Roman" w:cs="Times New Roman"/>
                <w:sz w:val="18"/>
                <w:szCs w:val="18"/>
              </w:rPr>
            </w:pPr>
          </w:p>
        </w:tc>
        <w:tc>
          <w:tcPr>
            <w:tcW w:w="630" w:type="dxa"/>
            <w:tcBorders>
              <w:top w:val="single" w:sz="4" w:space="0" w:color="auto"/>
              <w:bottom w:val="single" w:sz="4" w:space="0" w:color="auto"/>
            </w:tcBorders>
          </w:tcPr>
          <w:p w14:paraId="51BB35B8"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1608AA50"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657A8A10"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Pr>
          <w:p w14:paraId="290F8133"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p>
        </w:tc>
        <w:tc>
          <w:tcPr>
            <w:tcW w:w="630" w:type="dxa"/>
          </w:tcPr>
          <w:p w14:paraId="52DC3EE5"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Pr>
          <w:p w14:paraId="6665A7F6"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Pr>
          <w:p w14:paraId="64E98139"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074E7E38" w14:textId="77777777" w:rsidTr="00A24E1B">
        <w:tc>
          <w:tcPr>
            <w:tcW w:w="2772" w:type="dxa"/>
            <w:tcBorders>
              <w:top w:val="single" w:sz="4" w:space="0" w:color="auto"/>
              <w:bottom w:val="single" w:sz="4" w:space="0" w:color="auto"/>
            </w:tcBorders>
          </w:tcPr>
          <w:p w14:paraId="02FE083A" w14:textId="77777777" w:rsidR="003F2430" w:rsidRPr="003A3511" w:rsidRDefault="00B822D0" w:rsidP="00B822D0">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6. Use variables to represent numbers and write expressions when solving a real-world or mathematical problem; understand that a variable can r</w:t>
            </w:r>
            <w:r w:rsidR="00BD4E9F">
              <w:rPr>
                <w:rFonts w:ascii="Times New Roman" w:hAnsi="Times New Roman" w:cs="Times New Roman"/>
                <w:sz w:val="18"/>
                <w:szCs w:val="18"/>
              </w:rPr>
              <w:t>epresent an unknown number, or</w:t>
            </w:r>
            <w:r w:rsidRPr="003A3511">
              <w:rPr>
                <w:rFonts w:ascii="Times New Roman" w:hAnsi="Times New Roman" w:cs="Times New Roman"/>
                <w:sz w:val="18"/>
                <w:szCs w:val="18"/>
              </w:rPr>
              <w:t xml:space="preserve"> any number in a specified set.</w:t>
            </w:r>
          </w:p>
        </w:tc>
        <w:tc>
          <w:tcPr>
            <w:tcW w:w="630" w:type="dxa"/>
            <w:tcBorders>
              <w:top w:val="single" w:sz="4" w:space="0" w:color="auto"/>
              <w:bottom w:val="single" w:sz="4" w:space="0" w:color="auto"/>
            </w:tcBorders>
          </w:tcPr>
          <w:p w14:paraId="668E42A7"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7A9FF99A"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6637803B"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tcPr>
          <w:p w14:paraId="7A3F37DD"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p>
        </w:tc>
        <w:tc>
          <w:tcPr>
            <w:tcW w:w="630" w:type="dxa"/>
            <w:tcBorders>
              <w:top w:val="single" w:sz="4" w:space="0" w:color="auto"/>
              <w:bottom w:val="single" w:sz="4" w:space="0" w:color="auto"/>
            </w:tcBorders>
          </w:tcPr>
          <w:p w14:paraId="664F10B8"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0241515E"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1EDB338E"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Pr>
          <w:p w14:paraId="5A558F1A" w14:textId="77777777" w:rsidR="00B822D0" w:rsidRPr="003A3511" w:rsidRDefault="00B822D0" w:rsidP="00B822D0">
            <w:pPr>
              <w:autoSpaceDE w:val="0"/>
              <w:autoSpaceDN w:val="0"/>
              <w:adjustRightInd w:val="0"/>
              <w:spacing w:after="0" w:line="240" w:lineRule="auto"/>
              <w:rPr>
                <w:rFonts w:ascii="Times New Roman" w:hAnsi="Times New Roman" w:cs="Times New Roman"/>
                <w:b/>
                <w:bCs/>
                <w:sz w:val="18"/>
                <w:szCs w:val="18"/>
                <w:lang w:bidi="en-US"/>
              </w:rPr>
            </w:pPr>
          </w:p>
        </w:tc>
        <w:tc>
          <w:tcPr>
            <w:tcW w:w="630" w:type="dxa"/>
          </w:tcPr>
          <w:p w14:paraId="1F5FB1FD"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Pr>
          <w:p w14:paraId="353BECB6"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Pr>
          <w:p w14:paraId="56F4C5A0"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44E692F6" w14:textId="77777777" w:rsidTr="00B822D0">
        <w:tc>
          <w:tcPr>
            <w:tcW w:w="15102" w:type="dxa"/>
            <w:gridSpan w:val="13"/>
            <w:tcBorders>
              <w:top w:val="single" w:sz="4" w:space="0" w:color="auto"/>
              <w:bottom w:val="single" w:sz="4" w:space="0" w:color="auto"/>
            </w:tcBorders>
          </w:tcPr>
          <w:p w14:paraId="694CDDD1"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rPr>
              <w:lastRenderedPageBreak/>
              <w:t>CCSS</w:t>
            </w:r>
            <w:r w:rsidR="00D010F0">
              <w:rPr>
                <w:rFonts w:ascii="Times New Roman" w:hAnsi="Times New Roman" w:cs="Times New Roman"/>
                <w:b/>
              </w:rPr>
              <w:t>M</w:t>
            </w:r>
            <w:r w:rsidRPr="003A3511">
              <w:rPr>
                <w:rFonts w:ascii="Times New Roman" w:hAnsi="Times New Roman" w:cs="Times New Roman"/>
                <w:b/>
              </w:rPr>
              <w:t xml:space="preserve"> Curriculum Analysis Tool 1—Expressions and Equations for Grades 6-8</w:t>
            </w:r>
          </w:p>
        </w:tc>
      </w:tr>
      <w:tr w:rsidR="00B822D0" w:rsidRPr="003A3511" w14:paraId="6327886B" w14:textId="77777777" w:rsidTr="00B822D0">
        <w:tc>
          <w:tcPr>
            <w:tcW w:w="5022" w:type="dxa"/>
            <w:gridSpan w:val="4"/>
            <w:tcBorders>
              <w:top w:val="single" w:sz="4" w:space="0" w:color="auto"/>
              <w:bottom w:val="single" w:sz="4" w:space="0" w:color="auto"/>
            </w:tcBorders>
          </w:tcPr>
          <w:p w14:paraId="5CA0C0C1"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4950" w:type="dxa"/>
            <w:gridSpan w:val="5"/>
            <w:tcBorders>
              <w:top w:val="single" w:sz="4" w:space="0" w:color="auto"/>
              <w:bottom w:val="single" w:sz="4" w:space="0" w:color="auto"/>
            </w:tcBorders>
          </w:tcPr>
          <w:p w14:paraId="1E0FA0B4"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7</w:t>
            </w:r>
          </w:p>
        </w:tc>
        <w:tc>
          <w:tcPr>
            <w:tcW w:w="5130" w:type="dxa"/>
            <w:gridSpan w:val="4"/>
          </w:tcPr>
          <w:p w14:paraId="5894E524"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B822D0" w:rsidRPr="003A3511" w14:paraId="3BA8439A" w14:textId="77777777" w:rsidTr="00A24E1B">
        <w:tc>
          <w:tcPr>
            <w:tcW w:w="2772" w:type="dxa"/>
            <w:tcBorders>
              <w:top w:val="single" w:sz="4" w:space="0" w:color="auto"/>
              <w:bottom w:val="single" w:sz="4" w:space="0" w:color="auto"/>
            </w:tcBorders>
          </w:tcPr>
          <w:p w14:paraId="7EA951C0" w14:textId="77777777" w:rsidR="00B822D0" w:rsidRPr="003A3511" w:rsidRDefault="00B822D0" w:rsidP="00B822D0">
            <w:pPr>
              <w:spacing w:after="0" w:line="240" w:lineRule="auto"/>
              <w:jc w:val="center"/>
              <w:rPr>
                <w:rFonts w:ascii="Times New Roman" w:hAnsi="Times New Roman" w:cs="Times New Roman"/>
                <w:b/>
                <w:bCs/>
                <w:sz w:val="18"/>
                <w:szCs w:val="18"/>
              </w:rPr>
            </w:pPr>
            <w:r w:rsidRPr="003A3511">
              <w:rPr>
                <w:rFonts w:ascii="Times New Roman" w:hAnsi="Times New Roman" w:cs="Times New Roman"/>
                <w:b/>
                <w:bCs/>
                <w:sz w:val="18"/>
                <w:szCs w:val="18"/>
              </w:rPr>
              <w:t xml:space="preserve">6.EE Expressions and Equations </w:t>
            </w:r>
          </w:p>
        </w:tc>
        <w:tc>
          <w:tcPr>
            <w:tcW w:w="630" w:type="dxa"/>
            <w:tcBorders>
              <w:top w:val="single" w:sz="4" w:space="0" w:color="auto"/>
              <w:bottom w:val="single" w:sz="4" w:space="0" w:color="auto"/>
            </w:tcBorders>
          </w:tcPr>
          <w:p w14:paraId="40B22DA2" w14:textId="77777777" w:rsidR="00B822D0" w:rsidRPr="003A3511" w:rsidRDefault="00B822D0" w:rsidP="00B822D0">
            <w:pPr>
              <w:spacing w:after="0" w:line="240" w:lineRule="auto"/>
              <w:rPr>
                <w:rFonts w:ascii="Times New Roman" w:hAnsi="Times New Roman" w:cs="Times New Roman"/>
                <w:sz w:val="16"/>
                <w:szCs w:val="16"/>
              </w:rPr>
            </w:pPr>
            <w:proofErr w:type="spellStart"/>
            <w:r w:rsidRPr="003A3511">
              <w:rPr>
                <w:rFonts w:ascii="Times New Roman" w:hAnsi="Times New Roman" w:cs="Times New Roman"/>
                <w:b/>
                <w:sz w:val="16"/>
                <w:szCs w:val="16"/>
              </w:rPr>
              <w:t>ChapPages</w:t>
            </w:r>
            <w:proofErr w:type="spellEnd"/>
          </w:p>
        </w:tc>
        <w:tc>
          <w:tcPr>
            <w:tcW w:w="810" w:type="dxa"/>
            <w:tcBorders>
              <w:top w:val="single" w:sz="4" w:space="0" w:color="auto"/>
              <w:bottom w:val="single" w:sz="4" w:space="0" w:color="auto"/>
            </w:tcBorders>
          </w:tcPr>
          <w:p w14:paraId="0E8D757F"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63E15437"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tcBorders>
              <w:top w:val="single" w:sz="4" w:space="0" w:color="auto"/>
              <w:bottom w:val="single" w:sz="4" w:space="0" w:color="auto"/>
            </w:tcBorders>
          </w:tcPr>
          <w:p w14:paraId="56689BF8"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063458B5"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700" w:type="dxa"/>
            <w:gridSpan w:val="2"/>
            <w:tcBorders>
              <w:top w:val="single" w:sz="4" w:space="0" w:color="auto"/>
              <w:bottom w:val="single" w:sz="4" w:space="0" w:color="auto"/>
            </w:tcBorders>
          </w:tcPr>
          <w:p w14:paraId="213BC28A" w14:textId="77777777" w:rsidR="00B822D0" w:rsidRPr="003A3511" w:rsidRDefault="00B822D0" w:rsidP="00B822D0">
            <w:pPr>
              <w:spacing w:after="0" w:line="240" w:lineRule="auto"/>
              <w:jc w:val="center"/>
              <w:rPr>
                <w:rFonts w:ascii="Times New Roman" w:hAnsi="Times New Roman" w:cs="Times New Roman"/>
                <w:b/>
                <w:bCs/>
                <w:sz w:val="18"/>
                <w:szCs w:val="18"/>
              </w:rPr>
            </w:pPr>
            <w:r w:rsidRPr="003A3511">
              <w:rPr>
                <w:rFonts w:ascii="Times New Roman" w:hAnsi="Times New Roman" w:cs="Times New Roman"/>
                <w:b/>
                <w:bCs/>
                <w:sz w:val="18"/>
                <w:szCs w:val="18"/>
              </w:rPr>
              <w:t>7.EE Expressions and Equations</w:t>
            </w:r>
          </w:p>
        </w:tc>
        <w:tc>
          <w:tcPr>
            <w:tcW w:w="630" w:type="dxa"/>
            <w:tcBorders>
              <w:top w:val="single" w:sz="4" w:space="0" w:color="auto"/>
              <w:bottom w:val="single" w:sz="4" w:space="0" w:color="auto"/>
            </w:tcBorders>
          </w:tcPr>
          <w:p w14:paraId="0CA2F71C" w14:textId="77777777" w:rsidR="00B822D0" w:rsidRPr="003A3511" w:rsidRDefault="00B822D0" w:rsidP="00B822D0">
            <w:pPr>
              <w:spacing w:after="0" w:line="240" w:lineRule="auto"/>
              <w:rPr>
                <w:rFonts w:ascii="Times New Roman" w:hAnsi="Times New Roman" w:cs="Times New Roman"/>
                <w:sz w:val="16"/>
                <w:szCs w:val="16"/>
              </w:rPr>
            </w:pPr>
            <w:proofErr w:type="spellStart"/>
            <w:r w:rsidRPr="003A3511">
              <w:rPr>
                <w:rFonts w:ascii="Times New Roman" w:hAnsi="Times New Roman" w:cs="Times New Roman"/>
                <w:b/>
                <w:sz w:val="16"/>
                <w:szCs w:val="16"/>
              </w:rPr>
              <w:t>ChapPages</w:t>
            </w:r>
            <w:proofErr w:type="spellEnd"/>
          </w:p>
        </w:tc>
        <w:tc>
          <w:tcPr>
            <w:tcW w:w="810" w:type="dxa"/>
          </w:tcPr>
          <w:p w14:paraId="62EEB1E1"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7A2AF43A"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tcPr>
          <w:p w14:paraId="5CE86010"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59BA1D8D"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970" w:type="dxa"/>
          </w:tcPr>
          <w:p w14:paraId="540C9EF6" w14:textId="77777777" w:rsidR="00B822D0" w:rsidRPr="003A3511" w:rsidRDefault="00B822D0" w:rsidP="00B822D0">
            <w:pPr>
              <w:widowControl w:val="0"/>
              <w:autoSpaceDE w:val="0"/>
              <w:autoSpaceDN w:val="0"/>
              <w:adjustRightInd w:val="0"/>
              <w:spacing w:after="0" w:line="240" w:lineRule="auto"/>
              <w:rPr>
                <w:rFonts w:ascii="Times New Roman" w:hAnsi="Times New Roman" w:cs="Times New Roman"/>
                <w:b/>
                <w:bCs/>
                <w:sz w:val="18"/>
                <w:szCs w:val="18"/>
                <w:lang w:bidi="en-US"/>
              </w:rPr>
            </w:pPr>
            <w:r w:rsidRPr="003A3511">
              <w:rPr>
                <w:rFonts w:ascii="Times New Roman" w:hAnsi="Times New Roman" w:cs="Times New Roman"/>
                <w:b/>
                <w:bCs/>
                <w:sz w:val="18"/>
                <w:szCs w:val="18"/>
                <w:lang w:bidi="en-US"/>
              </w:rPr>
              <w:t>8.EE Expressions and Equations</w:t>
            </w:r>
          </w:p>
        </w:tc>
        <w:tc>
          <w:tcPr>
            <w:tcW w:w="630" w:type="dxa"/>
          </w:tcPr>
          <w:p w14:paraId="033B1D0F" w14:textId="77777777" w:rsidR="00B822D0" w:rsidRPr="003A3511" w:rsidRDefault="00B822D0" w:rsidP="00B822D0">
            <w:pPr>
              <w:spacing w:after="0" w:line="240" w:lineRule="auto"/>
              <w:jc w:val="center"/>
              <w:rPr>
                <w:rFonts w:ascii="Times New Roman" w:hAnsi="Times New Roman" w:cs="Times New Roman"/>
                <w:sz w:val="18"/>
                <w:szCs w:val="18"/>
              </w:rPr>
            </w:pPr>
            <w:proofErr w:type="spellStart"/>
            <w:r w:rsidRPr="003A3511">
              <w:rPr>
                <w:rFonts w:ascii="Times New Roman" w:hAnsi="Times New Roman" w:cs="Times New Roman"/>
                <w:b/>
                <w:sz w:val="16"/>
                <w:szCs w:val="16"/>
              </w:rPr>
              <w:t>ChapPages</w:t>
            </w:r>
            <w:proofErr w:type="spellEnd"/>
          </w:p>
          <w:p w14:paraId="0DD68C30" w14:textId="77777777" w:rsidR="00B822D0" w:rsidRPr="003A3511" w:rsidRDefault="00B822D0" w:rsidP="00B822D0">
            <w:pPr>
              <w:spacing w:after="0" w:line="240" w:lineRule="auto"/>
              <w:jc w:val="center"/>
              <w:rPr>
                <w:rFonts w:ascii="Times New Roman" w:hAnsi="Times New Roman" w:cs="Times New Roman"/>
                <w:b/>
                <w:sz w:val="16"/>
                <w:szCs w:val="16"/>
              </w:rPr>
            </w:pPr>
          </w:p>
        </w:tc>
        <w:tc>
          <w:tcPr>
            <w:tcW w:w="756" w:type="dxa"/>
          </w:tcPr>
          <w:p w14:paraId="7ACCC8B4"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N-L-M-A-H</w:t>
            </w:r>
          </w:p>
        </w:tc>
        <w:tc>
          <w:tcPr>
            <w:tcW w:w="774" w:type="dxa"/>
          </w:tcPr>
          <w:p w14:paraId="1D3CAC3C"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N-L-M-A-H</w:t>
            </w:r>
          </w:p>
        </w:tc>
      </w:tr>
      <w:tr w:rsidR="00B822D0" w:rsidRPr="003A3511" w14:paraId="32DCE8A3" w14:textId="77777777" w:rsidTr="00A24E1B">
        <w:tc>
          <w:tcPr>
            <w:tcW w:w="2772" w:type="dxa"/>
            <w:tcBorders>
              <w:top w:val="single" w:sz="4" w:space="0" w:color="auto"/>
              <w:bottom w:val="single" w:sz="4" w:space="0" w:color="auto"/>
            </w:tcBorders>
          </w:tcPr>
          <w:p w14:paraId="41364190" w14:textId="77777777" w:rsidR="00B822D0" w:rsidRPr="003A3511" w:rsidRDefault="00B822D0" w:rsidP="00B822D0">
            <w:pPr>
              <w:widowControl w:val="0"/>
              <w:autoSpaceDE w:val="0"/>
              <w:autoSpaceDN w:val="0"/>
              <w:adjustRightInd w:val="0"/>
              <w:spacing w:after="0" w:line="240" w:lineRule="auto"/>
              <w:rPr>
                <w:rFonts w:ascii="Times New Roman" w:hAnsi="Times New Roman" w:cs="Times New Roman"/>
                <w:color w:val="3B3B3A"/>
                <w:sz w:val="18"/>
                <w:szCs w:val="18"/>
              </w:rPr>
            </w:pPr>
            <w:r w:rsidRPr="003A3511">
              <w:rPr>
                <w:rFonts w:ascii="Times New Roman" w:hAnsi="Times New Roman" w:cs="Times New Roman"/>
                <w:b/>
                <w:bCs/>
                <w:sz w:val="18"/>
                <w:szCs w:val="18"/>
              </w:rPr>
              <w:t>Reason about and solve one-variable equations and inequalities</w:t>
            </w:r>
          </w:p>
        </w:tc>
        <w:tc>
          <w:tcPr>
            <w:tcW w:w="630" w:type="dxa"/>
            <w:tcBorders>
              <w:top w:val="single" w:sz="4" w:space="0" w:color="auto"/>
              <w:bottom w:val="single" w:sz="4" w:space="0" w:color="auto"/>
            </w:tcBorders>
          </w:tcPr>
          <w:p w14:paraId="597E0A40"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535C2A64"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11D322CF"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tcPr>
          <w:p w14:paraId="6BEB28ED" w14:textId="77777777" w:rsidR="00B822D0" w:rsidRPr="003A3511" w:rsidRDefault="00B822D0" w:rsidP="00B822D0">
            <w:pPr>
              <w:autoSpaceDE w:val="0"/>
              <w:autoSpaceDN w:val="0"/>
              <w:adjustRightInd w:val="0"/>
              <w:spacing w:after="0" w:line="240" w:lineRule="auto"/>
              <w:rPr>
                <w:rFonts w:ascii="Times New Roman" w:hAnsi="Times New Roman" w:cs="Times New Roman"/>
                <w:color w:val="3B3B3A"/>
                <w:sz w:val="18"/>
                <w:szCs w:val="18"/>
              </w:rPr>
            </w:pPr>
            <w:r w:rsidRPr="003A3511">
              <w:rPr>
                <w:rFonts w:ascii="Times New Roman" w:hAnsi="Times New Roman" w:cs="Times New Roman"/>
                <w:b/>
                <w:bCs/>
                <w:sz w:val="18"/>
                <w:szCs w:val="18"/>
              </w:rPr>
              <w:t>Solve real life and mathematical problems using numerical and algebraic expressions and equations</w:t>
            </w:r>
          </w:p>
        </w:tc>
        <w:tc>
          <w:tcPr>
            <w:tcW w:w="630" w:type="dxa"/>
            <w:tcBorders>
              <w:top w:val="single" w:sz="4" w:space="0" w:color="auto"/>
              <w:bottom w:val="single" w:sz="4" w:space="0" w:color="auto"/>
            </w:tcBorders>
          </w:tcPr>
          <w:p w14:paraId="378E021C"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5DF3C94E" w14:textId="77777777" w:rsidR="00B822D0" w:rsidRPr="003A3511" w:rsidRDefault="00B822D0" w:rsidP="00B822D0">
            <w:pPr>
              <w:spacing w:after="0" w:line="240" w:lineRule="auto"/>
              <w:rPr>
                <w:rFonts w:ascii="Times New Roman" w:hAnsi="Times New Roman" w:cs="Times New Roman"/>
                <w:b/>
                <w:sz w:val="16"/>
                <w:szCs w:val="16"/>
              </w:rPr>
            </w:pPr>
          </w:p>
          <w:p w14:paraId="6C7EAD12"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52C26F6B"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Pr>
          <w:p w14:paraId="08393AA9" w14:textId="77777777" w:rsidR="00B822D0" w:rsidRPr="003A3511" w:rsidRDefault="00B822D0" w:rsidP="00B822D0">
            <w:pPr>
              <w:spacing w:after="0" w:line="240" w:lineRule="auto"/>
              <w:rPr>
                <w:rFonts w:ascii="Times New Roman" w:hAnsi="Times New Roman" w:cs="Times New Roman"/>
                <w:sz w:val="18"/>
                <w:szCs w:val="18"/>
              </w:rPr>
            </w:pPr>
            <w:r w:rsidRPr="003A3511">
              <w:rPr>
                <w:rFonts w:ascii="Times New Roman" w:hAnsi="Times New Roman" w:cs="Times New Roman"/>
                <w:b/>
                <w:sz w:val="18"/>
                <w:szCs w:val="18"/>
              </w:rPr>
              <w:t xml:space="preserve">Analyze and solve linear equations and pairs of simultaneous linear equations </w:t>
            </w:r>
          </w:p>
        </w:tc>
        <w:tc>
          <w:tcPr>
            <w:tcW w:w="630" w:type="dxa"/>
          </w:tcPr>
          <w:p w14:paraId="168C1042"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Pr>
          <w:p w14:paraId="1658638F"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Pr>
          <w:p w14:paraId="57F02589"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7990BA8C" w14:textId="77777777" w:rsidTr="00A24E1B">
        <w:tc>
          <w:tcPr>
            <w:tcW w:w="2772" w:type="dxa"/>
            <w:tcBorders>
              <w:top w:val="single" w:sz="4" w:space="0" w:color="auto"/>
              <w:bottom w:val="single" w:sz="4" w:space="0" w:color="auto"/>
            </w:tcBorders>
          </w:tcPr>
          <w:p w14:paraId="5FD59652"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5. Understand solving an equation or inequality as a process of answering a question: Which values form a specified set, if any, make the equation or inequality true? Use substitution to determine whether a given number in a specified set makes an equation or inequality true.</w:t>
            </w:r>
          </w:p>
        </w:tc>
        <w:tc>
          <w:tcPr>
            <w:tcW w:w="630" w:type="dxa"/>
            <w:tcBorders>
              <w:top w:val="single" w:sz="4" w:space="0" w:color="auto"/>
              <w:bottom w:val="single" w:sz="4" w:space="0" w:color="auto"/>
            </w:tcBorders>
          </w:tcPr>
          <w:p w14:paraId="1FF4B137"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093F5444"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5D905A8A"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tcPr>
          <w:p w14:paraId="05EE55ED" w14:textId="77777777" w:rsidR="00B822D0" w:rsidRPr="003A3511" w:rsidRDefault="00B822D0" w:rsidP="00B822D0">
            <w:pPr>
              <w:autoSpaceDE w:val="0"/>
              <w:autoSpaceDN w:val="0"/>
              <w:adjustRightInd w:val="0"/>
              <w:spacing w:after="0" w:line="240" w:lineRule="auto"/>
              <w:ind w:left="72"/>
              <w:rPr>
                <w:rFonts w:ascii="Times New Roman" w:hAnsi="Times New Roman" w:cs="Times New Roman"/>
                <w:sz w:val="18"/>
                <w:szCs w:val="18"/>
              </w:rPr>
            </w:pPr>
          </w:p>
        </w:tc>
        <w:tc>
          <w:tcPr>
            <w:tcW w:w="630" w:type="dxa"/>
            <w:tcBorders>
              <w:top w:val="single" w:sz="4" w:space="0" w:color="auto"/>
              <w:bottom w:val="single" w:sz="4" w:space="0" w:color="auto"/>
            </w:tcBorders>
          </w:tcPr>
          <w:p w14:paraId="236306E4"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290C2F99"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538AC118"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Pr>
          <w:p w14:paraId="0D1E9E9F" w14:textId="77777777" w:rsidR="00B822D0" w:rsidRPr="003A3511" w:rsidRDefault="00B822D0" w:rsidP="00B822D0">
            <w:pPr>
              <w:autoSpaceDE w:val="0"/>
              <w:autoSpaceDN w:val="0"/>
              <w:adjustRightInd w:val="0"/>
              <w:spacing w:after="0" w:line="240" w:lineRule="auto"/>
              <w:rPr>
                <w:rFonts w:ascii="Times New Roman" w:eastAsia="Univers-Condensed" w:hAnsi="Times New Roman" w:cs="Times New Roman"/>
                <w:sz w:val="18"/>
                <w:szCs w:val="18"/>
              </w:rPr>
            </w:pPr>
            <w:r w:rsidRPr="003A3511">
              <w:rPr>
                <w:rFonts w:ascii="Times New Roman" w:hAnsi="Times New Roman" w:cs="Times New Roman"/>
                <w:bCs/>
                <w:sz w:val="18"/>
                <w:szCs w:val="18"/>
              </w:rPr>
              <w:t xml:space="preserve">7. </w:t>
            </w:r>
            <w:r w:rsidRPr="003A3511">
              <w:rPr>
                <w:rFonts w:ascii="Times New Roman" w:eastAsia="Univers-Condensed" w:hAnsi="Times New Roman" w:cs="Times New Roman"/>
                <w:sz w:val="18"/>
                <w:szCs w:val="18"/>
              </w:rPr>
              <w:t xml:space="preserve">Solve linear equations in one variable. </w:t>
            </w:r>
          </w:p>
          <w:p w14:paraId="6AB7F8A0" w14:textId="77777777" w:rsidR="00B822D0" w:rsidRPr="003A3511" w:rsidRDefault="00B822D0" w:rsidP="00B822D0">
            <w:pPr>
              <w:autoSpaceDE w:val="0"/>
              <w:autoSpaceDN w:val="0"/>
              <w:adjustRightInd w:val="0"/>
              <w:spacing w:after="0" w:line="240" w:lineRule="auto"/>
              <w:rPr>
                <w:rFonts w:ascii="Times New Roman" w:eastAsia="Univers-Condensed" w:hAnsi="Times New Roman" w:cs="Times New Roman"/>
                <w:sz w:val="18"/>
                <w:szCs w:val="18"/>
              </w:rPr>
            </w:pPr>
            <w:r w:rsidRPr="003A3511">
              <w:rPr>
                <w:rFonts w:ascii="Times New Roman" w:hAnsi="Times New Roman" w:cs="Times New Roman"/>
                <w:bCs/>
                <w:sz w:val="18"/>
                <w:szCs w:val="18"/>
              </w:rPr>
              <w:t xml:space="preserve">a. </w:t>
            </w:r>
            <w:r w:rsidRPr="003A3511">
              <w:rPr>
                <w:rFonts w:ascii="Times New Roman" w:eastAsia="Univers-Condensed" w:hAnsi="Times New Roman" w:cs="Times New Roman"/>
                <w:sz w:val="18"/>
                <w:szCs w:val="18"/>
              </w:rPr>
              <w:t>Give examples of linear equations in one variable with one solution, infinitely many solutions, or no solutions. Show which of these possibilities is the case by successively transforming the given equation into simpler forms, until an equivalent equation of the form</w:t>
            </w:r>
          </w:p>
          <w:p w14:paraId="2EC9FB2D" w14:textId="77777777" w:rsidR="00B822D0" w:rsidRPr="003A3511" w:rsidRDefault="00B822D0" w:rsidP="00B822D0">
            <w:pPr>
              <w:autoSpaceDE w:val="0"/>
              <w:autoSpaceDN w:val="0"/>
              <w:adjustRightInd w:val="0"/>
              <w:spacing w:after="0" w:line="240" w:lineRule="auto"/>
              <w:rPr>
                <w:rFonts w:ascii="Times New Roman" w:eastAsia="Univers-Condensed" w:hAnsi="Times New Roman" w:cs="Times New Roman"/>
                <w:sz w:val="18"/>
                <w:szCs w:val="18"/>
              </w:rPr>
            </w:pPr>
            <w:proofErr w:type="gramStart"/>
            <w:r w:rsidRPr="003A3511">
              <w:rPr>
                <w:rFonts w:ascii="Times New Roman" w:hAnsi="Times New Roman" w:cs="Times New Roman"/>
                <w:bCs/>
                <w:i/>
                <w:iCs/>
                <w:sz w:val="18"/>
                <w:szCs w:val="18"/>
              </w:rPr>
              <w:t>x</w:t>
            </w:r>
            <w:proofErr w:type="gramEnd"/>
            <w:r w:rsidRPr="003A3511">
              <w:rPr>
                <w:rFonts w:ascii="Times New Roman" w:hAnsi="Times New Roman" w:cs="Times New Roman"/>
                <w:bCs/>
                <w:i/>
                <w:iCs/>
                <w:sz w:val="18"/>
                <w:szCs w:val="18"/>
              </w:rPr>
              <w:t xml:space="preserve"> </w:t>
            </w:r>
            <w:r w:rsidRPr="003A3511">
              <w:rPr>
                <w:rFonts w:ascii="Times New Roman" w:eastAsia="Univers-Condensed" w:hAnsi="Times New Roman" w:cs="Times New Roman"/>
                <w:sz w:val="18"/>
                <w:szCs w:val="18"/>
              </w:rPr>
              <w:t xml:space="preserve">= </w:t>
            </w:r>
            <w:r w:rsidRPr="003A3511">
              <w:rPr>
                <w:rFonts w:ascii="Times New Roman" w:hAnsi="Times New Roman" w:cs="Times New Roman"/>
                <w:bCs/>
                <w:i/>
                <w:iCs/>
                <w:sz w:val="18"/>
                <w:szCs w:val="18"/>
              </w:rPr>
              <w:t>a</w:t>
            </w:r>
            <w:r w:rsidRPr="003A3511">
              <w:rPr>
                <w:rFonts w:ascii="Times New Roman" w:eastAsia="Univers-Condensed" w:hAnsi="Times New Roman" w:cs="Times New Roman"/>
                <w:sz w:val="18"/>
                <w:szCs w:val="18"/>
              </w:rPr>
              <w:t xml:space="preserve">, </w:t>
            </w:r>
            <w:r w:rsidRPr="003A3511">
              <w:rPr>
                <w:rFonts w:ascii="Times New Roman" w:hAnsi="Times New Roman" w:cs="Times New Roman"/>
                <w:bCs/>
                <w:i/>
                <w:iCs/>
                <w:sz w:val="18"/>
                <w:szCs w:val="18"/>
              </w:rPr>
              <w:t xml:space="preserve">a </w:t>
            </w:r>
            <w:r w:rsidRPr="003A3511">
              <w:rPr>
                <w:rFonts w:ascii="Times New Roman" w:eastAsia="Univers-Condensed" w:hAnsi="Times New Roman" w:cs="Times New Roman"/>
                <w:sz w:val="18"/>
                <w:szCs w:val="18"/>
              </w:rPr>
              <w:t xml:space="preserve">= </w:t>
            </w:r>
            <w:r w:rsidRPr="003A3511">
              <w:rPr>
                <w:rFonts w:ascii="Times New Roman" w:hAnsi="Times New Roman" w:cs="Times New Roman"/>
                <w:bCs/>
                <w:i/>
                <w:iCs/>
                <w:sz w:val="18"/>
                <w:szCs w:val="18"/>
              </w:rPr>
              <w:t>a</w:t>
            </w:r>
            <w:r w:rsidRPr="003A3511">
              <w:rPr>
                <w:rFonts w:ascii="Times New Roman" w:eastAsia="Univers-Condensed" w:hAnsi="Times New Roman" w:cs="Times New Roman"/>
                <w:sz w:val="18"/>
                <w:szCs w:val="18"/>
              </w:rPr>
              <w:t xml:space="preserve">, or </w:t>
            </w:r>
            <w:r w:rsidRPr="003A3511">
              <w:rPr>
                <w:rFonts w:ascii="Times New Roman" w:hAnsi="Times New Roman" w:cs="Times New Roman"/>
                <w:bCs/>
                <w:i/>
                <w:iCs/>
                <w:sz w:val="18"/>
                <w:szCs w:val="18"/>
              </w:rPr>
              <w:t xml:space="preserve">a </w:t>
            </w:r>
            <w:r w:rsidRPr="003A3511">
              <w:rPr>
                <w:rFonts w:ascii="Times New Roman" w:eastAsia="Univers-Condensed" w:hAnsi="Times New Roman" w:cs="Times New Roman"/>
                <w:sz w:val="18"/>
                <w:szCs w:val="18"/>
              </w:rPr>
              <w:t xml:space="preserve">= </w:t>
            </w:r>
            <w:r w:rsidRPr="003A3511">
              <w:rPr>
                <w:rFonts w:ascii="Times New Roman" w:hAnsi="Times New Roman" w:cs="Times New Roman"/>
                <w:bCs/>
                <w:i/>
                <w:iCs/>
                <w:sz w:val="18"/>
                <w:szCs w:val="18"/>
              </w:rPr>
              <w:t xml:space="preserve">b </w:t>
            </w:r>
            <w:r w:rsidRPr="003A3511">
              <w:rPr>
                <w:rFonts w:ascii="Times New Roman" w:eastAsia="Univers-Condensed" w:hAnsi="Times New Roman" w:cs="Times New Roman"/>
                <w:sz w:val="18"/>
                <w:szCs w:val="18"/>
              </w:rPr>
              <w:t xml:space="preserve">results (where </w:t>
            </w:r>
            <w:r w:rsidRPr="003A3511">
              <w:rPr>
                <w:rFonts w:ascii="Times New Roman" w:hAnsi="Times New Roman" w:cs="Times New Roman"/>
                <w:bCs/>
                <w:i/>
                <w:iCs/>
                <w:sz w:val="18"/>
                <w:szCs w:val="18"/>
              </w:rPr>
              <w:t xml:space="preserve">a </w:t>
            </w:r>
            <w:r w:rsidRPr="003A3511">
              <w:rPr>
                <w:rFonts w:ascii="Times New Roman" w:eastAsia="Univers-Condensed" w:hAnsi="Times New Roman" w:cs="Times New Roman"/>
                <w:sz w:val="18"/>
                <w:szCs w:val="18"/>
              </w:rPr>
              <w:t xml:space="preserve">and </w:t>
            </w:r>
            <w:r w:rsidRPr="003A3511">
              <w:rPr>
                <w:rFonts w:ascii="Times New Roman" w:hAnsi="Times New Roman" w:cs="Times New Roman"/>
                <w:bCs/>
                <w:i/>
                <w:iCs/>
                <w:sz w:val="18"/>
                <w:szCs w:val="18"/>
              </w:rPr>
              <w:t xml:space="preserve">b </w:t>
            </w:r>
            <w:r w:rsidRPr="003A3511">
              <w:rPr>
                <w:rFonts w:ascii="Times New Roman" w:eastAsia="Univers-Condensed" w:hAnsi="Times New Roman" w:cs="Times New Roman"/>
                <w:sz w:val="18"/>
                <w:szCs w:val="18"/>
              </w:rPr>
              <w:t>are different numbers).</w:t>
            </w:r>
          </w:p>
          <w:p w14:paraId="15B5BA27"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b. Solve linear equations with rational number coefficients, including equations whose solutions require expanding expressions using the distributive property and collecting like terms.</w:t>
            </w:r>
          </w:p>
        </w:tc>
        <w:tc>
          <w:tcPr>
            <w:tcW w:w="630" w:type="dxa"/>
          </w:tcPr>
          <w:p w14:paraId="77B3249C"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Pr>
          <w:p w14:paraId="2E906896"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Pr>
          <w:p w14:paraId="75091C54"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4E235BFE" w14:textId="77777777" w:rsidTr="0082756A">
        <w:tc>
          <w:tcPr>
            <w:tcW w:w="2772" w:type="dxa"/>
            <w:tcBorders>
              <w:top w:val="single" w:sz="4" w:space="0" w:color="auto"/>
              <w:bottom w:val="single" w:sz="4" w:space="0" w:color="auto"/>
            </w:tcBorders>
            <w:shd w:val="clear" w:color="auto" w:fill="auto"/>
          </w:tcPr>
          <w:p w14:paraId="40518CC3" w14:textId="77777777" w:rsidR="00B822D0" w:rsidRPr="00E31300" w:rsidRDefault="00B822D0" w:rsidP="00B822D0">
            <w:pPr>
              <w:autoSpaceDE w:val="0"/>
              <w:autoSpaceDN w:val="0"/>
              <w:adjustRightInd w:val="0"/>
              <w:spacing w:after="0" w:line="240" w:lineRule="auto"/>
              <w:rPr>
                <w:rFonts w:ascii="Times New Roman" w:eastAsia="Univers-Condensed" w:hAnsi="Times New Roman" w:cs="Times New Roman"/>
                <w:b/>
                <w:bCs/>
                <w:i/>
                <w:iCs/>
                <w:sz w:val="18"/>
                <w:szCs w:val="18"/>
              </w:rPr>
            </w:pPr>
            <w:r w:rsidRPr="00E31300">
              <w:rPr>
                <w:rFonts w:ascii="Times New Roman" w:eastAsia="Univers-Condensed" w:hAnsi="Times New Roman" w:cs="Times New Roman"/>
                <w:sz w:val="18"/>
                <w:szCs w:val="18"/>
              </w:rPr>
              <w:t xml:space="preserve">7. Solve real-world and mathematical problems by writing and solving equations of the form </w:t>
            </w:r>
            <w:r w:rsidRPr="00E31300">
              <w:rPr>
                <w:rFonts w:ascii="Times New Roman" w:eastAsia="Univers-Condensed" w:hAnsi="Times New Roman" w:cs="Times New Roman"/>
                <w:b/>
                <w:bCs/>
                <w:i/>
                <w:iCs/>
                <w:sz w:val="18"/>
                <w:szCs w:val="18"/>
              </w:rPr>
              <w:t xml:space="preserve">x </w:t>
            </w:r>
            <w:r w:rsidRPr="00E31300">
              <w:rPr>
                <w:rFonts w:ascii="Times New Roman" w:eastAsia="Univers-Condensed" w:hAnsi="Times New Roman" w:cs="Times New Roman"/>
                <w:sz w:val="18"/>
                <w:szCs w:val="18"/>
              </w:rPr>
              <w:t xml:space="preserve">+ </w:t>
            </w:r>
            <w:r w:rsidRPr="00E31300">
              <w:rPr>
                <w:rFonts w:ascii="Times New Roman" w:eastAsia="Univers-Condensed" w:hAnsi="Times New Roman" w:cs="Times New Roman"/>
                <w:b/>
                <w:bCs/>
                <w:i/>
                <w:iCs/>
                <w:sz w:val="18"/>
                <w:szCs w:val="18"/>
              </w:rPr>
              <w:t xml:space="preserve">p </w:t>
            </w:r>
            <w:r w:rsidRPr="00E31300">
              <w:rPr>
                <w:rFonts w:ascii="Times New Roman" w:eastAsia="Univers-Condensed" w:hAnsi="Times New Roman" w:cs="Times New Roman"/>
                <w:sz w:val="18"/>
                <w:szCs w:val="18"/>
              </w:rPr>
              <w:t xml:space="preserve">= </w:t>
            </w:r>
            <w:r w:rsidRPr="00E31300">
              <w:rPr>
                <w:rFonts w:ascii="Times New Roman" w:eastAsia="Univers-Condensed" w:hAnsi="Times New Roman" w:cs="Times New Roman"/>
                <w:b/>
                <w:bCs/>
                <w:i/>
                <w:iCs/>
                <w:sz w:val="18"/>
                <w:szCs w:val="18"/>
              </w:rPr>
              <w:t xml:space="preserve">q </w:t>
            </w:r>
            <w:r w:rsidRPr="00E31300">
              <w:rPr>
                <w:rFonts w:ascii="Times New Roman" w:eastAsia="Univers-Condensed" w:hAnsi="Times New Roman" w:cs="Times New Roman"/>
                <w:sz w:val="18"/>
                <w:szCs w:val="18"/>
              </w:rPr>
              <w:t xml:space="preserve">and </w:t>
            </w:r>
            <w:proofErr w:type="spellStart"/>
            <w:r w:rsidRPr="00E31300">
              <w:rPr>
                <w:rFonts w:ascii="Times New Roman" w:eastAsia="Univers-Condensed" w:hAnsi="Times New Roman" w:cs="Times New Roman"/>
                <w:b/>
                <w:bCs/>
                <w:i/>
                <w:iCs/>
                <w:sz w:val="18"/>
                <w:szCs w:val="18"/>
              </w:rPr>
              <w:t>px</w:t>
            </w:r>
            <w:proofErr w:type="spellEnd"/>
            <w:r w:rsidRPr="00E31300">
              <w:rPr>
                <w:rFonts w:ascii="Times New Roman" w:eastAsia="Univers-Condensed" w:hAnsi="Times New Roman" w:cs="Times New Roman"/>
                <w:b/>
                <w:bCs/>
                <w:i/>
                <w:iCs/>
                <w:sz w:val="18"/>
                <w:szCs w:val="18"/>
              </w:rPr>
              <w:t xml:space="preserve"> </w:t>
            </w:r>
            <w:r w:rsidRPr="00E31300">
              <w:rPr>
                <w:rFonts w:ascii="Times New Roman" w:eastAsia="Univers-Condensed" w:hAnsi="Times New Roman" w:cs="Times New Roman"/>
                <w:sz w:val="18"/>
                <w:szCs w:val="18"/>
              </w:rPr>
              <w:t xml:space="preserve">= </w:t>
            </w:r>
            <w:r w:rsidRPr="00E31300">
              <w:rPr>
                <w:rFonts w:ascii="Times New Roman" w:eastAsia="Univers-Condensed" w:hAnsi="Times New Roman" w:cs="Times New Roman"/>
                <w:b/>
                <w:bCs/>
                <w:i/>
                <w:iCs/>
                <w:sz w:val="18"/>
                <w:szCs w:val="18"/>
              </w:rPr>
              <w:t xml:space="preserve">q </w:t>
            </w:r>
            <w:r w:rsidRPr="00E31300">
              <w:rPr>
                <w:rFonts w:ascii="Times New Roman" w:eastAsia="Univers-Condensed" w:hAnsi="Times New Roman" w:cs="Times New Roman"/>
                <w:sz w:val="18"/>
                <w:szCs w:val="18"/>
              </w:rPr>
              <w:t xml:space="preserve">for cases in which </w:t>
            </w:r>
            <w:r w:rsidRPr="00E31300">
              <w:rPr>
                <w:rFonts w:ascii="Times New Roman" w:eastAsia="Univers-Condensed" w:hAnsi="Times New Roman" w:cs="Times New Roman"/>
                <w:b/>
                <w:bCs/>
                <w:i/>
                <w:iCs/>
                <w:sz w:val="18"/>
                <w:szCs w:val="18"/>
              </w:rPr>
              <w:t>p</w:t>
            </w:r>
            <w:r w:rsidRPr="00E31300">
              <w:rPr>
                <w:rFonts w:ascii="Times New Roman" w:eastAsia="Univers-Condensed" w:hAnsi="Times New Roman" w:cs="Times New Roman"/>
                <w:sz w:val="18"/>
                <w:szCs w:val="18"/>
              </w:rPr>
              <w:t xml:space="preserve">, </w:t>
            </w:r>
            <w:r w:rsidRPr="00E31300">
              <w:rPr>
                <w:rFonts w:ascii="Times New Roman" w:eastAsia="Univers-Condensed" w:hAnsi="Times New Roman" w:cs="Times New Roman"/>
                <w:b/>
                <w:bCs/>
                <w:i/>
                <w:iCs/>
                <w:sz w:val="18"/>
                <w:szCs w:val="18"/>
              </w:rPr>
              <w:t xml:space="preserve">q </w:t>
            </w:r>
            <w:r w:rsidRPr="00E31300">
              <w:rPr>
                <w:rFonts w:ascii="Times New Roman" w:eastAsia="Univers-Condensed" w:hAnsi="Times New Roman" w:cs="Times New Roman"/>
                <w:sz w:val="18"/>
                <w:szCs w:val="18"/>
              </w:rPr>
              <w:t xml:space="preserve">and </w:t>
            </w:r>
            <w:r w:rsidRPr="00E31300">
              <w:rPr>
                <w:rFonts w:ascii="Times New Roman" w:eastAsia="Univers-Condensed" w:hAnsi="Times New Roman" w:cs="Times New Roman"/>
                <w:b/>
                <w:bCs/>
                <w:i/>
                <w:iCs/>
                <w:sz w:val="18"/>
                <w:szCs w:val="18"/>
              </w:rPr>
              <w:t xml:space="preserve">x </w:t>
            </w:r>
            <w:r w:rsidRPr="00E31300">
              <w:rPr>
                <w:rFonts w:ascii="Times New Roman" w:eastAsia="Univers-Condensed" w:hAnsi="Times New Roman" w:cs="Times New Roman"/>
                <w:sz w:val="18"/>
                <w:szCs w:val="18"/>
              </w:rPr>
              <w:t>are all nonnegative rational numbers.</w:t>
            </w:r>
          </w:p>
        </w:tc>
        <w:tc>
          <w:tcPr>
            <w:tcW w:w="630" w:type="dxa"/>
            <w:tcBorders>
              <w:top w:val="single" w:sz="4" w:space="0" w:color="auto"/>
              <w:bottom w:val="single" w:sz="4" w:space="0" w:color="auto"/>
            </w:tcBorders>
            <w:shd w:val="clear" w:color="auto" w:fill="auto"/>
          </w:tcPr>
          <w:p w14:paraId="1391F114" w14:textId="77777777" w:rsidR="00B822D0" w:rsidRPr="00E31300"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shd w:val="clear" w:color="auto" w:fill="auto"/>
          </w:tcPr>
          <w:p w14:paraId="60DA56BE" w14:textId="77777777" w:rsidR="00B822D0" w:rsidRPr="00E31300"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shd w:val="clear" w:color="auto" w:fill="auto"/>
          </w:tcPr>
          <w:p w14:paraId="333EA5FE" w14:textId="77777777" w:rsidR="00B822D0" w:rsidRPr="00E31300"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shd w:val="clear" w:color="auto" w:fill="auto"/>
          </w:tcPr>
          <w:p w14:paraId="0572DB7E" w14:textId="77777777" w:rsidR="00B822D0" w:rsidRPr="00E31300" w:rsidRDefault="00B822D0" w:rsidP="00B822D0">
            <w:pPr>
              <w:autoSpaceDE w:val="0"/>
              <w:autoSpaceDN w:val="0"/>
              <w:adjustRightInd w:val="0"/>
              <w:spacing w:after="0" w:line="240" w:lineRule="auto"/>
              <w:rPr>
                <w:rFonts w:ascii="Times New Roman" w:hAnsi="Times New Roman" w:cs="Times New Roman"/>
                <w:sz w:val="18"/>
                <w:szCs w:val="18"/>
              </w:rPr>
            </w:pPr>
            <w:r w:rsidRPr="00E31300">
              <w:rPr>
                <w:rFonts w:ascii="Times New Roman" w:hAnsi="Times New Roman" w:cs="Times New Roman"/>
                <w:sz w:val="18"/>
                <w:szCs w:val="18"/>
              </w:rPr>
              <w:t xml:space="preserve">4. Use variables to represent quantities in a real-world and mathematical problem, and construct simple equations and inequalities to solve problems by reasoning about the quantities. </w:t>
            </w:r>
          </w:p>
          <w:p w14:paraId="225B1890" w14:textId="77777777" w:rsidR="00B822D0" w:rsidRPr="00E31300" w:rsidRDefault="00B822D0" w:rsidP="00B822D0">
            <w:pPr>
              <w:autoSpaceDE w:val="0"/>
              <w:autoSpaceDN w:val="0"/>
              <w:adjustRightInd w:val="0"/>
              <w:spacing w:after="0" w:line="240" w:lineRule="auto"/>
              <w:rPr>
                <w:rFonts w:ascii="Times New Roman" w:eastAsia="Univers-Condensed" w:hAnsi="Times New Roman" w:cs="Times New Roman"/>
                <w:sz w:val="18"/>
                <w:szCs w:val="18"/>
              </w:rPr>
            </w:pPr>
            <w:r w:rsidRPr="00E31300">
              <w:rPr>
                <w:rFonts w:ascii="Times New Roman" w:hAnsi="Times New Roman" w:cs="Times New Roman"/>
                <w:b/>
                <w:bCs/>
                <w:sz w:val="18"/>
                <w:szCs w:val="18"/>
              </w:rPr>
              <w:t xml:space="preserve">a. </w:t>
            </w:r>
            <w:r w:rsidRPr="00E31300">
              <w:rPr>
                <w:rFonts w:ascii="Times New Roman" w:eastAsia="Univers-Condensed" w:hAnsi="Times New Roman" w:cs="Times New Roman"/>
                <w:sz w:val="18"/>
                <w:szCs w:val="18"/>
              </w:rPr>
              <w:t xml:space="preserve">Solve word problems leading to equations of the form </w:t>
            </w:r>
            <w:proofErr w:type="spellStart"/>
            <w:r w:rsidRPr="00E31300">
              <w:rPr>
                <w:rFonts w:ascii="Times New Roman" w:hAnsi="Times New Roman" w:cs="Times New Roman"/>
                <w:b/>
                <w:bCs/>
                <w:i/>
                <w:iCs/>
                <w:sz w:val="18"/>
                <w:szCs w:val="18"/>
              </w:rPr>
              <w:t>px</w:t>
            </w:r>
            <w:proofErr w:type="spellEnd"/>
            <w:r w:rsidRPr="00E31300">
              <w:rPr>
                <w:rFonts w:ascii="Times New Roman" w:hAnsi="Times New Roman" w:cs="Times New Roman"/>
                <w:b/>
                <w:bCs/>
                <w:i/>
                <w:iCs/>
                <w:sz w:val="18"/>
                <w:szCs w:val="18"/>
              </w:rPr>
              <w:t xml:space="preserve"> </w:t>
            </w:r>
            <w:r w:rsidRPr="00E31300">
              <w:rPr>
                <w:rFonts w:ascii="Times New Roman" w:eastAsia="Univers-Condensed" w:hAnsi="Times New Roman" w:cs="Times New Roman"/>
                <w:sz w:val="18"/>
                <w:szCs w:val="18"/>
              </w:rPr>
              <w:t xml:space="preserve">+ </w:t>
            </w:r>
            <w:r w:rsidRPr="00E31300">
              <w:rPr>
                <w:rFonts w:ascii="Times New Roman" w:hAnsi="Times New Roman" w:cs="Times New Roman"/>
                <w:b/>
                <w:bCs/>
                <w:i/>
                <w:iCs/>
                <w:sz w:val="18"/>
                <w:szCs w:val="18"/>
              </w:rPr>
              <w:t xml:space="preserve">q </w:t>
            </w:r>
            <w:r w:rsidRPr="00E31300">
              <w:rPr>
                <w:rFonts w:ascii="Times New Roman" w:eastAsia="Univers-Condensed" w:hAnsi="Times New Roman" w:cs="Times New Roman"/>
                <w:sz w:val="18"/>
                <w:szCs w:val="18"/>
              </w:rPr>
              <w:t xml:space="preserve">= </w:t>
            </w:r>
            <w:r w:rsidRPr="00E31300">
              <w:rPr>
                <w:rFonts w:ascii="Times New Roman" w:hAnsi="Times New Roman" w:cs="Times New Roman"/>
                <w:b/>
                <w:bCs/>
                <w:i/>
                <w:iCs/>
                <w:sz w:val="18"/>
                <w:szCs w:val="18"/>
              </w:rPr>
              <w:t xml:space="preserve">r </w:t>
            </w:r>
            <w:r w:rsidRPr="00E31300">
              <w:rPr>
                <w:rFonts w:ascii="Times New Roman" w:eastAsia="Univers-Condensed" w:hAnsi="Times New Roman" w:cs="Times New Roman"/>
                <w:sz w:val="18"/>
                <w:szCs w:val="18"/>
              </w:rPr>
              <w:t xml:space="preserve">and </w:t>
            </w:r>
            <w:r w:rsidRPr="00E31300">
              <w:rPr>
                <w:rFonts w:ascii="Times New Roman" w:hAnsi="Times New Roman" w:cs="Times New Roman"/>
                <w:b/>
                <w:bCs/>
                <w:i/>
                <w:iCs/>
                <w:sz w:val="18"/>
                <w:szCs w:val="18"/>
              </w:rPr>
              <w:t>p</w:t>
            </w:r>
            <w:r w:rsidRPr="00E31300">
              <w:rPr>
                <w:rFonts w:ascii="Times New Roman" w:eastAsia="Univers-Condensed" w:hAnsi="Times New Roman" w:cs="Times New Roman"/>
                <w:sz w:val="18"/>
                <w:szCs w:val="18"/>
              </w:rPr>
              <w:t>(</w:t>
            </w:r>
            <w:r w:rsidRPr="00E31300">
              <w:rPr>
                <w:rFonts w:ascii="Times New Roman" w:hAnsi="Times New Roman" w:cs="Times New Roman"/>
                <w:b/>
                <w:bCs/>
                <w:i/>
                <w:iCs/>
                <w:sz w:val="18"/>
                <w:szCs w:val="18"/>
              </w:rPr>
              <w:t xml:space="preserve">x </w:t>
            </w:r>
            <w:r w:rsidRPr="00E31300">
              <w:rPr>
                <w:rFonts w:ascii="Times New Roman" w:eastAsia="Univers-Condensed" w:hAnsi="Times New Roman" w:cs="Times New Roman"/>
                <w:sz w:val="18"/>
                <w:szCs w:val="18"/>
              </w:rPr>
              <w:t xml:space="preserve">+ </w:t>
            </w:r>
            <w:r w:rsidRPr="00E31300">
              <w:rPr>
                <w:rFonts w:ascii="Times New Roman" w:hAnsi="Times New Roman" w:cs="Times New Roman"/>
                <w:b/>
                <w:bCs/>
                <w:i/>
                <w:iCs/>
                <w:sz w:val="18"/>
                <w:szCs w:val="18"/>
              </w:rPr>
              <w:t>q</w:t>
            </w:r>
            <w:r w:rsidRPr="00E31300">
              <w:rPr>
                <w:rFonts w:ascii="Times New Roman" w:eastAsia="Univers-Condensed" w:hAnsi="Times New Roman" w:cs="Times New Roman"/>
                <w:sz w:val="18"/>
                <w:szCs w:val="18"/>
              </w:rPr>
              <w:t xml:space="preserve">) = </w:t>
            </w:r>
            <w:r w:rsidRPr="00E31300">
              <w:rPr>
                <w:rFonts w:ascii="Times New Roman" w:hAnsi="Times New Roman" w:cs="Times New Roman"/>
                <w:b/>
                <w:bCs/>
                <w:i/>
                <w:iCs/>
                <w:sz w:val="18"/>
                <w:szCs w:val="18"/>
              </w:rPr>
              <w:t>r</w:t>
            </w:r>
            <w:r w:rsidRPr="00E31300">
              <w:rPr>
                <w:rFonts w:ascii="Times New Roman" w:eastAsia="Univers-Condensed" w:hAnsi="Times New Roman" w:cs="Times New Roman"/>
                <w:sz w:val="18"/>
                <w:szCs w:val="18"/>
              </w:rPr>
              <w:t xml:space="preserve">, where </w:t>
            </w:r>
            <w:r w:rsidRPr="00E31300">
              <w:rPr>
                <w:rFonts w:ascii="Times New Roman" w:hAnsi="Times New Roman" w:cs="Times New Roman"/>
                <w:b/>
                <w:bCs/>
                <w:i/>
                <w:iCs/>
                <w:sz w:val="18"/>
                <w:szCs w:val="18"/>
              </w:rPr>
              <w:t>p</w:t>
            </w:r>
            <w:r w:rsidRPr="00E31300">
              <w:rPr>
                <w:rFonts w:ascii="Times New Roman" w:eastAsia="Univers-Condensed" w:hAnsi="Times New Roman" w:cs="Times New Roman"/>
                <w:sz w:val="18"/>
                <w:szCs w:val="18"/>
              </w:rPr>
              <w:t xml:space="preserve">, </w:t>
            </w:r>
            <w:r w:rsidRPr="00E31300">
              <w:rPr>
                <w:rFonts w:ascii="Times New Roman" w:hAnsi="Times New Roman" w:cs="Times New Roman"/>
                <w:b/>
                <w:bCs/>
                <w:i/>
                <w:iCs/>
                <w:sz w:val="18"/>
                <w:szCs w:val="18"/>
              </w:rPr>
              <w:t>q</w:t>
            </w:r>
            <w:r w:rsidRPr="00E31300">
              <w:rPr>
                <w:rFonts w:ascii="Times New Roman" w:eastAsia="Univers-Condensed" w:hAnsi="Times New Roman" w:cs="Times New Roman"/>
                <w:sz w:val="18"/>
                <w:szCs w:val="18"/>
              </w:rPr>
              <w:t xml:space="preserve">, </w:t>
            </w:r>
            <w:r w:rsidRPr="00E31300">
              <w:rPr>
                <w:rFonts w:ascii="Times New Roman" w:hAnsi="Times New Roman" w:cs="Times New Roman"/>
                <w:b/>
                <w:bCs/>
                <w:i/>
                <w:iCs/>
                <w:sz w:val="18"/>
                <w:szCs w:val="18"/>
              </w:rPr>
              <w:t xml:space="preserve">r </w:t>
            </w:r>
            <w:r w:rsidRPr="00E31300">
              <w:rPr>
                <w:rFonts w:ascii="Times New Roman" w:eastAsia="Univers-Condensed" w:hAnsi="Times New Roman" w:cs="Times New Roman"/>
                <w:sz w:val="18"/>
                <w:szCs w:val="18"/>
              </w:rPr>
              <w:t>are specific ratio</w:t>
            </w:r>
            <w:r w:rsidR="00BD4E9F" w:rsidRPr="00E31300">
              <w:rPr>
                <w:rFonts w:ascii="Times New Roman" w:eastAsia="Univers-Condensed" w:hAnsi="Times New Roman" w:cs="Times New Roman"/>
                <w:sz w:val="18"/>
                <w:szCs w:val="18"/>
              </w:rPr>
              <w:t xml:space="preserve">nal numbers. Solve equations like these </w:t>
            </w:r>
            <w:r w:rsidRPr="00E31300">
              <w:rPr>
                <w:rFonts w:ascii="Times New Roman" w:eastAsia="Univers-Condensed" w:hAnsi="Times New Roman" w:cs="Times New Roman"/>
                <w:sz w:val="18"/>
                <w:szCs w:val="18"/>
              </w:rPr>
              <w:t>fluently.</w:t>
            </w:r>
          </w:p>
        </w:tc>
        <w:tc>
          <w:tcPr>
            <w:tcW w:w="630" w:type="dxa"/>
            <w:tcBorders>
              <w:top w:val="single" w:sz="4" w:space="0" w:color="auto"/>
              <w:bottom w:val="single" w:sz="4" w:space="0" w:color="auto"/>
            </w:tcBorders>
          </w:tcPr>
          <w:p w14:paraId="1BCA1119"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31FEBC2E"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14861139"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Pr>
          <w:p w14:paraId="764F6962" w14:textId="77777777" w:rsidR="00B822D0" w:rsidRPr="003A3511" w:rsidRDefault="00B822D0" w:rsidP="00B822D0">
            <w:pPr>
              <w:autoSpaceDE w:val="0"/>
              <w:autoSpaceDN w:val="0"/>
              <w:adjustRightInd w:val="0"/>
              <w:spacing w:after="0" w:line="240" w:lineRule="auto"/>
              <w:ind w:left="162" w:hanging="162"/>
              <w:rPr>
                <w:rFonts w:ascii="Times New Roman" w:hAnsi="Times New Roman" w:cs="Times New Roman"/>
                <w:sz w:val="18"/>
                <w:szCs w:val="18"/>
              </w:rPr>
            </w:pPr>
          </w:p>
        </w:tc>
        <w:tc>
          <w:tcPr>
            <w:tcW w:w="630" w:type="dxa"/>
          </w:tcPr>
          <w:p w14:paraId="5F8ABED9"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Pr>
          <w:p w14:paraId="68C87A8C"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Pr>
          <w:p w14:paraId="6E124664"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64692C8F" w14:textId="77777777" w:rsidTr="0082756A">
        <w:tc>
          <w:tcPr>
            <w:tcW w:w="2772" w:type="dxa"/>
            <w:tcBorders>
              <w:top w:val="single" w:sz="4" w:space="0" w:color="auto"/>
              <w:bottom w:val="single" w:sz="4" w:space="0" w:color="auto"/>
            </w:tcBorders>
            <w:shd w:val="clear" w:color="auto" w:fill="auto"/>
          </w:tcPr>
          <w:p w14:paraId="3D8D0E3E" w14:textId="77777777" w:rsidR="00B822D0" w:rsidRPr="00E31300" w:rsidRDefault="00B822D0" w:rsidP="00B822D0">
            <w:pPr>
              <w:autoSpaceDE w:val="0"/>
              <w:autoSpaceDN w:val="0"/>
              <w:adjustRightInd w:val="0"/>
              <w:spacing w:after="0" w:line="240" w:lineRule="auto"/>
              <w:rPr>
                <w:rFonts w:ascii="Times New Roman" w:hAnsi="Times New Roman" w:cs="Times New Roman"/>
                <w:bCs/>
                <w:sz w:val="18"/>
                <w:szCs w:val="18"/>
              </w:rPr>
            </w:pPr>
            <w:r w:rsidRPr="00E31300">
              <w:rPr>
                <w:rFonts w:ascii="Times New Roman" w:hAnsi="Times New Roman" w:cs="Times New Roman"/>
                <w:bCs/>
                <w:sz w:val="18"/>
                <w:szCs w:val="18"/>
              </w:rPr>
              <w:t xml:space="preserve">8. </w:t>
            </w:r>
            <w:r w:rsidRPr="00E31300">
              <w:rPr>
                <w:rFonts w:ascii="Times New Roman" w:eastAsia="Univers-Condensed" w:hAnsi="Times New Roman" w:cs="Times New Roman"/>
                <w:sz w:val="18"/>
                <w:szCs w:val="18"/>
              </w:rPr>
              <w:t xml:space="preserve">Write an inequality of the form </w:t>
            </w:r>
          </w:p>
          <w:p w14:paraId="67683ABC" w14:textId="77777777" w:rsidR="003F2430" w:rsidRPr="00E31300" w:rsidRDefault="00B822D0" w:rsidP="00BD4E9F">
            <w:pPr>
              <w:autoSpaceDE w:val="0"/>
              <w:autoSpaceDN w:val="0"/>
              <w:adjustRightInd w:val="0"/>
              <w:spacing w:after="0" w:line="240" w:lineRule="auto"/>
              <w:rPr>
                <w:rFonts w:ascii="Times New Roman" w:eastAsia="Univers-Condensed" w:hAnsi="Times New Roman" w:cs="Times New Roman"/>
                <w:sz w:val="18"/>
                <w:szCs w:val="18"/>
              </w:rPr>
            </w:pPr>
            <w:r w:rsidRPr="00E31300">
              <w:rPr>
                <w:rFonts w:ascii="Times New Roman" w:hAnsi="Times New Roman" w:cs="Times New Roman"/>
                <w:b/>
                <w:bCs/>
                <w:i/>
                <w:iCs/>
                <w:sz w:val="18"/>
                <w:szCs w:val="18"/>
              </w:rPr>
              <w:t xml:space="preserve"> x </w:t>
            </w:r>
            <w:r w:rsidRPr="00E31300">
              <w:rPr>
                <w:rFonts w:ascii="Times New Roman" w:eastAsia="Univers-Condensed" w:hAnsi="Times New Roman" w:cs="Times New Roman"/>
                <w:sz w:val="18"/>
                <w:szCs w:val="18"/>
              </w:rPr>
              <w:t xml:space="preserve">&gt; </w:t>
            </w:r>
            <w:r w:rsidRPr="00E31300">
              <w:rPr>
                <w:rFonts w:ascii="Times New Roman" w:hAnsi="Times New Roman" w:cs="Times New Roman"/>
                <w:b/>
                <w:bCs/>
                <w:i/>
                <w:iCs/>
                <w:sz w:val="18"/>
                <w:szCs w:val="18"/>
              </w:rPr>
              <w:t xml:space="preserve">c </w:t>
            </w:r>
            <w:r w:rsidRPr="00E31300">
              <w:rPr>
                <w:rFonts w:ascii="Times New Roman" w:eastAsia="Univers-Condensed" w:hAnsi="Times New Roman" w:cs="Times New Roman"/>
                <w:sz w:val="18"/>
                <w:szCs w:val="18"/>
              </w:rPr>
              <w:t xml:space="preserve">or </w:t>
            </w:r>
            <w:r w:rsidRPr="00E31300">
              <w:rPr>
                <w:rFonts w:ascii="Times New Roman" w:hAnsi="Times New Roman" w:cs="Times New Roman"/>
                <w:b/>
                <w:bCs/>
                <w:i/>
                <w:iCs/>
                <w:sz w:val="18"/>
                <w:szCs w:val="18"/>
              </w:rPr>
              <w:t xml:space="preserve">x </w:t>
            </w:r>
            <w:r w:rsidRPr="00E31300">
              <w:rPr>
                <w:rFonts w:ascii="Times New Roman" w:eastAsia="Univers-Condensed" w:hAnsi="Times New Roman" w:cs="Times New Roman"/>
                <w:sz w:val="18"/>
                <w:szCs w:val="18"/>
              </w:rPr>
              <w:t xml:space="preserve">&lt; </w:t>
            </w:r>
            <w:r w:rsidRPr="00E31300">
              <w:rPr>
                <w:rFonts w:ascii="Times New Roman" w:hAnsi="Times New Roman" w:cs="Times New Roman"/>
                <w:b/>
                <w:bCs/>
                <w:i/>
                <w:iCs/>
                <w:sz w:val="18"/>
                <w:szCs w:val="18"/>
              </w:rPr>
              <w:t xml:space="preserve">c </w:t>
            </w:r>
            <w:r w:rsidRPr="00E31300">
              <w:rPr>
                <w:rFonts w:ascii="Times New Roman" w:eastAsia="Univers-Condensed" w:hAnsi="Times New Roman" w:cs="Times New Roman"/>
                <w:sz w:val="18"/>
                <w:szCs w:val="18"/>
              </w:rPr>
              <w:t xml:space="preserve">to represent a constraint or condition in a real-world or mathematical problem. Recognize that inequalities of the form </w:t>
            </w:r>
            <w:r w:rsidRPr="00E31300">
              <w:rPr>
                <w:rFonts w:ascii="Times New Roman" w:hAnsi="Times New Roman" w:cs="Times New Roman"/>
                <w:b/>
                <w:bCs/>
                <w:i/>
                <w:iCs/>
                <w:sz w:val="18"/>
                <w:szCs w:val="18"/>
              </w:rPr>
              <w:t xml:space="preserve">x </w:t>
            </w:r>
            <w:r w:rsidRPr="00E31300">
              <w:rPr>
                <w:rFonts w:ascii="Times New Roman" w:eastAsia="Univers-Condensed" w:hAnsi="Times New Roman" w:cs="Times New Roman"/>
                <w:sz w:val="18"/>
                <w:szCs w:val="18"/>
              </w:rPr>
              <w:t xml:space="preserve">&gt; </w:t>
            </w:r>
            <w:r w:rsidRPr="00E31300">
              <w:rPr>
                <w:rFonts w:ascii="Times New Roman" w:hAnsi="Times New Roman" w:cs="Times New Roman"/>
                <w:b/>
                <w:bCs/>
                <w:i/>
                <w:iCs/>
                <w:sz w:val="18"/>
                <w:szCs w:val="18"/>
              </w:rPr>
              <w:t xml:space="preserve">c </w:t>
            </w:r>
            <w:r w:rsidRPr="00E31300">
              <w:rPr>
                <w:rFonts w:ascii="Times New Roman" w:eastAsia="Univers-Condensed" w:hAnsi="Times New Roman" w:cs="Times New Roman"/>
                <w:sz w:val="18"/>
                <w:szCs w:val="18"/>
              </w:rPr>
              <w:t xml:space="preserve">or </w:t>
            </w:r>
            <w:r w:rsidRPr="00E31300">
              <w:rPr>
                <w:rFonts w:ascii="Times New Roman" w:hAnsi="Times New Roman" w:cs="Times New Roman"/>
                <w:b/>
                <w:bCs/>
                <w:i/>
                <w:iCs/>
                <w:sz w:val="18"/>
                <w:szCs w:val="18"/>
              </w:rPr>
              <w:t xml:space="preserve">x </w:t>
            </w:r>
            <w:r w:rsidRPr="00E31300">
              <w:rPr>
                <w:rFonts w:ascii="Times New Roman" w:eastAsia="Univers-Condensed" w:hAnsi="Times New Roman" w:cs="Times New Roman"/>
                <w:sz w:val="18"/>
                <w:szCs w:val="18"/>
              </w:rPr>
              <w:t xml:space="preserve">&lt; </w:t>
            </w:r>
            <w:r w:rsidRPr="00E31300">
              <w:rPr>
                <w:rFonts w:ascii="Times New Roman" w:hAnsi="Times New Roman" w:cs="Times New Roman"/>
                <w:b/>
                <w:bCs/>
                <w:i/>
                <w:iCs/>
                <w:sz w:val="18"/>
                <w:szCs w:val="18"/>
              </w:rPr>
              <w:t xml:space="preserve">c </w:t>
            </w:r>
            <w:r w:rsidRPr="00E31300">
              <w:rPr>
                <w:rFonts w:ascii="Times New Roman" w:eastAsia="Univers-Condensed" w:hAnsi="Times New Roman" w:cs="Times New Roman"/>
                <w:sz w:val="18"/>
                <w:szCs w:val="18"/>
              </w:rPr>
              <w:t>have infinitely many solutio</w:t>
            </w:r>
            <w:r w:rsidR="00BD4E9F" w:rsidRPr="00E31300">
              <w:rPr>
                <w:rFonts w:ascii="Times New Roman" w:eastAsia="Univers-Condensed" w:hAnsi="Times New Roman" w:cs="Times New Roman"/>
                <w:sz w:val="18"/>
                <w:szCs w:val="18"/>
              </w:rPr>
              <w:t>ns; represent solutions of inequalities on number lines</w:t>
            </w:r>
            <w:r w:rsidRPr="00E31300">
              <w:rPr>
                <w:rFonts w:ascii="Times New Roman" w:eastAsia="Univers-Condensed" w:hAnsi="Times New Roman" w:cs="Times New Roman"/>
                <w:sz w:val="18"/>
                <w:szCs w:val="18"/>
              </w:rPr>
              <w:t>.</w:t>
            </w:r>
          </w:p>
        </w:tc>
        <w:tc>
          <w:tcPr>
            <w:tcW w:w="630" w:type="dxa"/>
            <w:tcBorders>
              <w:top w:val="single" w:sz="4" w:space="0" w:color="auto"/>
              <w:bottom w:val="single" w:sz="4" w:space="0" w:color="auto"/>
            </w:tcBorders>
            <w:shd w:val="clear" w:color="auto" w:fill="auto"/>
          </w:tcPr>
          <w:p w14:paraId="24A232D0" w14:textId="77777777" w:rsidR="00B822D0" w:rsidRPr="00E31300"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shd w:val="clear" w:color="auto" w:fill="auto"/>
          </w:tcPr>
          <w:p w14:paraId="7D841A58" w14:textId="77777777" w:rsidR="00B822D0" w:rsidRPr="00E31300"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shd w:val="clear" w:color="auto" w:fill="auto"/>
          </w:tcPr>
          <w:p w14:paraId="4FF3986E" w14:textId="77777777" w:rsidR="00B822D0" w:rsidRPr="00E31300"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shd w:val="clear" w:color="auto" w:fill="auto"/>
          </w:tcPr>
          <w:p w14:paraId="4F2B948B" w14:textId="77777777" w:rsidR="00B822D0" w:rsidRPr="00E31300" w:rsidRDefault="00B822D0" w:rsidP="00B822D0">
            <w:pPr>
              <w:autoSpaceDE w:val="0"/>
              <w:autoSpaceDN w:val="0"/>
              <w:adjustRightInd w:val="0"/>
              <w:spacing w:after="0" w:line="240" w:lineRule="auto"/>
              <w:rPr>
                <w:rFonts w:ascii="Times New Roman" w:eastAsia="Univers-Condensed" w:hAnsi="Times New Roman" w:cs="Times New Roman"/>
                <w:sz w:val="18"/>
                <w:szCs w:val="18"/>
              </w:rPr>
            </w:pPr>
            <w:r w:rsidRPr="00E31300">
              <w:rPr>
                <w:rFonts w:ascii="Times New Roman" w:hAnsi="Times New Roman" w:cs="Times New Roman"/>
                <w:b/>
                <w:bCs/>
                <w:sz w:val="18"/>
                <w:szCs w:val="18"/>
              </w:rPr>
              <w:t xml:space="preserve">b. </w:t>
            </w:r>
            <w:r w:rsidRPr="00E31300">
              <w:rPr>
                <w:rFonts w:ascii="Times New Roman" w:eastAsia="Univers-Condensed" w:hAnsi="Times New Roman" w:cs="Times New Roman"/>
                <w:sz w:val="18"/>
                <w:szCs w:val="18"/>
              </w:rPr>
              <w:t>Solve word problems leading</w:t>
            </w:r>
          </w:p>
          <w:p w14:paraId="55EE7781" w14:textId="77777777" w:rsidR="00B822D0" w:rsidRPr="00E31300" w:rsidRDefault="00B822D0" w:rsidP="00B822D0">
            <w:pPr>
              <w:autoSpaceDE w:val="0"/>
              <w:autoSpaceDN w:val="0"/>
              <w:adjustRightInd w:val="0"/>
              <w:spacing w:after="0" w:line="240" w:lineRule="auto"/>
              <w:rPr>
                <w:rFonts w:ascii="Times New Roman" w:eastAsia="Univers-Condensed" w:hAnsi="Times New Roman" w:cs="Times New Roman"/>
                <w:sz w:val="18"/>
                <w:szCs w:val="18"/>
              </w:rPr>
            </w:pPr>
            <w:proofErr w:type="gramStart"/>
            <w:r w:rsidRPr="00E31300">
              <w:rPr>
                <w:rFonts w:ascii="Times New Roman" w:eastAsia="Univers-Condensed" w:hAnsi="Times New Roman" w:cs="Times New Roman"/>
                <w:sz w:val="18"/>
                <w:szCs w:val="18"/>
              </w:rPr>
              <w:t>to</w:t>
            </w:r>
            <w:proofErr w:type="gramEnd"/>
            <w:r w:rsidRPr="00E31300">
              <w:rPr>
                <w:rFonts w:ascii="Times New Roman" w:eastAsia="Univers-Condensed" w:hAnsi="Times New Roman" w:cs="Times New Roman"/>
                <w:sz w:val="18"/>
                <w:szCs w:val="18"/>
              </w:rPr>
              <w:t xml:space="preserve"> inequalities of the form </w:t>
            </w:r>
            <w:proofErr w:type="spellStart"/>
            <w:r w:rsidRPr="00E31300">
              <w:rPr>
                <w:rFonts w:ascii="Times New Roman" w:hAnsi="Times New Roman" w:cs="Times New Roman"/>
                <w:b/>
                <w:bCs/>
                <w:i/>
                <w:iCs/>
                <w:sz w:val="18"/>
                <w:szCs w:val="18"/>
              </w:rPr>
              <w:t>px</w:t>
            </w:r>
            <w:proofErr w:type="spellEnd"/>
            <w:r w:rsidRPr="00E31300">
              <w:rPr>
                <w:rFonts w:ascii="Times New Roman" w:hAnsi="Times New Roman" w:cs="Times New Roman"/>
                <w:b/>
                <w:bCs/>
                <w:i/>
                <w:iCs/>
                <w:sz w:val="18"/>
                <w:szCs w:val="18"/>
              </w:rPr>
              <w:t xml:space="preserve"> </w:t>
            </w:r>
            <w:r w:rsidRPr="00E31300">
              <w:rPr>
                <w:rFonts w:ascii="Times New Roman" w:eastAsia="Univers-Condensed" w:hAnsi="Times New Roman" w:cs="Times New Roman"/>
                <w:sz w:val="18"/>
                <w:szCs w:val="18"/>
              </w:rPr>
              <w:t xml:space="preserve">+ </w:t>
            </w:r>
            <w:r w:rsidRPr="00E31300">
              <w:rPr>
                <w:rFonts w:ascii="Times New Roman" w:hAnsi="Times New Roman" w:cs="Times New Roman"/>
                <w:b/>
                <w:bCs/>
                <w:i/>
                <w:iCs/>
                <w:sz w:val="18"/>
                <w:szCs w:val="18"/>
              </w:rPr>
              <w:t xml:space="preserve">q </w:t>
            </w:r>
            <w:r w:rsidRPr="00E31300">
              <w:rPr>
                <w:rFonts w:ascii="Times New Roman" w:eastAsia="Univers-Condensed" w:hAnsi="Times New Roman" w:cs="Times New Roman"/>
                <w:sz w:val="18"/>
                <w:szCs w:val="18"/>
              </w:rPr>
              <w:t xml:space="preserve">&gt; </w:t>
            </w:r>
            <w:r w:rsidRPr="00E31300">
              <w:rPr>
                <w:rFonts w:ascii="Times New Roman" w:hAnsi="Times New Roman" w:cs="Times New Roman"/>
                <w:b/>
                <w:bCs/>
                <w:i/>
                <w:iCs/>
                <w:sz w:val="18"/>
                <w:szCs w:val="18"/>
              </w:rPr>
              <w:t xml:space="preserve">r </w:t>
            </w:r>
            <w:r w:rsidRPr="00E31300">
              <w:rPr>
                <w:rFonts w:ascii="Times New Roman" w:eastAsia="Univers-Condensed" w:hAnsi="Times New Roman" w:cs="Times New Roman"/>
                <w:sz w:val="18"/>
                <w:szCs w:val="18"/>
              </w:rPr>
              <w:t xml:space="preserve">or </w:t>
            </w:r>
            <w:proofErr w:type="spellStart"/>
            <w:r w:rsidRPr="00E31300">
              <w:rPr>
                <w:rFonts w:ascii="Times New Roman" w:hAnsi="Times New Roman" w:cs="Times New Roman"/>
                <w:b/>
                <w:bCs/>
                <w:i/>
                <w:iCs/>
                <w:sz w:val="18"/>
                <w:szCs w:val="18"/>
              </w:rPr>
              <w:t>px</w:t>
            </w:r>
            <w:proofErr w:type="spellEnd"/>
            <w:r w:rsidRPr="00E31300">
              <w:rPr>
                <w:rFonts w:ascii="Times New Roman" w:hAnsi="Times New Roman" w:cs="Times New Roman"/>
                <w:b/>
                <w:bCs/>
                <w:i/>
                <w:iCs/>
                <w:sz w:val="18"/>
                <w:szCs w:val="18"/>
              </w:rPr>
              <w:t xml:space="preserve"> </w:t>
            </w:r>
            <w:r w:rsidRPr="00E31300">
              <w:rPr>
                <w:rFonts w:ascii="Times New Roman" w:eastAsia="Univers-Condensed" w:hAnsi="Times New Roman" w:cs="Times New Roman"/>
                <w:sz w:val="18"/>
                <w:szCs w:val="18"/>
              </w:rPr>
              <w:t xml:space="preserve">+ </w:t>
            </w:r>
            <w:r w:rsidRPr="00E31300">
              <w:rPr>
                <w:rFonts w:ascii="Times New Roman" w:hAnsi="Times New Roman" w:cs="Times New Roman"/>
                <w:b/>
                <w:bCs/>
                <w:i/>
                <w:iCs/>
                <w:sz w:val="18"/>
                <w:szCs w:val="18"/>
              </w:rPr>
              <w:t xml:space="preserve">q </w:t>
            </w:r>
            <w:r w:rsidRPr="00E31300">
              <w:rPr>
                <w:rFonts w:ascii="Times New Roman" w:eastAsia="Univers-Condensed" w:hAnsi="Times New Roman" w:cs="Times New Roman"/>
                <w:sz w:val="18"/>
                <w:szCs w:val="18"/>
              </w:rPr>
              <w:t xml:space="preserve">&lt; </w:t>
            </w:r>
            <w:r w:rsidRPr="00E31300">
              <w:rPr>
                <w:rFonts w:ascii="Times New Roman" w:hAnsi="Times New Roman" w:cs="Times New Roman"/>
                <w:b/>
                <w:bCs/>
                <w:i/>
                <w:iCs/>
                <w:sz w:val="18"/>
                <w:szCs w:val="18"/>
              </w:rPr>
              <w:t>r</w:t>
            </w:r>
            <w:r w:rsidRPr="00E31300">
              <w:rPr>
                <w:rFonts w:ascii="Times New Roman" w:eastAsia="Univers-Condensed" w:hAnsi="Times New Roman" w:cs="Times New Roman"/>
                <w:sz w:val="18"/>
                <w:szCs w:val="18"/>
              </w:rPr>
              <w:t xml:space="preserve">, where </w:t>
            </w:r>
            <w:r w:rsidRPr="00E31300">
              <w:rPr>
                <w:rFonts w:ascii="Times New Roman" w:hAnsi="Times New Roman" w:cs="Times New Roman"/>
                <w:b/>
                <w:bCs/>
                <w:i/>
                <w:iCs/>
                <w:sz w:val="18"/>
                <w:szCs w:val="18"/>
              </w:rPr>
              <w:t>p</w:t>
            </w:r>
            <w:r w:rsidRPr="00E31300">
              <w:rPr>
                <w:rFonts w:ascii="Times New Roman" w:eastAsia="Univers-Condensed" w:hAnsi="Times New Roman" w:cs="Times New Roman"/>
                <w:sz w:val="18"/>
                <w:szCs w:val="18"/>
              </w:rPr>
              <w:t xml:space="preserve">, </w:t>
            </w:r>
            <w:r w:rsidRPr="00E31300">
              <w:rPr>
                <w:rFonts w:ascii="Times New Roman" w:hAnsi="Times New Roman" w:cs="Times New Roman"/>
                <w:b/>
                <w:bCs/>
                <w:i/>
                <w:iCs/>
                <w:sz w:val="18"/>
                <w:szCs w:val="18"/>
              </w:rPr>
              <w:t>q</w:t>
            </w:r>
            <w:r w:rsidRPr="00E31300">
              <w:rPr>
                <w:rFonts w:ascii="Times New Roman" w:eastAsia="Univers-Condensed" w:hAnsi="Times New Roman" w:cs="Times New Roman"/>
                <w:sz w:val="18"/>
                <w:szCs w:val="18"/>
              </w:rPr>
              <w:t xml:space="preserve">, and </w:t>
            </w:r>
            <w:r w:rsidRPr="00E31300">
              <w:rPr>
                <w:rFonts w:ascii="Times New Roman" w:hAnsi="Times New Roman" w:cs="Times New Roman"/>
                <w:b/>
                <w:bCs/>
                <w:i/>
                <w:iCs/>
                <w:sz w:val="18"/>
                <w:szCs w:val="18"/>
              </w:rPr>
              <w:t xml:space="preserve">r </w:t>
            </w:r>
            <w:r w:rsidRPr="00E31300">
              <w:rPr>
                <w:rFonts w:ascii="Times New Roman" w:eastAsia="Univers-Condensed" w:hAnsi="Times New Roman" w:cs="Times New Roman"/>
                <w:sz w:val="18"/>
                <w:szCs w:val="18"/>
              </w:rPr>
              <w:t>are specific rational numbers. Graph the solution set of the inequality and interpret it in the context of the problem.</w:t>
            </w:r>
          </w:p>
        </w:tc>
        <w:tc>
          <w:tcPr>
            <w:tcW w:w="630" w:type="dxa"/>
            <w:tcBorders>
              <w:top w:val="single" w:sz="4" w:space="0" w:color="auto"/>
              <w:bottom w:val="single" w:sz="4" w:space="0" w:color="auto"/>
            </w:tcBorders>
          </w:tcPr>
          <w:p w14:paraId="386B75FE"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0D9A5ADB"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759C4545"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Pr>
          <w:p w14:paraId="071A4D60"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p>
        </w:tc>
        <w:tc>
          <w:tcPr>
            <w:tcW w:w="630" w:type="dxa"/>
          </w:tcPr>
          <w:p w14:paraId="1716FF2B"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Pr>
          <w:p w14:paraId="6847DD4D"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Pr>
          <w:p w14:paraId="2801B428"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5FDECF88" w14:textId="77777777" w:rsidTr="00B822D0">
        <w:tc>
          <w:tcPr>
            <w:tcW w:w="15102" w:type="dxa"/>
            <w:gridSpan w:val="13"/>
            <w:tcBorders>
              <w:top w:val="single" w:sz="4" w:space="0" w:color="auto"/>
              <w:bottom w:val="single" w:sz="4" w:space="0" w:color="auto"/>
            </w:tcBorders>
          </w:tcPr>
          <w:p w14:paraId="31DF5579"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rPr>
              <w:lastRenderedPageBreak/>
              <w:t>CCSS</w:t>
            </w:r>
            <w:r w:rsidR="00D010F0">
              <w:rPr>
                <w:rFonts w:ascii="Times New Roman" w:hAnsi="Times New Roman" w:cs="Times New Roman"/>
                <w:b/>
              </w:rPr>
              <w:t>M</w:t>
            </w:r>
            <w:r w:rsidRPr="003A3511">
              <w:rPr>
                <w:rFonts w:ascii="Times New Roman" w:hAnsi="Times New Roman" w:cs="Times New Roman"/>
                <w:b/>
              </w:rPr>
              <w:t xml:space="preserve"> Curriculum Analysis Tool 1—Expressions and Equations for Grades 6-8</w:t>
            </w:r>
          </w:p>
        </w:tc>
      </w:tr>
      <w:tr w:rsidR="00B822D0" w:rsidRPr="003A3511" w14:paraId="1A67D3F0" w14:textId="77777777" w:rsidTr="00B822D0">
        <w:tc>
          <w:tcPr>
            <w:tcW w:w="5022" w:type="dxa"/>
            <w:gridSpan w:val="4"/>
            <w:tcBorders>
              <w:top w:val="single" w:sz="4" w:space="0" w:color="auto"/>
              <w:bottom w:val="single" w:sz="4" w:space="0" w:color="auto"/>
            </w:tcBorders>
          </w:tcPr>
          <w:p w14:paraId="01CC86AD"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4950" w:type="dxa"/>
            <w:gridSpan w:val="5"/>
            <w:tcBorders>
              <w:top w:val="single" w:sz="4" w:space="0" w:color="auto"/>
              <w:bottom w:val="single" w:sz="4" w:space="0" w:color="auto"/>
            </w:tcBorders>
          </w:tcPr>
          <w:p w14:paraId="1E574E67" w14:textId="77777777" w:rsidR="00B822D0" w:rsidRPr="003A3511" w:rsidRDefault="00B822D0" w:rsidP="00B822D0">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7</w:t>
            </w:r>
          </w:p>
        </w:tc>
        <w:tc>
          <w:tcPr>
            <w:tcW w:w="5130" w:type="dxa"/>
            <w:gridSpan w:val="4"/>
          </w:tcPr>
          <w:p w14:paraId="166777B3" w14:textId="77777777" w:rsidR="00B822D0" w:rsidRPr="003A3511" w:rsidRDefault="00432C25" w:rsidP="00432C25">
            <w:pPr>
              <w:spacing w:after="0" w:line="240" w:lineRule="auto"/>
              <w:jc w:val="center"/>
              <w:rPr>
                <w:rFonts w:ascii="Times New Roman" w:hAnsi="Times New Roman" w:cs="Times New Roman"/>
                <w:b/>
              </w:rPr>
            </w:pPr>
            <w:r w:rsidRPr="003A3511">
              <w:rPr>
                <w:rFonts w:ascii="Times New Roman" w:hAnsi="Times New Roman" w:cs="Times New Roman"/>
                <w:b/>
              </w:rPr>
              <w:t>CCSS</w:t>
            </w:r>
            <w:r>
              <w:rPr>
                <w:rFonts w:ascii="Times New Roman" w:hAnsi="Times New Roman" w:cs="Times New Roman"/>
                <w:b/>
              </w:rPr>
              <w:t xml:space="preserve">M </w:t>
            </w:r>
            <w:r w:rsidR="00B822D0" w:rsidRPr="003A3511">
              <w:rPr>
                <w:rFonts w:ascii="Times New Roman" w:hAnsi="Times New Roman" w:cs="Times New Roman"/>
                <w:b/>
              </w:rPr>
              <w:t>Grade 8</w:t>
            </w:r>
          </w:p>
        </w:tc>
      </w:tr>
      <w:tr w:rsidR="00B822D0" w:rsidRPr="003A3511" w14:paraId="7F893730" w14:textId="77777777" w:rsidTr="00A24E1B">
        <w:tc>
          <w:tcPr>
            <w:tcW w:w="2772" w:type="dxa"/>
            <w:tcBorders>
              <w:top w:val="single" w:sz="4" w:space="0" w:color="auto"/>
              <w:bottom w:val="single" w:sz="4" w:space="0" w:color="auto"/>
            </w:tcBorders>
          </w:tcPr>
          <w:p w14:paraId="1C3A63B9" w14:textId="77777777" w:rsidR="00B822D0" w:rsidRPr="003A3511" w:rsidRDefault="00B822D0" w:rsidP="00B822D0">
            <w:pPr>
              <w:spacing w:after="0" w:line="240" w:lineRule="auto"/>
              <w:jc w:val="center"/>
              <w:rPr>
                <w:rFonts w:ascii="Times New Roman" w:hAnsi="Times New Roman" w:cs="Times New Roman"/>
                <w:b/>
                <w:bCs/>
                <w:sz w:val="18"/>
                <w:szCs w:val="18"/>
              </w:rPr>
            </w:pPr>
            <w:r w:rsidRPr="003A3511">
              <w:rPr>
                <w:rFonts w:ascii="Times New Roman" w:hAnsi="Times New Roman" w:cs="Times New Roman"/>
                <w:b/>
                <w:bCs/>
                <w:sz w:val="18"/>
                <w:szCs w:val="18"/>
              </w:rPr>
              <w:t xml:space="preserve">6.EE Expressions and Equations </w:t>
            </w:r>
          </w:p>
        </w:tc>
        <w:tc>
          <w:tcPr>
            <w:tcW w:w="630" w:type="dxa"/>
            <w:tcBorders>
              <w:top w:val="single" w:sz="4" w:space="0" w:color="auto"/>
              <w:bottom w:val="single" w:sz="4" w:space="0" w:color="auto"/>
            </w:tcBorders>
          </w:tcPr>
          <w:p w14:paraId="07107944" w14:textId="77777777" w:rsidR="00B822D0" w:rsidRPr="003A3511" w:rsidRDefault="00B822D0" w:rsidP="00B822D0">
            <w:pPr>
              <w:spacing w:after="0" w:line="240" w:lineRule="auto"/>
              <w:rPr>
                <w:rFonts w:ascii="Times New Roman" w:hAnsi="Times New Roman" w:cs="Times New Roman"/>
                <w:sz w:val="16"/>
                <w:szCs w:val="16"/>
              </w:rPr>
            </w:pPr>
            <w:proofErr w:type="spellStart"/>
            <w:r w:rsidRPr="003A3511">
              <w:rPr>
                <w:rFonts w:ascii="Times New Roman" w:hAnsi="Times New Roman" w:cs="Times New Roman"/>
                <w:b/>
                <w:sz w:val="16"/>
                <w:szCs w:val="16"/>
              </w:rPr>
              <w:t>ChapPages</w:t>
            </w:r>
            <w:proofErr w:type="spellEnd"/>
          </w:p>
        </w:tc>
        <w:tc>
          <w:tcPr>
            <w:tcW w:w="810" w:type="dxa"/>
            <w:tcBorders>
              <w:top w:val="single" w:sz="4" w:space="0" w:color="auto"/>
              <w:bottom w:val="single" w:sz="4" w:space="0" w:color="auto"/>
            </w:tcBorders>
          </w:tcPr>
          <w:p w14:paraId="1E08DD01"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551324C9"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tcBorders>
              <w:top w:val="single" w:sz="4" w:space="0" w:color="auto"/>
              <w:bottom w:val="single" w:sz="4" w:space="0" w:color="auto"/>
            </w:tcBorders>
          </w:tcPr>
          <w:p w14:paraId="5A77206A"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272363D7" w14:textId="77777777" w:rsidR="00B822D0" w:rsidRPr="003A3511" w:rsidRDefault="00B822D0" w:rsidP="00A24E1B">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700" w:type="dxa"/>
            <w:gridSpan w:val="2"/>
            <w:tcBorders>
              <w:top w:val="single" w:sz="4" w:space="0" w:color="auto"/>
              <w:bottom w:val="single" w:sz="4" w:space="0" w:color="auto"/>
            </w:tcBorders>
          </w:tcPr>
          <w:p w14:paraId="13BA0713" w14:textId="77777777" w:rsidR="00B822D0" w:rsidRPr="003A3511" w:rsidRDefault="00B822D0" w:rsidP="00B822D0">
            <w:pPr>
              <w:spacing w:after="0" w:line="240" w:lineRule="auto"/>
              <w:jc w:val="center"/>
              <w:rPr>
                <w:rFonts w:ascii="Times New Roman" w:hAnsi="Times New Roman" w:cs="Times New Roman"/>
                <w:b/>
                <w:bCs/>
                <w:sz w:val="18"/>
                <w:szCs w:val="18"/>
              </w:rPr>
            </w:pPr>
            <w:r w:rsidRPr="003A3511">
              <w:rPr>
                <w:rFonts w:ascii="Times New Roman" w:hAnsi="Times New Roman" w:cs="Times New Roman"/>
                <w:b/>
                <w:bCs/>
                <w:sz w:val="18"/>
                <w:szCs w:val="18"/>
              </w:rPr>
              <w:t>7.EE Expressions and Equations</w:t>
            </w:r>
          </w:p>
        </w:tc>
        <w:tc>
          <w:tcPr>
            <w:tcW w:w="630" w:type="dxa"/>
            <w:tcBorders>
              <w:top w:val="single" w:sz="4" w:space="0" w:color="auto"/>
              <w:bottom w:val="single" w:sz="4" w:space="0" w:color="auto"/>
            </w:tcBorders>
          </w:tcPr>
          <w:p w14:paraId="62AE20D1" w14:textId="77777777" w:rsidR="00B822D0" w:rsidRPr="003A3511" w:rsidRDefault="00B822D0" w:rsidP="00B822D0">
            <w:pPr>
              <w:spacing w:after="0" w:line="240" w:lineRule="auto"/>
              <w:rPr>
                <w:rFonts w:ascii="Times New Roman" w:hAnsi="Times New Roman" w:cs="Times New Roman"/>
                <w:sz w:val="16"/>
                <w:szCs w:val="16"/>
              </w:rPr>
            </w:pPr>
            <w:proofErr w:type="spellStart"/>
            <w:r w:rsidRPr="003A3511">
              <w:rPr>
                <w:rFonts w:ascii="Times New Roman" w:hAnsi="Times New Roman" w:cs="Times New Roman"/>
                <w:b/>
                <w:sz w:val="16"/>
                <w:szCs w:val="16"/>
              </w:rPr>
              <w:t>ChapPages</w:t>
            </w:r>
            <w:proofErr w:type="spellEnd"/>
          </w:p>
        </w:tc>
        <w:tc>
          <w:tcPr>
            <w:tcW w:w="810" w:type="dxa"/>
          </w:tcPr>
          <w:p w14:paraId="4D2DE59D"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74CEA341"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tcPr>
          <w:p w14:paraId="3659F20B" w14:textId="77777777" w:rsidR="00B822D0" w:rsidRPr="003A3511" w:rsidRDefault="00B822D0" w:rsidP="00B822D0">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33A76C89"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970" w:type="dxa"/>
          </w:tcPr>
          <w:p w14:paraId="38FB83C2" w14:textId="77777777" w:rsidR="00B822D0" w:rsidRPr="003A3511" w:rsidRDefault="00B822D0" w:rsidP="00B822D0">
            <w:pPr>
              <w:widowControl w:val="0"/>
              <w:autoSpaceDE w:val="0"/>
              <w:autoSpaceDN w:val="0"/>
              <w:adjustRightInd w:val="0"/>
              <w:spacing w:after="0" w:line="240" w:lineRule="auto"/>
              <w:rPr>
                <w:rFonts w:ascii="Times New Roman" w:hAnsi="Times New Roman" w:cs="Times New Roman"/>
                <w:b/>
                <w:bCs/>
                <w:sz w:val="18"/>
                <w:szCs w:val="18"/>
                <w:lang w:bidi="en-US"/>
              </w:rPr>
            </w:pPr>
            <w:r w:rsidRPr="003A3511">
              <w:rPr>
                <w:rFonts w:ascii="Times New Roman" w:hAnsi="Times New Roman" w:cs="Times New Roman"/>
                <w:b/>
                <w:bCs/>
                <w:sz w:val="18"/>
                <w:szCs w:val="18"/>
                <w:lang w:bidi="en-US"/>
              </w:rPr>
              <w:t>8.EE Expressions and Equations</w:t>
            </w:r>
          </w:p>
        </w:tc>
        <w:tc>
          <w:tcPr>
            <w:tcW w:w="630" w:type="dxa"/>
          </w:tcPr>
          <w:p w14:paraId="23FA87F7" w14:textId="77777777" w:rsidR="00B822D0" w:rsidRPr="003A3511" w:rsidRDefault="00B822D0" w:rsidP="00B822D0">
            <w:pPr>
              <w:spacing w:after="0" w:line="240" w:lineRule="auto"/>
              <w:jc w:val="center"/>
              <w:rPr>
                <w:rFonts w:ascii="Times New Roman" w:hAnsi="Times New Roman" w:cs="Times New Roman"/>
                <w:sz w:val="18"/>
                <w:szCs w:val="18"/>
              </w:rPr>
            </w:pPr>
            <w:proofErr w:type="spellStart"/>
            <w:r w:rsidRPr="003A3511">
              <w:rPr>
                <w:rFonts w:ascii="Times New Roman" w:hAnsi="Times New Roman" w:cs="Times New Roman"/>
                <w:b/>
                <w:sz w:val="16"/>
                <w:szCs w:val="16"/>
              </w:rPr>
              <w:t>ChapPages</w:t>
            </w:r>
            <w:proofErr w:type="spellEnd"/>
          </w:p>
          <w:p w14:paraId="5D3EC414" w14:textId="77777777" w:rsidR="00B822D0" w:rsidRPr="003A3511" w:rsidRDefault="00B822D0" w:rsidP="00B822D0">
            <w:pPr>
              <w:spacing w:after="0" w:line="240" w:lineRule="auto"/>
              <w:jc w:val="center"/>
              <w:rPr>
                <w:rFonts w:ascii="Times New Roman" w:hAnsi="Times New Roman" w:cs="Times New Roman"/>
                <w:b/>
                <w:sz w:val="16"/>
                <w:szCs w:val="16"/>
              </w:rPr>
            </w:pPr>
          </w:p>
        </w:tc>
        <w:tc>
          <w:tcPr>
            <w:tcW w:w="756" w:type="dxa"/>
          </w:tcPr>
          <w:p w14:paraId="4BF519B1"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N-L-M-A-H</w:t>
            </w:r>
          </w:p>
        </w:tc>
        <w:tc>
          <w:tcPr>
            <w:tcW w:w="774" w:type="dxa"/>
          </w:tcPr>
          <w:p w14:paraId="14E780C2" w14:textId="77777777" w:rsidR="00A24E1B" w:rsidRDefault="00A24E1B" w:rsidP="00B822D0">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Bal</w:t>
            </w:r>
          </w:p>
          <w:p w14:paraId="104343B5" w14:textId="77777777" w:rsidR="00B822D0" w:rsidRPr="003A3511" w:rsidRDefault="00B822D0" w:rsidP="00B822D0">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N-L-M-A-H</w:t>
            </w:r>
          </w:p>
        </w:tc>
      </w:tr>
      <w:tr w:rsidR="00B822D0" w:rsidRPr="003A3511" w14:paraId="6E0FBFFC" w14:textId="77777777" w:rsidTr="00A24E1B">
        <w:tc>
          <w:tcPr>
            <w:tcW w:w="2772" w:type="dxa"/>
            <w:tcBorders>
              <w:top w:val="single" w:sz="4" w:space="0" w:color="auto"/>
              <w:bottom w:val="single" w:sz="4" w:space="0" w:color="auto"/>
            </w:tcBorders>
          </w:tcPr>
          <w:p w14:paraId="4E1734BB" w14:textId="77777777" w:rsidR="00B822D0" w:rsidRPr="003A3511" w:rsidRDefault="00B822D0" w:rsidP="00B822D0">
            <w:pPr>
              <w:autoSpaceDE w:val="0"/>
              <w:autoSpaceDN w:val="0"/>
              <w:adjustRightInd w:val="0"/>
              <w:spacing w:after="0" w:line="240" w:lineRule="auto"/>
              <w:ind w:left="180" w:hanging="180"/>
              <w:rPr>
                <w:rFonts w:ascii="Times New Roman" w:hAnsi="Times New Roman" w:cs="Times New Roman"/>
                <w:bCs/>
                <w:sz w:val="18"/>
                <w:szCs w:val="18"/>
              </w:rPr>
            </w:pPr>
          </w:p>
        </w:tc>
        <w:tc>
          <w:tcPr>
            <w:tcW w:w="630" w:type="dxa"/>
            <w:tcBorders>
              <w:top w:val="single" w:sz="4" w:space="0" w:color="auto"/>
              <w:bottom w:val="single" w:sz="4" w:space="0" w:color="auto"/>
            </w:tcBorders>
          </w:tcPr>
          <w:p w14:paraId="6B4ED35B"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4A0F39B4"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Borders>
              <w:top w:val="single" w:sz="4" w:space="0" w:color="auto"/>
              <w:bottom w:val="single" w:sz="4" w:space="0" w:color="auto"/>
            </w:tcBorders>
          </w:tcPr>
          <w:p w14:paraId="45257ABE" w14:textId="77777777" w:rsidR="00B822D0" w:rsidRPr="003A3511" w:rsidRDefault="00B822D0" w:rsidP="00B822D0">
            <w:pPr>
              <w:spacing w:after="0" w:line="240" w:lineRule="auto"/>
              <w:rPr>
                <w:rFonts w:ascii="Times New Roman" w:hAnsi="Times New Roman" w:cs="Times New Roman"/>
                <w:sz w:val="18"/>
                <w:szCs w:val="18"/>
              </w:rPr>
            </w:pPr>
          </w:p>
        </w:tc>
        <w:tc>
          <w:tcPr>
            <w:tcW w:w="2700" w:type="dxa"/>
            <w:gridSpan w:val="2"/>
            <w:tcBorders>
              <w:top w:val="single" w:sz="4" w:space="0" w:color="auto"/>
              <w:bottom w:val="single" w:sz="4" w:space="0" w:color="auto"/>
            </w:tcBorders>
          </w:tcPr>
          <w:p w14:paraId="49E2A862" w14:textId="77777777" w:rsidR="00B822D0" w:rsidRPr="003A3511" w:rsidRDefault="00B822D0" w:rsidP="00B822D0">
            <w:pPr>
              <w:autoSpaceDE w:val="0"/>
              <w:autoSpaceDN w:val="0"/>
              <w:adjustRightInd w:val="0"/>
              <w:spacing w:after="0" w:line="240" w:lineRule="auto"/>
              <w:rPr>
                <w:rFonts w:ascii="Times New Roman" w:hAnsi="Times New Roman" w:cs="Times New Roman"/>
                <w:b/>
                <w:bCs/>
                <w:sz w:val="18"/>
                <w:szCs w:val="18"/>
              </w:rPr>
            </w:pPr>
          </w:p>
        </w:tc>
        <w:tc>
          <w:tcPr>
            <w:tcW w:w="630" w:type="dxa"/>
            <w:tcBorders>
              <w:top w:val="single" w:sz="4" w:space="0" w:color="auto"/>
              <w:bottom w:val="single" w:sz="4" w:space="0" w:color="auto"/>
            </w:tcBorders>
          </w:tcPr>
          <w:p w14:paraId="17629DE2"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3D4F9841" w14:textId="77777777" w:rsidR="00B822D0" w:rsidRPr="003A3511" w:rsidRDefault="00B822D0" w:rsidP="00B822D0">
            <w:pPr>
              <w:spacing w:after="0" w:line="240" w:lineRule="auto"/>
              <w:rPr>
                <w:rFonts w:ascii="Times New Roman" w:hAnsi="Times New Roman" w:cs="Times New Roman"/>
                <w:sz w:val="18"/>
                <w:szCs w:val="18"/>
              </w:rPr>
            </w:pPr>
          </w:p>
        </w:tc>
        <w:tc>
          <w:tcPr>
            <w:tcW w:w="810" w:type="dxa"/>
          </w:tcPr>
          <w:p w14:paraId="3190D573" w14:textId="77777777" w:rsidR="00B822D0" w:rsidRPr="003A3511" w:rsidRDefault="00B822D0" w:rsidP="00B822D0">
            <w:pPr>
              <w:spacing w:after="0" w:line="240" w:lineRule="auto"/>
              <w:rPr>
                <w:rFonts w:ascii="Times New Roman" w:hAnsi="Times New Roman" w:cs="Times New Roman"/>
                <w:sz w:val="18"/>
                <w:szCs w:val="18"/>
              </w:rPr>
            </w:pPr>
          </w:p>
        </w:tc>
        <w:tc>
          <w:tcPr>
            <w:tcW w:w="2970" w:type="dxa"/>
          </w:tcPr>
          <w:p w14:paraId="1C595C78" w14:textId="77777777" w:rsidR="00B822D0" w:rsidRPr="003A3511" w:rsidRDefault="00B822D0" w:rsidP="00B822D0">
            <w:pPr>
              <w:autoSpaceDE w:val="0"/>
              <w:autoSpaceDN w:val="0"/>
              <w:adjustRightInd w:val="0"/>
              <w:spacing w:after="0" w:line="240" w:lineRule="auto"/>
              <w:ind w:left="18" w:hanging="18"/>
              <w:rPr>
                <w:rFonts w:ascii="Times New Roman" w:hAnsi="Times New Roman" w:cs="Times New Roman"/>
                <w:sz w:val="18"/>
                <w:szCs w:val="18"/>
              </w:rPr>
            </w:pPr>
            <w:r w:rsidRPr="003A3511">
              <w:rPr>
                <w:rFonts w:ascii="Times New Roman" w:hAnsi="Times New Roman" w:cs="Times New Roman"/>
                <w:sz w:val="18"/>
                <w:szCs w:val="18"/>
              </w:rPr>
              <w:t xml:space="preserve">8. Analyze and solve pairs of linear equations. </w:t>
            </w:r>
          </w:p>
          <w:p w14:paraId="2B3D2A35"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a. Understand that solutions to a system of two linear equations in two variables correspond to points of intersection of their graphs, because points of intersection satisfy both equations.</w:t>
            </w:r>
          </w:p>
          <w:p w14:paraId="6488F916"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b. Solve systems of two linear equations in two variables algebraically, and estimate solutions by graphing the equations. </w:t>
            </w:r>
          </w:p>
          <w:p w14:paraId="75C8A5EB" w14:textId="77777777" w:rsidR="00B822D0" w:rsidRPr="003A3511" w:rsidRDefault="00B822D0" w:rsidP="00B822D0">
            <w:pPr>
              <w:autoSpaceDE w:val="0"/>
              <w:autoSpaceDN w:val="0"/>
              <w:adjustRightInd w:val="0"/>
              <w:spacing w:after="0" w:line="240" w:lineRule="auto"/>
              <w:rPr>
                <w:rFonts w:ascii="Times New Roman" w:hAnsi="Times New Roman" w:cs="Times New Roman"/>
                <w:sz w:val="18"/>
                <w:szCs w:val="18"/>
              </w:rPr>
            </w:pPr>
            <w:r w:rsidRPr="0082756A">
              <w:rPr>
                <w:rFonts w:ascii="Times New Roman" w:hAnsi="Times New Roman" w:cs="Times New Roman"/>
                <w:sz w:val="18"/>
                <w:szCs w:val="18"/>
              </w:rPr>
              <w:t>c. Solve real-world and math problems leading to two linear equations in two variables.</w:t>
            </w:r>
            <w:r w:rsidRPr="00E31300">
              <w:rPr>
                <w:rFonts w:ascii="Times New Roman" w:hAnsi="Times New Roman" w:cs="Times New Roman"/>
                <w:sz w:val="18"/>
                <w:szCs w:val="18"/>
              </w:rPr>
              <w:t xml:space="preserve"> </w:t>
            </w:r>
            <w:r w:rsidRPr="00E31300">
              <w:rPr>
                <w:rFonts w:ascii="Times New Roman" w:hAnsi="Times New Roman" w:cs="Times New Roman"/>
                <w:i/>
                <w:sz w:val="18"/>
                <w:szCs w:val="18"/>
              </w:rPr>
              <w:t xml:space="preserve"> </w:t>
            </w:r>
          </w:p>
        </w:tc>
        <w:tc>
          <w:tcPr>
            <w:tcW w:w="630" w:type="dxa"/>
          </w:tcPr>
          <w:p w14:paraId="2D921BE9" w14:textId="77777777" w:rsidR="00B822D0" w:rsidRPr="003A3511" w:rsidRDefault="00B822D0" w:rsidP="00B822D0">
            <w:pPr>
              <w:spacing w:after="0" w:line="240" w:lineRule="auto"/>
              <w:rPr>
                <w:rFonts w:ascii="Times New Roman" w:hAnsi="Times New Roman" w:cs="Times New Roman"/>
                <w:sz w:val="18"/>
                <w:szCs w:val="18"/>
              </w:rPr>
            </w:pPr>
          </w:p>
        </w:tc>
        <w:tc>
          <w:tcPr>
            <w:tcW w:w="756" w:type="dxa"/>
          </w:tcPr>
          <w:p w14:paraId="59459714" w14:textId="77777777" w:rsidR="00B822D0" w:rsidRPr="003A3511" w:rsidRDefault="00B822D0" w:rsidP="00B822D0">
            <w:pPr>
              <w:spacing w:after="0" w:line="240" w:lineRule="auto"/>
              <w:rPr>
                <w:rFonts w:ascii="Times New Roman" w:hAnsi="Times New Roman" w:cs="Times New Roman"/>
                <w:sz w:val="18"/>
                <w:szCs w:val="18"/>
              </w:rPr>
            </w:pPr>
          </w:p>
        </w:tc>
        <w:tc>
          <w:tcPr>
            <w:tcW w:w="774" w:type="dxa"/>
          </w:tcPr>
          <w:p w14:paraId="5DC1C782"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1367E7DD" w14:textId="77777777" w:rsidTr="00B822D0">
        <w:tc>
          <w:tcPr>
            <w:tcW w:w="15102" w:type="dxa"/>
            <w:gridSpan w:val="13"/>
            <w:tcBorders>
              <w:top w:val="single" w:sz="4" w:space="0" w:color="auto"/>
            </w:tcBorders>
          </w:tcPr>
          <w:p w14:paraId="6D4506C1" w14:textId="77777777" w:rsidR="00B822D0" w:rsidRPr="003A3511" w:rsidRDefault="00B822D0" w:rsidP="00B822D0">
            <w:pPr>
              <w:spacing w:after="0" w:line="240" w:lineRule="auto"/>
              <w:rPr>
                <w:rFonts w:ascii="Times New Roman" w:hAnsi="Times New Roman" w:cs="Times New Roman"/>
                <w:b/>
                <w:sz w:val="18"/>
                <w:szCs w:val="18"/>
              </w:rPr>
            </w:pPr>
            <w:r w:rsidRPr="003A3511">
              <w:rPr>
                <w:rFonts w:ascii="Times New Roman" w:hAnsi="Times New Roman" w:cs="Times New Roman"/>
                <w:b/>
                <w:sz w:val="18"/>
                <w:szCs w:val="18"/>
              </w:rPr>
              <w:t>Notes/Examples:</w:t>
            </w:r>
          </w:p>
          <w:p w14:paraId="0C20FCA6" w14:textId="77777777" w:rsidR="00B822D0" w:rsidRPr="003A3511" w:rsidRDefault="00B822D0" w:rsidP="00B822D0">
            <w:pPr>
              <w:spacing w:after="0" w:line="240" w:lineRule="auto"/>
              <w:rPr>
                <w:rFonts w:ascii="Times New Roman" w:hAnsi="Times New Roman" w:cs="Times New Roman"/>
                <w:b/>
                <w:sz w:val="18"/>
                <w:szCs w:val="18"/>
              </w:rPr>
            </w:pPr>
          </w:p>
          <w:p w14:paraId="68891A62" w14:textId="77777777" w:rsidR="00B822D0" w:rsidRPr="003A3511" w:rsidRDefault="00B822D0" w:rsidP="00B822D0">
            <w:pPr>
              <w:spacing w:after="0" w:line="240" w:lineRule="auto"/>
              <w:rPr>
                <w:rFonts w:ascii="Times New Roman" w:hAnsi="Times New Roman" w:cs="Times New Roman"/>
                <w:b/>
                <w:sz w:val="18"/>
                <w:szCs w:val="18"/>
              </w:rPr>
            </w:pPr>
          </w:p>
          <w:p w14:paraId="6EC616A3" w14:textId="77777777" w:rsidR="00B822D0" w:rsidRPr="003A3511" w:rsidRDefault="00B822D0" w:rsidP="00B822D0">
            <w:pPr>
              <w:spacing w:after="0" w:line="240" w:lineRule="auto"/>
              <w:rPr>
                <w:rFonts w:ascii="Times New Roman" w:hAnsi="Times New Roman" w:cs="Times New Roman"/>
                <w:b/>
                <w:sz w:val="18"/>
                <w:szCs w:val="18"/>
              </w:rPr>
            </w:pPr>
          </w:p>
          <w:p w14:paraId="405F60C7" w14:textId="77777777" w:rsidR="00B822D0" w:rsidRPr="003A3511" w:rsidRDefault="00B822D0" w:rsidP="00B822D0">
            <w:pPr>
              <w:spacing w:after="0" w:line="240" w:lineRule="auto"/>
              <w:rPr>
                <w:rFonts w:ascii="Times New Roman" w:hAnsi="Times New Roman" w:cs="Times New Roman"/>
                <w:b/>
                <w:sz w:val="18"/>
                <w:szCs w:val="18"/>
              </w:rPr>
            </w:pPr>
          </w:p>
          <w:p w14:paraId="26108BFC" w14:textId="77777777" w:rsidR="00B822D0" w:rsidRPr="003A3511" w:rsidRDefault="00B822D0" w:rsidP="00B822D0">
            <w:pPr>
              <w:spacing w:after="0" w:line="240" w:lineRule="auto"/>
              <w:rPr>
                <w:rFonts w:ascii="Times New Roman" w:hAnsi="Times New Roman" w:cs="Times New Roman"/>
                <w:b/>
                <w:sz w:val="18"/>
                <w:szCs w:val="18"/>
              </w:rPr>
            </w:pPr>
          </w:p>
          <w:p w14:paraId="63D70648" w14:textId="77777777" w:rsidR="00B822D0" w:rsidRPr="003A3511" w:rsidRDefault="00B822D0" w:rsidP="00B822D0">
            <w:pPr>
              <w:spacing w:after="0" w:line="240" w:lineRule="auto"/>
              <w:rPr>
                <w:rFonts w:ascii="Times New Roman" w:hAnsi="Times New Roman" w:cs="Times New Roman"/>
                <w:b/>
                <w:sz w:val="18"/>
                <w:szCs w:val="18"/>
              </w:rPr>
            </w:pPr>
          </w:p>
          <w:p w14:paraId="4B18D9CA" w14:textId="77777777" w:rsidR="00B822D0" w:rsidRPr="003A3511" w:rsidRDefault="00B822D0" w:rsidP="00B822D0">
            <w:pPr>
              <w:spacing w:after="0" w:line="240" w:lineRule="auto"/>
              <w:rPr>
                <w:rFonts w:ascii="Times New Roman" w:hAnsi="Times New Roman" w:cs="Times New Roman"/>
                <w:sz w:val="18"/>
                <w:szCs w:val="18"/>
              </w:rPr>
            </w:pPr>
          </w:p>
        </w:tc>
      </w:tr>
      <w:tr w:rsidR="00B822D0" w:rsidRPr="003A3511" w14:paraId="4D5776BA" w14:textId="77777777" w:rsidTr="00B822D0">
        <w:tc>
          <w:tcPr>
            <w:tcW w:w="7722" w:type="dxa"/>
            <w:gridSpan w:val="6"/>
            <w:tcBorders>
              <w:top w:val="single" w:sz="4" w:space="0" w:color="auto"/>
            </w:tcBorders>
          </w:tcPr>
          <w:p w14:paraId="1436B5B8" w14:textId="77777777" w:rsidR="00B822D0" w:rsidRPr="003A3511" w:rsidRDefault="00B822D0" w:rsidP="00B822D0">
            <w:pPr>
              <w:spacing w:after="0" w:line="240" w:lineRule="auto"/>
              <w:rPr>
                <w:rFonts w:ascii="Times New Roman" w:hAnsi="Times New Roman" w:cs="Times New Roman"/>
                <w:b/>
              </w:rPr>
            </w:pPr>
            <w:r w:rsidRPr="003A3511">
              <w:rPr>
                <w:rFonts w:ascii="Times New Roman" w:hAnsi="Times New Roman" w:cs="Times New Roman"/>
                <w:b/>
              </w:rPr>
              <w:t>Overall Impressions:</w:t>
            </w:r>
          </w:p>
          <w:p w14:paraId="11E622AC" w14:textId="77777777" w:rsidR="00B822D0" w:rsidRPr="003A3511" w:rsidRDefault="00B822D0" w:rsidP="00B822D0">
            <w:pPr>
              <w:pStyle w:val="ListParagraph"/>
              <w:numPr>
                <w:ilvl w:val="0"/>
                <w:numId w:val="8"/>
              </w:numPr>
              <w:spacing w:after="0" w:line="240" w:lineRule="auto"/>
              <w:rPr>
                <w:rFonts w:ascii="Times New Roman" w:hAnsi="Times New Roman" w:cs="Times New Roman"/>
              </w:rPr>
            </w:pPr>
            <w:r w:rsidRPr="003A3511">
              <w:rPr>
                <w:rFonts w:ascii="Times New Roman" w:hAnsi="Times New Roman" w:cs="Times New Roman"/>
              </w:rPr>
              <w:t xml:space="preserve">What are your overall impressions of the curriculum materials examined? </w:t>
            </w:r>
          </w:p>
          <w:p w14:paraId="44CCD742" w14:textId="77777777" w:rsidR="00B822D0" w:rsidRPr="003A3511" w:rsidRDefault="00B822D0" w:rsidP="00B822D0">
            <w:pPr>
              <w:pStyle w:val="ListParagraph"/>
              <w:numPr>
                <w:ilvl w:val="0"/>
                <w:numId w:val="8"/>
              </w:numPr>
              <w:spacing w:after="0" w:line="240" w:lineRule="auto"/>
              <w:rPr>
                <w:rFonts w:ascii="Times New Roman" w:hAnsi="Times New Roman" w:cs="Times New Roman"/>
              </w:rPr>
            </w:pPr>
            <w:r w:rsidRPr="003A3511">
              <w:rPr>
                <w:rFonts w:ascii="Times New Roman" w:hAnsi="Times New Roman" w:cs="Times New Roman"/>
              </w:rPr>
              <w:t>What are the strengths and weaknesses of the materials you examined?</w:t>
            </w:r>
          </w:p>
          <w:p w14:paraId="016AD05A" w14:textId="77777777" w:rsidR="00B822D0" w:rsidRPr="003A3511" w:rsidRDefault="00B822D0" w:rsidP="00B822D0">
            <w:pPr>
              <w:spacing w:after="0" w:line="240" w:lineRule="auto"/>
              <w:rPr>
                <w:rFonts w:ascii="Times New Roman" w:hAnsi="Times New Roman" w:cs="Times New Roman"/>
              </w:rPr>
            </w:pPr>
          </w:p>
          <w:p w14:paraId="79C7CA35" w14:textId="77777777" w:rsidR="00B822D0" w:rsidRPr="003A3511" w:rsidRDefault="00B822D0" w:rsidP="00B822D0">
            <w:pPr>
              <w:spacing w:after="0" w:line="240" w:lineRule="auto"/>
              <w:rPr>
                <w:rFonts w:ascii="Times New Roman" w:hAnsi="Times New Roman" w:cs="Times New Roman"/>
                <w:b/>
              </w:rPr>
            </w:pPr>
            <w:r w:rsidRPr="003A3511">
              <w:rPr>
                <w:rFonts w:ascii="Times New Roman" w:hAnsi="Times New Roman" w:cs="Times New Roman"/>
                <w:b/>
              </w:rPr>
              <w:t>Standards Alignment:</w:t>
            </w:r>
          </w:p>
          <w:p w14:paraId="00A55855" w14:textId="77777777" w:rsidR="00B822D0" w:rsidRPr="003A3511" w:rsidRDefault="00B822D0" w:rsidP="00B822D0">
            <w:pPr>
              <w:pStyle w:val="ListParagraph"/>
              <w:numPr>
                <w:ilvl w:val="0"/>
                <w:numId w:val="8"/>
              </w:numPr>
              <w:spacing w:after="0" w:line="240" w:lineRule="auto"/>
              <w:rPr>
                <w:rFonts w:ascii="Times New Roman" w:hAnsi="Times New Roman" w:cs="Times New Roman"/>
              </w:rPr>
            </w:pPr>
            <w:r w:rsidRPr="003A3511">
              <w:rPr>
                <w:rFonts w:ascii="Times New Roman" w:hAnsi="Times New Roman" w:cs="Times New Roman"/>
              </w:rPr>
              <w:t xml:space="preserve">Have you identified gaps within this domain? What are they? If so, can these gaps be realistically addressed through supplementation? </w:t>
            </w:r>
          </w:p>
          <w:p w14:paraId="623A644F" w14:textId="77777777" w:rsidR="00B822D0" w:rsidRPr="003A3511" w:rsidRDefault="00B822D0" w:rsidP="00B822D0">
            <w:pPr>
              <w:pStyle w:val="ListParagraph"/>
              <w:numPr>
                <w:ilvl w:val="0"/>
                <w:numId w:val="8"/>
              </w:numPr>
              <w:spacing w:after="0" w:line="240" w:lineRule="auto"/>
              <w:rPr>
                <w:rFonts w:ascii="Times New Roman" w:hAnsi="Times New Roman" w:cs="Times New Roman"/>
              </w:rPr>
            </w:pPr>
            <w:r w:rsidRPr="003A3511">
              <w:rPr>
                <w:rFonts w:ascii="Times New Roman" w:hAnsi="Times New Roman" w:cs="Times New Roman"/>
              </w:rPr>
              <w:t xml:space="preserve">Within grade levels, do the curriculum materials provide sufficient experiences to support student learning within this standard?  </w:t>
            </w:r>
          </w:p>
          <w:p w14:paraId="752703B6" w14:textId="77777777" w:rsidR="00B822D0" w:rsidRPr="003A3511" w:rsidRDefault="00B822D0" w:rsidP="00B822D0">
            <w:pPr>
              <w:pStyle w:val="ListParagraph"/>
              <w:numPr>
                <w:ilvl w:val="0"/>
                <w:numId w:val="8"/>
              </w:numPr>
              <w:spacing w:after="0" w:line="240" w:lineRule="auto"/>
              <w:rPr>
                <w:rFonts w:ascii="Times New Roman" w:hAnsi="Times New Roman" w:cs="Times New Roman"/>
              </w:rPr>
            </w:pPr>
            <w:r w:rsidRPr="003A3511">
              <w:rPr>
                <w:rFonts w:ascii="Times New Roman" w:hAnsi="Times New Roman" w:cs="Times New Roman"/>
              </w:rPr>
              <w:t>Within this domain, is the treatment of the content across grade levels consistent with the progression within the Standards?</w:t>
            </w:r>
          </w:p>
        </w:tc>
        <w:tc>
          <w:tcPr>
            <w:tcW w:w="7380" w:type="dxa"/>
            <w:gridSpan w:val="7"/>
            <w:tcBorders>
              <w:top w:val="single" w:sz="4" w:space="0" w:color="auto"/>
            </w:tcBorders>
          </w:tcPr>
          <w:p w14:paraId="74C660B0" w14:textId="77777777" w:rsidR="00B822D0" w:rsidRPr="003A3511" w:rsidRDefault="00B822D0" w:rsidP="00B822D0">
            <w:pPr>
              <w:spacing w:after="0" w:line="240" w:lineRule="auto"/>
              <w:rPr>
                <w:rFonts w:ascii="Times New Roman" w:hAnsi="Times New Roman" w:cs="Times New Roman"/>
                <w:b/>
              </w:rPr>
            </w:pPr>
            <w:r w:rsidRPr="003A3511">
              <w:rPr>
                <w:rFonts w:ascii="Times New Roman" w:hAnsi="Times New Roman" w:cs="Times New Roman"/>
                <w:b/>
              </w:rPr>
              <w:t>Balance between Mathematical Understanding and Procedural Skill</w:t>
            </w:r>
            <w:r w:rsidR="00C74301">
              <w:rPr>
                <w:rFonts w:ascii="Times New Roman" w:hAnsi="Times New Roman" w:cs="Times New Roman"/>
                <w:b/>
              </w:rPr>
              <w:t>s</w:t>
            </w:r>
          </w:p>
          <w:p w14:paraId="79783EA3" w14:textId="77777777" w:rsidR="00B822D0" w:rsidRPr="003A3511" w:rsidRDefault="00B822D0" w:rsidP="00B822D0">
            <w:pPr>
              <w:pStyle w:val="ListParagraph"/>
              <w:numPr>
                <w:ilvl w:val="0"/>
                <w:numId w:val="8"/>
              </w:numPr>
              <w:spacing w:after="0" w:line="240" w:lineRule="auto"/>
              <w:rPr>
                <w:rFonts w:ascii="Times New Roman" w:hAnsi="Times New Roman" w:cs="Times New Roman"/>
              </w:rPr>
            </w:pPr>
            <w:r w:rsidRPr="003A3511">
              <w:rPr>
                <w:rFonts w:ascii="Times New Roman" w:hAnsi="Times New Roman" w:cs="Times New Roman"/>
              </w:rPr>
              <w:t>Do the curriculum materials support the development of students’ mathematical understanding?</w:t>
            </w:r>
          </w:p>
          <w:p w14:paraId="1507F96A" w14:textId="77777777" w:rsidR="00B822D0" w:rsidRPr="003A3511" w:rsidRDefault="00B822D0" w:rsidP="00B822D0">
            <w:pPr>
              <w:pStyle w:val="ListParagraph"/>
              <w:numPr>
                <w:ilvl w:val="0"/>
                <w:numId w:val="8"/>
              </w:numPr>
              <w:spacing w:after="0" w:line="240" w:lineRule="auto"/>
              <w:rPr>
                <w:rFonts w:ascii="Times New Roman" w:hAnsi="Times New Roman" w:cs="Times New Roman"/>
              </w:rPr>
            </w:pPr>
            <w:r w:rsidRPr="003A3511">
              <w:rPr>
                <w:rFonts w:ascii="Times New Roman" w:hAnsi="Times New Roman" w:cs="Times New Roman"/>
              </w:rPr>
              <w:t xml:space="preserve">Do the curriculum materials support the development of students’ proficiency with procedural skills? </w:t>
            </w:r>
          </w:p>
          <w:p w14:paraId="6DF81745" w14:textId="77777777" w:rsidR="00B822D0" w:rsidRPr="003A3511" w:rsidRDefault="00B822D0" w:rsidP="00B822D0">
            <w:pPr>
              <w:pStyle w:val="ListParagraph"/>
              <w:numPr>
                <w:ilvl w:val="0"/>
                <w:numId w:val="8"/>
              </w:numPr>
              <w:spacing w:after="0" w:line="240" w:lineRule="auto"/>
              <w:rPr>
                <w:rFonts w:ascii="Times New Roman" w:hAnsi="Times New Roman" w:cs="Times New Roman"/>
              </w:rPr>
            </w:pPr>
            <w:r w:rsidRPr="003A3511">
              <w:rPr>
                <w:rFonts w:ascii="Times New Roman" w:hAnsi="Times New Roman" w:cs="Times New Roman"/>
              </w:rPr>
              <w:t>Do the curriculum materials assist students in building connections between mathematical understanding and procedural skill</w:t>
            </w:r>
            <w:r w:rsidR="005F498B">
              <w:rPr>
                <w:rFonts w:ascii="Times New Roman" w:hAnsi="Times New Roman" w:cs="Times New Roman"/>
              </w:rPr>
              <w:t>s</w:t>
            </w:r>
            <w:r w:rsidRPr="003A3511">
              <w:rPr>
                <w:rFonts w:ascii="Times New Roman" w:hAnsi="Times New Roman" w:cs="Times New Roman"/>
              </w:rPr>
              <w:t>?</w:t>
            </w:r>
          </w:p>
          <w:p w14:paraId="61A1A202" w14:textId="77777777" w:rsidR="00B822D0" w:rsidRPr="003A3511" w:rsidRDefault="00B822D0" w:rsidP="00B822D0">
            <w:pPr>
              <w:pStyle w:val="ListParagraph"/>
              <w:numPr>
                <w:ilvl w:val="0"/>
                <w:numId w:val="8"/>
              </w:numPr>
              <w:spacing w:after="0" w:line="240" w:lineRule="auto"/>
              <w:rPr>
                <w:rFonts w:ascii="Times New Roman" w:hAnsi="Times New Roman" w:cs="Times New Roman"/>
              </w:rPr>
            </w:pPr>
            <w:r w:rsidRPr="003A3511">
              <w:rPr>
                <w:rFonts w:ascii="Times New Roman" w:hAnsi="Times New Roman" w:cs="Times New Roman"/>
              </w:rPr>
              <w:t>To what extent do the curriculum materials provide a balanced focus on mathematical understanding and procedural skill</w:t>
            </w:r>
            <w:r w:rsidR="005F498B">
              <w:rPr>
                <w:rFonts w:ascii="Times New Roman" w:hAnsi="Times New Roman" w:cs="Times New Roman"/>
              </w:rPr>
              <w:t>s</w:t>
            </w:r>
            <w:r w:rsidRPr="003A3511">
              <w:rPr>
                <w:rFonts w:ascii="Times New Roman" w:hAnsi="Times New Roman" w:cs="Times New Roman"/>
              </w:rPr>
              <w:t xml:space="preserve">?  </w:t>
            </w:r>
          </w:p>
          <w:p w14:paraId="10D10EF4" w14:textId="77777777" w:rsidR="00B822D0" w:rsidRPr="003A3511" w:rsidRDefault="00B822D0" w:rsidP="00B822D0">
            <w:pPr>
              <w:pStyle w:val="ListParagraph"/>
              <w:numPr>
                <w:ilvl w:val="0"/>
                <w:numId w:val="8"/>
              </w:numPr>
              <w:spacing w:after="0" w:line="240" w:lineRule="auto"/>
              <w:rPr>
                <w:rFonts w:ascii="Times New Roman" w:hAnsi="Times New Roman" w:cs="Times New Roman"/>
              </w:rPr>
            </w:pPr>
            <w:r w:rsidRPr="003A3511">
              <w:rPr>
                <w:rFonts w:ascii="Times New Roman" w:hAnsi="Times New Roman" w:cs="Times New Roman"/>
              </w:rPr>
              <w:t>Do student activities build on each other within and across grades in a logical way that supports mathematical understanding and procedural skill</w:t>
            </w:r>
            <w:r w:rsidR="005F498B">
              <w:rPr>
                <w:rFonts w:ascii="Times New Roman" w:hAnsi="Times New Roman" w:cs="Times New Roman"/>
              </w:rPr>
              <w:t>s</w:t>
            </w:r>
            <w:r w:rsidRPr="003A3511">
              <w:rPr>
                <w:rFonts w:ascii="Times New Roman" w:hAnsi="Times New Roman" w:cs="Times New Roman"/>
              </w:rPr>
              <w:t>?</w:t>
            </w:r>
          </w:p>
          <w:p w14:paraId="3F377384" w14:textId="77777777" w:rsidR="00C31A97" w:rsidRPr="003A3511" w:rsidRDefault="00C31A97" w:rsidP="00B822D0">
            <w:pPr>
              <w:spacing w:after="0" w:line="240" w:lineRule="auto"/>
              <w:rPr>
                <w:rFonts w:ascii="Times New Roman" w:hAnsi="Times New Roman" w:cs="Times New Roman"/>
              </w:rPr>
            </w:pPr>
          </w:p>
        </w:tc>
      </w:tr>
    </w:tbl>
    <w:p w14:paraId="2F72AD5D" w14:textId="77777777" w:rsidR="00955127" w:rsidRPr="003A3511" w:rsidRDefault="00955127" w:rsidP="003A3511">
      <w:pPr>
        <w:spacing w:after="0" w:line="240" w:lineRule="auto"/>
        <w:rPr>
          <w:rFonts w:ascii="Times New Roman" w:hAnsi="Times New Roman" w:cs="Times New Roman"/>
        </w:rPr>
      </w:pPr>
    </w:p>
    <w:tbl>
      <w:tblPr>
        <w:tblpPr w:leftFromText="180" w:rightFromText="180" w:vertAnchor="text" w:horzAnchor="margin" w:tblpX="18" w:tblpY="-375"/>
        <w:tblW w:w="14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90"/>
        <w:gridCol w:w="720"/>
        <w:gridCol w:w="90"/>
        <w:gridCol w:w="720"/>
        <w:gridCol w:w="90"/>
        <w:gridCol w:w="720"/>
        <w:gridCol w:w="110"/>
        <w:gridCol w:w="2206"/>
        <w:gridCol w:w="106"/>
        <w:gridCol w:w="188"/>
        <w:gridCol w:w="180"/>
        <w:gridCol w:w="540"/>
        <w:gridCol w:w="180"/>
        <w:gridCol w:w="630"/>
        <w:gridCol w:w="180"/>
        <w:gridCol w:w="630"/>
        <w:gridCol w:w="180"/>
        <w:gridCol w:w="2430"/>
        <w:gridCol w:w="630"/>
        <w:gridCol w:w="17"/>
        <w:gridCol w:w="793"/>
        <w:gridCol w:w="762"/>
      </w:tblGrid>
      <w:tr w:rsidR="00BD4E9F" w:rsidRPr="003A3511" w14:paraId="6B842547" w14:textId="77777777" w:rsidTr="00C31A97">
        <w:trPr>
          <w:trHeight w:val="347"/>
        </w:trPr>
        <w:tc>
          <w:tcPr>
            <w:tcW w:w="14892" w:type="dxa"/>
            <w:gridSpan w:val="22"/>
          </w:tcPr>
          <w:p w14:paraId="5D71A2EC" w14:textId="77777777" w:rsidR="00BD4E9F" w:rsidRPr="003A3511" w:rsidRDefault="00C31A97" w:rsidP="00C74301">
            <w:pPr>
              <w:spacing w:after="0" w:line="240" w:lineRule="auto"/>
              <w:jc w:val="center"/>
              <w:rPr>
                <w:rFonts w:ascii="Times New Roman" w:hAnsi="Times New Roman" w:cs="Times New Roman"/>
                <w:b/>
              </w:rPr>
            </w:pPr>
            <w:r>
              <w:rPr>
                <w:rFonts w:ascii="Times New Roman" w:hAnsi="Times New Roman" w:cs="Times New Roman"/>
                <w:b/>
              </w:rPr>
              <w:lastRenderedPageBreak/>
              <w:t>C</w:t>
            </w:r>
            <w:r w:rsidR="00BD4E9F" w:rsidRPr="003A3511">
              <w:rPr>
                <w:rFonts w:ascii="Times New Roman" w:hAnsi="Times New Roman" w:cs="Times New Roman"/>
                <w:b/>
              </w:rPr>
              <w:t>CSS</w:t>
            </w:r>
            <w:r>
              <w:rPr>
                <w:rFonts w:ascii="Times New Roman" w:hAnsi="Times New Roman" w:cs="Times New Roman"/>
                <w:b/>
              </w:rPr>
              <w:t>O</w:t>
            </w:r>
            <w:r w:rsidR="00BD4E9F" w:rsidRPr="003A3511">
              <w:rPr>
                <w:rFonts w:ascii="Times New Roman" w:hAnsi="Times New Roman" w:cs="Times New Roman"/>
                <w:b/>
              </w:rPr>
              <w:t xml:space="preserve"> Curriculum Analysis Tool 1—Statistics and Probability for Grades 6-8</w:t>
            </w:r>
          </w:p>
        </w:tc>
      </w:tr>
      <w:tr w:rsidR="00BD4E9F" w:rsidRPr="003A3511" w14:paraId="38516F98" w14:textId="77777777" w:rsidTr="00C31A97">
        <w:trPr>
          <w:trHeight w:val="347"/>
        </w:trPr>
        <w:tc>
          <w:tcPr>
            <w:tcW w:w="14892" w:type="dxa"/>
            <w:gridSpan w:val="22"/>
          </w:tcPr>
          <w:p w14:paraId="47970410" w14:textId="77777777" w:rsidR="00BD4E9F" w:rsidRPr="003A3511" w:rsidRDefault="00BD4E9F" w:rsidP="00C31A97">
            <w:pPr>
              <w:spacing w:after="0" w:line="240" w:lineRule="auto"/>
              <w:rPr>
                <w:rFonts w:ascii="Times New Roman" w:hAnsi="Times New Roman" w:cs="Times New Roman"/>
                <w:b/>
              </w:rPr>
            </w:pPr>
          </w:p>
          <w:p w14:paraId="0783A99D" w14:textId="77777777" w:rsidR="00BD4E9F" w:rsidRPr="003A3511" w:rsidRDefault="00BD4E9F" w:rsidP="00C31A97">
            <w:pPr>
              <w:spacing w:after="0" w:line="240" w:lineRule="auto"/>
              <w:rPr>
                <w:rFonts w:ascii="Times New Roman" w:hAnsi="Times New Roman" w:cs="Times New Roman"/>
              </w:rPr>
            </w:pPr>
            <w:r w:rsidRPr="003A3511">
              <w:rPr>
                <w:rFonts w:ascii="Times New Roman" w:hAnsi="Times New Roman" w:cs="Times New Roman"/>
              </w:rPr>
              <w:t>Name of Reviewer ____________________________________ School/District ____________________</w:t>
            </w:r>
            <w:r>
              <w:rPr>
                <w:rFonts w:ascii="Times New Roman" w:hAnsi="Times New Roman" w:cs="Times New Roman"/>
              </w:rPr>
              <w:t>_______</w:t>
            </w:r>
            <w:r w:rsidRPr="003A3511">
              <w:rPr>
                <w:rFonts w:ascii="Times New Roman" w:hAnsi="Times New Roman" w:cs="Times New Roman"/>
              </w:rPr>
              <w:t>_______________________Date ___</w:t>
            </w:r>
            <w:r>
              <w:rPr>
                <w:rFonts w:ascii="Times New Roman" w:hAnsi="Times New Roman" w:cs="Times New Roman"/>
              </w:rPr>
              <w:t>______</w:t>
            </w:r>
            <w:r w:rsidRPr="003A3511">
              <w:rPr>
                <w:rFonts w:ascii="Times New Roman" w:hAnsi="Times New Roman" w:cs="Times New Roman"/>
              </w:rPr>
              <w:t>_____</w:t>
            </w:r>
          </w:p>
          <w:p w14:paraId="610EB0AB" w14:textId="77777777" w:rsidR="00BD4E9F" w:rsidRPr="003A3511" w:rsidRDefault="00BD4E9F" w:rsidP="00C31A97">
            <w:pPr>
              <w:spacing w:after="0" w:line="240" w:lineRule="auto"/>
              <w:rPr>
                <w:rFonts w:ascii="Times New Roman" w:hAnsi="Times New Roman" w:cs="Times New Roman"/>
              </w:rPr>
            </w:pPr>
          </w:p>
          <w:p w14:paraId="0B9C78A6" w14:textId="77777777" w:rsidR="00BD4E9F" w:rsidRPr="003A3511" w:rsidRDefault="00BD4E9F" w:rsidP="00C31A97">
            <w:pPr>
              <w:spacing w:after="0" w:line="240" w:lineRule="auto"/>
              <w:rPr>
                <w:rFonts w:ascii="Times New Roman" w:hAnsi="Times New Roman" w:cs="Times New Roman"/>
                <w:b/>
              </w:rPr>
            </w:pPr>
            <w:r w:rsidRPr="003A3511">
              <w:rPr>
                <w:rFonts w:ascii="Times New Roman" w:hAnsi="Times New Roman" w:cs="Times New Roman"/>
              </w:rPr>
              <w:t>Name of Curriculum Materials ___________________________________</w:t>
            </w:r>
            <w:r>
              <w:rPr>
                <w:rFonts w:ascii="Times New Roman" w:hAnsi="Times New Roman" w:cs="Times New Roman"/>
              </w:rPr>
              <w:t>_____________</w:t>
            </w:r>
            <w:r w:rsidRPr="003A3511">
              <w:rPr>
                <w:rFonts w:ascii="Times New Roman" w:hAnsi="Times New Roman" w:cs="Times New Roman"/>
              </w:rPr>
              <w:t>_______  Publication Date __________________Grade Level(s)</w:t>
            </w:r>
            <w:r w:rsidRPr="003A3511">
              <w:rPr>
                <w:rFonts w:ascii="Times New Roman" w:hAnsi="Times New Roman" w:cs="Times New Roman"/>
                <w:b/>
              </w:rPr>
              <w:t xml:space="preserve"> _______</w:t>
            </w:r>
          </w:p>
          <w:p w14:paraId="0CCD3AB2" w14:textId="77777777" w:rsidR="00BD4E9F" w:rsidRPr="003A3511" w:rsidRDefault="00BD4E9F" w:rsidP="00C31A97">
            <w:pPr>
              <w:spacing w:after="0" w:line="240" w:lineRule="auto"/>
              <w:rPr>
                <w:rFonts w:ascii="Times New Roman" w:hAnsi="Times New Roman" w:cs="Times New Roman"/>
                <w:b/>
              </w:rPr>
            </w:pPr>
          </w:p>
        </w:tc>
      </w:tr>
      <w:tr w:rsidR="00BD4E9F" w:rsidRPr="003A3511" w14:paraId="5C1AC0D2" w14:textId="77777777" w:rsidTr="00C31A97">
        <w:trPr>
          <w:trHeight w:val="347"/>
        </w:trPr>
        <w:tc>
          <w:tcPr>
            <w:tcW w:w="7552" w:type="dxa"/>
            <w:gridSpan w:val="9"/>
          </w:tcPr>
          <w:p w14:paraId="2732E526" w14:textId="77777777" w:rsidR="00BD4E9F" w:rsidRPr="003A3511" w:rsidRDefault="00BD4E9F" w:rsidP="00C31A97">
            <w:pPr>
              <w:spacing w:after="0" w:line="240" w:lineRule="auto"/>
              <w:ind w:left="252" w:hanging="252"/>
              <w:rPr>
                <w:rFonts w:ascii="Times New Roman" w:hAnsi="Times New Roman" w:cs="Times New Roman"/>
                <w:sz w:val="18"/>
                <w:szCs w:val="18"/>
              </w:rPr>
            </w:pPr>
            <w:r w:rsidRPr="003A3511">
              <w:rPr>
                <w:rFonts w:ascii="Times New Roman" w:hAnsi="Times New Roman" w:cs="Times New Roman"/>
                <w:b/>
                <w:sz w:val="18"/>
                <w:szCs w:val="18"/>
              </w:rPr>
              <w:t>Content Coverage Rubric</w:t>
            </w:r>
            <w:r w:rsidR="00F95B57">
              <w:rPr>
                <w:rFonts w:ascii="Times New Roman" w:hAnsi="Times New Roman" w:cs="Times New Roman"/>
                <w:b/>
                <w:sz w:val="18"/>
                <w:szCs w:val="18"/>
              </w:rPr>
              <w:t xml:space="preserve"> (Cont)</w:t>
            </w:r>
            <w:r w:rsidRPr="003A3511">
              <w:rPr>
                <w:rFonts w:ascii="Times New Roman" w:hAnsi="Times New Roman" w:cs="Times New Roman"/>
                <w:sz w:val="18"/>
                <w:szCs w:val="18"/>
              </w:rPr>
              <w:t>:</w:t>
            </w:r>
          </w:p>
          <w:p w14:paraId="668DAEDB" w14:textId="77777777" w:rsidR="00BD4E9F" w:rsidRPr="003A3511" w:rsidRDefault="00BD4E9F" w:rsidP="00C31A97">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Not Found (N) -The mathematics content was not found.</w:t>
            </w:r>
          </w:p>
          <w:p w14:paraId="6479EF68" w14:textId="77777777" w:rsidR="00BD4E9F" w:rsidRPr="003A3511" w:rsidRDefault="00BD4E9F" w:rsidP="00C31A97">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Low (L) -</w:t>
            </w:r>
            <w:r w:rsidRPr="003A3511" w:rsidDel="00C352E2">
              <w:rPr>
                <w:rFonts w:ascii="Times New Roman" w:hAnsi="Times New Roman" w:cs="Times New Roman"/>
                <w:sz w:val="18"/>
                <w:szCs w:val="18"/>
              </w:rPr>
              <w:t xml:space="preserve"> </w:t>
            </w:r>
            <w:r w:rsidRPr="003A3511">
              <w:rPr>
                <w:rFonts w:ascii="Times New Roman" w:hAnsi="Times New Roman" w:cs="Times New Roman"/>
                <w:sz w:val="18"/>
                <w:szCs w:val="18"/>
              </w:rPr>
              <w:t xml:space="preserve">Major gaps in the mathematics content were found. </w:t>
            </w:r>
          </w:p>
          <w:p w14:paraId="34E25F8B" w14:textId="77777777" w:rsidR="00BD4E9F" w:rsidRPr="003A3511" w:rsidRDefault="00BD4E9F" w:rsidP="00C31A97">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Marginal (M) - Gaps in the content, as described in the Standards, were found and these gaps may not be easily filled.</w:t>
            </w:r>
          </w:p>
          <w:p w14:paraId="6B782D83" w14:textId="77777777" w:rsidR="00BD4E9F" w:rsidRPr="003A3511" w:rsidRDefault="00BD4E9F" w:rsidP="00C31A97">
            <w:pPr>
              <w:spacing w:after="0" w:line="240" w:lineRule="auto"/>
              <w:ind w:left="252" w:hanging="252"/>
              <w:rPr>
                <w:rFonts w:ascii="Times New Roman" w:hAnsi="Times New Roman" w:cs="Times New Roman"/>
                <w:sz w:val="18"/>
                <w:szCs w:val="18"/>
              </w:rPr>
            </w:pPr>
            <w:r w:rsidRPr="003A3511">
              <w:rPr>
                <w:rFonts w:ascii="Times New Roman" w:hAnsi="Times New Roman" w:cs="Times New Roman"/>
                <w:sz w:val="18"/>
                <w:szCs w:val="18"/>
              </w:rPr>
              <w:t>Acceptable (A) - Few gaps in the content, as described in the Standards, were found and these gaps may be easily filled.</w:t>
            </w:r>
          </w:p>
          <w:p w14:paraId="7C76E882" w14:textId="77777777" w:rsidR="00BD4E9F" w:rsidRPr="003A3511" w:rsidRDefault="00BD4E9F" w:rsidP="00C31A97">
            <w:pPr>
              <w:spacing w:after="0" w:line="240" w:lineRule="auto"/>
              <w:rPr>
                <w:rFonts w:ascii="Times New Roman" w:hAnsi="Times New Roman" w:cs="Times New Roman"/>
                <w:b/>
              </w:rPr>
            </w:pPr>
            <w:r w:rsidRPr="003A3511">
              <w:rPr>
                <w:rFonts w:ascii="Times New Roman" w:hAnsi="Times New Roman" w:cs="Times New Roman"/>
                <w:sz w:val="18"/>
                <w:szCs w:val="18"/>
              </w:rPr>
              <w:t>High (H) - The content was fully formed as described in the Standards.</w:t>
            </w:r>
          </w:p>
        </w:tc>
        <w:tc>
          <w:tcPr>
            <w:tcW w:w="7340" w:type="dxa"/>
            <w:gridSpan w:val="13"/>
          </w:tcPr>
          <w:p w14:paraId="78C2AF0C"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b/>
                <w:sz w:val="18"/>
                <w:szCs w:val="18"/>
              </w:rPr>
              <w:t>Balance of Mathematical Understanding and Procedural Skills Rubric</w:t>
            </w:r>
            <w:r w:rsidR="00F95B57">
              <w:rPr>
                <w:rFonts w:ascii="Times New Roman" w:hAnsi="Times New Roman" w:cs="Times New Roman"/>
                <w:b/>
                <w:sz w:val="18"/>
                <w:szCs w:val="18"/>
              </w:rPr>
              <w:t>(Bal)</w:t>
            </w:r>
            <w:r w:rsidRPr="003A3511">
              <w:rPr>
                <w:rFonts w:ascii="Times New Roman" w:hAnsi="Times New Roman" w:cs="Times New Roman"/>
                <w:sz w:val="18"/>
                <w:szCs w:val="18"/>
              </w:rPr>
              <w:t>:</w:t>
            </w:r>
          </w:p>
          <w:p w14:paraId="5FC247E2" w14:textId="77777777" w:rsidR="00BD4E9F" w:rsidRPr="003A3511" w:rsidRDefault="00BD4E9F" w:rsidP="00C31A97">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 xml:space="preserve">Not Found (N) -The content was not found. </w:t>
            </w:r>
          </w:p>
          <w:p w14:paraId="3B4C91ED" w14:textId="77777777" w:rsidR="00BD4E9F" w:rsidRPr="003A3511" w:rsidRDefault="00BD4E9F" w:rsidP="00C31A97">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Low (L)- The content was not developed or developed superficially.</w:t>
            </w:r>
          </w:p>
          <w:p w14:paraId="03870F5D" w14:textId="77777777" w:rsidR="00BD4E9F" w:rsidRPr="003A3511" w:rsidRDefault="00BD4E9F" w:rsidP="00C31A97">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Marginal (M) - The content was found and focused primarily on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 xml:space="preserve"> and minimally on mathematical understanding, or ignored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w:t>
            </w:r>
          </w:p>
          <w:p w14:paraId="6F65033A" w14:textId="77777777" w:rsidR="00BD4E9F" w:rsidRPr="003A3511" w:rsidRDefault="00BD4E9F" w:rsidP="00C31A97">
            <w:pPr>
              <w:spacing w:after="0" w:line="240" w:lineRule="auto"/>
              <w:ind w:left="228" w:hanging="180"/>
              <w:rPr>
                <w:rFonts w:ascii="Times New Roman" w:hAnsi="Times New Roman" w:cs="Times New Roman"/>
                <w:sz w:val="18"/>
                <w:szCs w:val="18"/>
              </w:rPr>
            </w:pPr>
            <w:r w:rsidRPr="003A3511">
              <w:rPr>
                <w:rFonts w:ascii="Times New Roman" w:hAnsi="Times New Roman" w:cs="Times New Roman"/>
                <w:sz w:val="18"/>
                <w:szCs w:val="18"/>
              </w:rPr>
              <w:t>Acceptable (A)-The content was developed with a balance of mathematical understanding and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 xml:space="preserve"> consistent with the Standards, but the connections between the two were not developed.</w:t>
            </w:r>
          </w:p>
          <w:p w14:paraId="1139BADD"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High (H)-The content was developed with a balance of mathematical understanding and</w:t>
            </w:r>
          </w:p>
          <w:p w14:paraId="6EC26E40"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      procedural skill</w:t>
            </w:r>
            <w:r w:rsidR="005F498B">
              <w:rPr>
                <w:rFonts w:ascii="Times New Roman" w:hAnsi="Times New Roman" w:cs="Times New Roman"/>
                <w:sz w:val="18"/>
                <w:szCs w:val="18"/>
              </w:rPr>
              <w:t>s</w:t>
            </w:r>
            <w:r w:rsidRPr="003A3511">
              <w:rPr>
                <w:rFonts w:ascii="Times New Roman" w:hAnsi="Times New Roman" w:cs="Times New Roman"/>
                <w:sz w:val="18"/>
                <w:szCs w:val="18"/>
              </w:rPr>
              <w:t xml:space="preserve"> consistent with the Standards, and the connections between the two were     </w:t>
            </w:r>
          </w:p>
          <w:p w14:paraId="340C6F68"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      </w:t>
            </w:r>
            <w:proofErr w:type="gramStart"/>
            <w:r w:rsidRPr="003A3511">
              <w:rPr>
                <w:rFonts w:ascii="Times New Roman" w:hAnsi="Times New Roman" w:cs="Times New Roman"/>
                <w:sz w:val="18"/>
                <w:szCs w:val="18"/>
              </w:rPr>
              <w:t>developed</w:t>
            </w:r>
            <w:proofErr w:type="gramEnd"/>
            <w:r w:rsidRPr="003A3511">
              <w:rPr>
                <w:rFonts w:ascii="Times New Roman" w:hAnsi="Times New Roman" w:cs="Times New Roman"/>
                <w:sz w:val="18"/>
                <w:szCs w:val="18"/>
              </w:rPr>
              <w:t>.</w:t>
            </w:r>
          </w:p>
        </w:tc>
      </w:tr>
      <w:tr w:rsidR="00BD4E9F" w:rsidRPr="003A3511" w14:paraId="02C6FAA8" w14:textId="77777777" w:rsidTr="00C31A97">
        <w:trPr>
          <w:trHeight w:val="347"/>
        </w:trPr>
        <w:tc>
          <w:tcPr>
            <w:tcW w:w="5240" w:type="dxa"/>
            <w:gridSpan w:val="7"/>
          </w:tcPr>
          <w:p w14:paraId="0964228B" w14:textId="77777777" w:rsidR="00BD4E9F" w:rsidRPr="003A3511" w:rsidRDefault="00BD4E9F" w:rsidP="00C31A97">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5020" w:type="dxa"/>
            <w:gridSpan w:val="10"/>
          </w:tcPr>
          <w:p w14:paraId="618DD156" w14:textId="77777777" w:rsidR="00BD4E9F" w:rsidRPr="003A3511" w:rsidRDefault="00432C25" w:rsidP="00C31A97">
            <w:pPr>
              <w:spacing w:after="0" w:line="240" w:lineRule="auto"/>
              <w:jc w:val="center"/>
              <w:rPr>
                <w:rFonts w:ascii="Times New Roman" w:hAnsi="Times New Roman" w:cs="Times New Roman"/>
                <w:b/>
              </w:rPr>
            </w:pPr>
            <w:r w:rsidRPr="003A3511">
              <w:rPr>
                <w:rFonts w:ascii="Times New Roman" w:hAnsi="Times New Roman" w:cs="Times New Roman"/>
                <w:b/>
              </w:rPr>
              <w:t>CCSS</w:t>
            </w:r>
            <w:r>
              <w:rPr>
                <w:rFonts w:ascii="Times New Roman" w:hAnsi="Times New Roman" w:cs="Times New Roman"/>
                <w:b/>
              </w:rPr>
              <w:t xml:space="preserve">M </w:t>
            </w:r>
            <w:r w:rsidR="00BD4E9F" w:rsidRPr="003A3511">
              <w:rPr>
                <w:rFonts w:ascii="Times New Roman" w:hAnsi="Times New Roman" w:cs="Times New Roman"/>
                <w:b/>
              </w:rPr>
              <w:t xml:space="preserve">Grade 7   </w:t>
            </w:r>
          </w:p>
        </w:tc>
        <w:tc>
          <w:tcPr>
            <w:tcW w:w="4632" w:type="dxa"/>
            <w:gridSpan w:val="5"/>
          </w:tcPr>
          <w:p w14:paraId="18A4BBD8" w14:textId="77777777" w:rsidR="00BD4E9F" w:rsidRPr="003A3511" w:rsidRDefault="00BD4E9F" w:rsidP="00C31A97">
            <w:pPr>
              <w:spacing w:after="0" w:line="240" w:lineRule="auto"/>
              <w:jc w:val="center"/>
              <w:rPr>
                <w:rFonts w:ascii="Times New Roman" w:hAnsi="Times New Roman" w:cs="Times New Roman"/>
                <w:b/>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BD4E9F" w:rsidRPr="003A3511" w14:paraId="1639004F" w14:textId="77777777" w:rsidTr="00C31A97">
        <w:trPr>
          <w:trHeight w:val="473"/>
        </w:trPr>
        <w:tc>
          <w:tcPr>
            <w:tcW w:w="2790" w:type="dxa"/>
          </w:tcPr>
          <w:p w14:paraId="268AA073" w14:textId="77777777" w:rsidR="00BD4E9F" w:rsidRPr="003A3511" w:rsidRDefault="00BD4E9F" w:rsidP="00C31A97">
            <w:pPr>
              <w:spacing w:after="0" w:line="240" w:lineRule="auto"/>
              <w:jc w:val="center"/>
              <w:rPr>
                <w:rFonts w:ascii="Times New Roman" w:hAnsi="Times New Roman" w:cs="Times New Roman"/>
                <w:b/>
                <w:bCs/>
                <w:sz w:val="18"/>
                <w:szCs w:val="18"/>
              </w:rPr>
            </w:pPr>
            <w:r w:rsidRPr="003A3511">
              <w:rPr>
                <w:rFonts w:ascii="Times New Roman" w:hAnsi="Times New Roman" w:cs="Times New Roman"/>
                <w:b/>
                <w:bCs/>
                <w:sz w:val="18"/>
                <w:szCs w:val="18"/>
              </w:rPr>
              <w:t>6.SP Statistics and Probability</w:t>
            </w:r>
          </w:p>
        </w:tc>
        <w:tc>
          <w:tcPr>
            <w:tcW w:w="810" w:type="dxa"/>
            <w:gridSpan w:val="2"/>
          </w:tcPr>
          <w:p w14:paraId="2F3A3612"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Chap</w:t>
            </w:r>
          </w:p>
          <w:p w14:paraId="6739164C"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Pages</w:t>
            </w:r>
          </w:p>
        </w:tc>
        <w:tc>
          <w:tcPr>
            <w:tcW w:w="810" w:type="dxa"/>
            <w:gridSpan w:val="2"/>
          </w:tcPr>
          <w:p w14:paraId="14193F93"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27A89557"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30" w:type="dxa"/>
            <w:gridSpan w:val="2"/>
          </w:tcPr>
          <w:p w14:paraId="0975E128"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0A4B7801"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80" w:type="dxa"/>
            <w:gridSpan w:val="4"/>
          </w:tcPr>
          <w:p w14:paraId="0C4761E2" w14:textId="77777777" w:rsidR="00BD4E9F" w:rsidRPr="003A3511" w:rsidRDefault="00BD4E9F" w:rsidP="00C31A97">
            <w:pPr>
              <w:spacing w:after="0" w:line="240" w:lineRule="auto"/>
              <w:jc w:val="center"/>
              <w:rPr>
                <w:rFonts w:ascii="Times New Roman" w:hAnsi="Times New Roman" w:cs="Times New Roman"/>
                <w:b/>
                <w:bCs/>
                <w:sz w:val="18"/>
                <w:szCs w:val="18"/>
              </w:rPr>
            </w:pPr>
            <w:r w:rsidRPr="003A3511">
              <w:rPr>
                <w:rFonts w:ascii="Times New Roman" w:hAnsi="Times New Roman" w:cs="Times New Roman"/>
                <w:b/>
                <w:bCs/>
                <w:sz w:val="18"/>
                <w:szCs w:val="18"/>
              </w:rPr>
              <w:t>7.SP Statistics and Probability</w:t>
            </w:r>
          </w:p>
        </w:tc>
        <w:tc>
          <w:tcPr>
            <w:tcW w:w="720" w:type="dxa"/>
            <w:gridSpan w:val="2"/>
          </w:tcPr>
          <w:p w14:paraId="2982D253"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Chap</w:t>
            </w:r>
          </w:p>
          <w:p w14:paraId="1ACB8EF9"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Pages</w:t>
            </w:r>
          </w:p>
        </w:tc>
        <w:tc>
          <w:tcPr>
            <w:tcW w:w="810" w:type="dxa"/>
            <w:gridSpan w:val="2"/>
          </w:tcPr>
          <w:p w14:paraId="0E38B19D"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30028EA1"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gridSpan w:val="2"/>
          </w:tcPr>
          <w:p w14:paraId="6D2691F9"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7BBAF557"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430" w:type="dxa"/>
          </w:tcPr>
          <w:p w14:paraId="4E62FC6C" w14:textId="77777777" w:rsidR="00BD4E9F" w:rsidRPr="003A3511" w:rsidRDefault="00BD4E9F" w:rsidP="00C31A97">
            <w:pPr>
              <w:widowControl w:val="0"/>
              <w:autoSpaceDE w:val="0"/>
              <w:autoSpaceDN w:val="0"/>
              <w:adjustRightInd w:val="0"/>
              <w:spacing w:after="0" w:line="240" w:lineRule="auto"/>
              <w:jc w:val="center"/>
              <w:rPr>
                <w:rFonts w:ascii="Times New Roman" w:hAnsi="Times New Roman" w:cs="Times New Roman"/>
                <w:b/>
                <w:bCs/>
                <w:sz w:val="18"/>
                <w:szCs w:val="18"/>
                <w:lang w:bidi="en-US"/>
              </w:rPr>
            </w:pPr>
            <w:r w:rsidRPr="003A3511">
              <w:rPr>
                <w:rFonts w:ascii="Times New Roman" w:hAnsi="Times New Roman" w:cs="Times New Roman"/>
                <w:b/>
                <w:bCs/>
                <w:sz w:val="18"/>
                <w:szCs w:val="18"/>
                <w:lang w:bidi="en-US"/>
              </w:rPr>
              <w:t>8.SP Statistics and Probability</w:t>
            </w:r>
          </w:p>
        </w:tc>
        <w:tc>
          <w:tcPr>
            <w:tcW w:w="647" w:type="dxa"/>
            <w:gridSpan w:val="2"/>
          </w:tcPr>
          <w:p w14:paraId="467A91C7"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Chap</w:t>
            </w:r>
          </w:p>
          <w:p w14:paraId="67375143"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Pages</w:t>
            </w:r>
          </w:p>
        </w:tc>
        <w:tc>
          <w:tcPr>
            <w:tcW w:w="793" w:type="dxa"/>
          </w:tcPr>
          <w:p w14:paraId="50356C9A"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2C94340D"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762" w:type="dxa"/>
          </w:tcPr>
          <w:p w14:paraId="4C9DA3F9"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56A86BB6"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r>
      <w:tr w:rsidR="00BD4E9F" w:rsidRPr="003A3511" w14:paraId="70C78467" w14:textId="77777777" w:rsidTr="00C31A97">
        <w:tc>
          <w:tcPr>
            <w:tcW w:w="2790" w:type="dxa"/>
            <w:tcBorders>
              <w:bottom w:val="single" w:sz="4" w:space="0" w:color="auto"/>
            </w:tcBorders>
          </w:tcPr>
          <w:p w14:paraId="23CD8C5A"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rPr>
              <w:t>Develop understanding of statistical variability.</w:t>
            </w:r>
          </w:p>
        </w:tc>
        <w:tc>
          <w:tcPr>
            <w:tcW w:w="810" w:type="dxa"/>
            <w:gridSpan w:val="2"/>
            <w:tcBorders>
              <w:bottom w:val="single" w:sz="4" w:space="0" w:color="auto"/>
            </w:tcBorders>
          </w:tcPr>
          <w:p w14:paraId="1F8E0E45"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27C64209" w14:textId="77777777" w:rsidR="00BD4E9F" w:rsidRPr="003A3511" w:rsidRDefault="00BD4E9F" w:rsidP="00C31A97">
            <w:pPr>
              <w:spacing w:after="0" w:line="240" w:lineRule="auto"/>
              <w:rPr>
                <w:rFonts w:ascii="Times New Roman" w:hAnsi="Times New Roman" w:cs="Times New Roman"/>
                <w:sz w:val="18"/>
                <w:szCs w:val="18"/>
              </w:rPr>
            </w:pPr>
          </w:p>
        </w:tc>
        <w:tc>
          <w:tcPr>
            <w:tcW w:w="830" w:type="dxa"/>
            <w:gridSpan w:val="2"/>
            <w:tcBorders>
              <w:bottom w:val="single" w:sz="4" w:space="0" w:color="auto"/>
            </w:tcBorders>
          </w:tcPr>
          <w:p w14:paraId="7BE02C5B" w14:textId="77777777" w:rsidR="00BD4E9F" w:rsidRPr="003A3511" w:rsidRDefault="00BD4E9F" w:rsidP="00C31A97">
            <w:pPr>
              <w:spacing w:after="0" w:line="240" w:lineRule="auto"/>
              <w:rPr>
                <w:rFonts w:ascii="Times New Roman" w:hAnsi="Times New Roman" w:cs="Times New Roman"/>
                <w:sz w:val="18"/>
                <w:szCs w:val="18"/>
              </w:rPr>
            </w:pPr>
          </w:p>
        </w:tc>
        <w:tc>
          <w:tcPr>
            <w:tcW w:w="2680" w:type="dxa"/>
            <w:gridSpan w:val="4"/>
            <w:tcBorders>
              <w:bottom w:val="single" w:sz="4" w:space="0" w:color="auto"/>
            </w:tcBorders>
          </w:tcPr>
          <w:p w14:paraId="62129E23"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rPr>
              <w:t>Use random sampling to draw inferences about a population.</w:t>
            </w:r>
            <w:r w:rsidRPr="003A3511">
              <w:rPr>
                <w:rFonts w:ascii="Times New Roman" w:hAnsi="Times New Roman" w:cs="Times New Roman"/>
                <w:sz w:val="18"/>
                <w:szCs w:val="18"/>
              </w:rPr>
              <w:t xml:space="preserve"> </w:t>
            </w:r>
          </w:p>
        </w:tc>
        <w:tc>
          <w:tcPr>
            <w:tcW w:w="720" w:type="dxa"/>
            <w:gridSpan w:val="2"/>
            <w:tcBorders>
              <w:bottom w:val="single" w:sz="4" w:space="0" w:color="auto"/>
            </w:tcBorders>
          </w:tcPr>
          <w:p w14:paraId="7F4980F3"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41E4DB1F"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03B6FD05" w14:textId="77777777" w:rsidR="00BD4E9F" w:rsidRPr="003A3511" w:rsidRDefault="00BD4E9F" w:rsidP="00C31A97">
            <w:pPr>
              <w:spacing w:after="0" w:line="240" w:lineRule="auto"/>
              <w:rPr>
                <w:rFonts w:ascii="Times New Roman" w:hAnsi="Times New Roman" w:cs="Times New Roman"/>
                <w:sz w:val="18"/>
                <w:szCs w:val="18"/>
              </w:rPr>
            </w:pPr>
          </w:p>
        </w:tc>
        <w:tc>
          <w:tcPr>
            <w:tcW w:w="2430" w:type="dxa"/>
            <w:tcBorders>
              <w:bottom w:val="single" w:sz="4" w:space="0" w:color="auto"/>
            </w:tcBorders>
          </w:tcPr>
          <w:p w14:paraId="1E156A9B" w14:textId="77777777" w:rsidR="00BD4E9F" w:rsidRPr="00D15BA5" w:rsidRDefault="00D15BA5" w:rsidP="00C31A97">
            <w:pPr>
              <w:autoSpaceDE w:val="0"/>
              <w:autoSpaceDN w:val="0"/>
              <w:adjustRightInd w:val="0"/>
              <w:spacing w:after="0" w:line="240" w:lineRule="auto"/>
              <w:rPr>
                <w:rFonts w:ascii="Times New Roman" w:hAnsi="Times New Roman" w:cs="Times New Roman"/>
                <w:b/>
                <w:bCs/>
                <w:sz w:val="18"/>
                <w:szCs w:val="18"/>
                <w:lang w:bidi="en-US"/>
              </w:rPr>
            </w:pPr>
            <w:r w:rsidRPr="00D15BA5">
              <w:rPr>
                <w:rFonts w:ascii="Times New Roman" w:hAnsi="Times New Roman" w:cs="Times New Roman"/>
                <w:b/>
                <w:bCs/>
                <w:sz w:val="18"/>
                <w:szCs w:val="18"/>
              </w:rPr>
              <w:t>Investigate patterns of association in bivariate data.</w:t>
            </w:r>
          </w:p>
        </w:tc>
        <w:tc>
          <w:tcPr>
            <w:tcW w:w="647" w:type="dxa"/>
            <w:gridSpan w:val="2"/>
            <w:tcBorders>
              <w:bottom w:val="single" w:sz="4" w:space="0" w:color="auto"/>
            </w:tcBorders>
          </w:tcPr>
          <w:p w14:paraId="36A78238" w14:textId="77777777" w:rsidR="00BD4E9F" w:rsidRPr="003A3511" w:rsidRDefault="00BD4E9F" w:rsidP="00C31A97">
            <w:pPr>
              <w:spacing w:after="0" w:line="240" w:lineRule="auto"/>
              <w:rPr>
                <w:rFonts w:ascii="Times New Roman" w:hAnsi="Times New Roman" w:cs="Times New Roman"/>
                <w:sz w:val="18"/>
                <w:szCs w:val="18"/>
              </w:rPr>
            </w:pPr>
          </w:p>
        </w:tc>
        <w:tc>
          <w:tcPr>
            <w:tcW w:w="793" w:type="dxa"/>
            <w:tcBorders>
              <w:bottom w:val="single" w:sz="4" w:space="0" w:color="auto"/>
            </w:tcBorders>
          </w:tcPr>
          <w:p w14:paraId="533B63E0"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bottom w:val="single" w:sz="4" w:space="0" w:color="auto"/>
            </w:tcBorders>
          </w:tcPr>
          <w:p w14:paraId="287377CC"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78CE3B01" w14:textId="77777777" w:rsidTr="0082756A">
        <w:tc>
          <w:tcPr>
            <w:tcW w:w="2790" w:type="dxa"/>
            <w:tcBorders>
              <w:bottom w:val="single" w:sz="4" w:space="0" w:color="auto"/>
            </w:tcBorders>
          </w:tcPr>
          <w:p w14:paraId="312F6592" w14:textId="77777777" w:rsidR="00BD4E9F" w:rsidRPr="003A3511" w:rsidRDefault="00BD4E9F" w:rsidP="00C31A97">
            <w:pPr>
              <w:autoSpaceDE w:val="0"/>
              <w:autoSpaceDN w:val="0"/>
              <w:adjustRightInd w:val="0"/>
              <w:spacing w:after="0" w:line="240" w:lineRule="auto"/>
              <w:rPr>
                <w:rFonts w:ascii="Times New Roman" w:hAnsi="Times New Roman" w:cs="Times New Roman"/>
                <w:i/>
                <w:iCs/>
                <w:sz w:val="18"/>
                <w:szCs w:val="18"/>
              </w:rPr>
            </w:pPr>
            <w:r w:rsidRPr="003A3511">
              <w:rPr>
                <w:rFonts w:ascii="Times New Roman" w:hAnsi="Times New Roman" w:cs="Times New Roman"/>
                <w:sz w:val="18"/>
                <w:szCs w:val="18"/>
              </w:rPr>
              <w:t xml:space="preserve">1. Recognize a statistical question as one that anticipates variability in the data related to the question and accounts for it in the answers. </w:t>
            </w:r>
            <w:r w:rsidRPr="003A3511">
              <w:rPr>
                <w:rFonts w:ascii="Times New Roman" w:hAnsi="Times New Roman" w:cs="Times New Roman"/>
                <w:i/>
                <w:iCs/>
                <w:sz w:val="18"/>
                <w:szCs w:val="18"/>
              </w:rPr>
              <w:t>For example, “How old am I?” is not a statistical question, but “How old are the students in my school?” is a statistical question because one anticipates variability in students’ ages.</w:t>
            </w:r>
          </w:p>
        </w:tc>
        <w:tc>
          <w:tcPr>
            <w:tcW w:w="810" w:type="dxa"/>
            <w:gridSpan w:val="2"/>
            <w:tcBorders>
              <w:bottom w:val="single" w:sz="4" w:space="0" w:color="auto"/>
            </w:tcBorders>
          </w:tcPr>
          <w:p w14:paraId="02585926"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1260C8BF" w14:textId="77777777" w:rsidR="00BD4E9F" w:rsidRPr="003A3511" w:rsidRDefault="00BD4E9F" w:rsidP="00C31A97">
            <w:pPr>
              <w:spacing w:after="0" w:line="240" w:lineRule="auto"/>
              <w:rPr>
                <w:rFonts w:ascii="Times New Roman" w:hAnsi="Times New Roman" w:cs="Times New Roman"/>
                <w:sz w:val="18"/>
                <w:szCs w:val="18"/>
              </w:rPr>
            </w:pPr>
          </w:p>
        </w:tc>
        <w:tc>
          <w:tcPr>
            <w:tcW w:w="830" w:type="dxa"/>
            <w:gridSpan w:val="2"/>
            <w:tcBorders>
              <w:bottom w:val="single" w:sz="4" w:space="0" w:color="auto"/>
            </w:tcBorders>
            <w:shd w:val="clear" w:color="auto" w:fill="auto"/>
          </w:tcPr>
          <w:p w14:paraId="2601F4DF" w14:textId="77777777" w:rsidR="00BD4E9F" w:rsidRPr="003A3511" w:rsidRDefault="00BD4E9F" w:rsidP="00C31A97">
            <w:pPr>
              <w:spacing w:after="0" w:line="240" w:lineRule="auto"/>
              <w:rPr>
                <w:rFonts w:ascii="Times New Roman" w:hAnsi="Times New Roman" w:cs="Times New Roman"/>
                <w:sz w:val="18"/>
                <w:szCs w:val="18"/>
              </w:rPr>
            </w:pPr>
          </w:p>
        </w:tc>
        <w:tc>
          <w:tcPr>
            <w:tcW w:w="2680" w:type="dxa"/>
            <w:gridSpan w:val="4"/>
            <w:tcBorders>
              <w:bottom w:val="single" w:sz="4" w:space="0" w:color="auto"/>
            </w:tcBorders>
            <w:shd w:val="clear" w:color="auto" w:fill="auto"/>
          </w:tcPr>
          <w:p w14:paraId="341BE34F" w14:textId="77777777" w:rsidR="00BD4E9F" w:rsidRPr="003A3511" w:rsidRDefault="00BD4E9F" w:rsidP="00C31A97">
            <w:pPr>
              <w:autoSpaceDE w:val="0"/>
              <w:autoSpaceDN w:val="0"/>
              <w:adjustRightInd w:val="0"/>
              <w:spacing w:after="0" w:line="240" w:lineRule="auto"/>
              <w:rPr>
                <w:rFonts w:ascii="Times New Roman" w:hAnsi="Times New Roman" w:cs="Times New Roman"/>
                <w:i/>
                <w:iCs/>
                <w:sz w:val="18"/>
                <w:szCs w:val="18"/>
              </w:rPr>
            </w:pPr>
            <w:r w:rsidRPr="003A3511">
              <w:rPr>
                <w:rFonts w:ascii="Times New Roman" w:hAnsi="Times New Roman" w:cs="Times New Roman"/>
                <w:sz w:val="18"/>
                <w:szCs w:val="18"/>
              </w:rPr>
              <w:t>1. Understand that statistics can be used to gain information about a population by examining a sample of the population; generalizations about a population from a sample are valid only if the sample is representative of that population. Know that random sampling produces samples and supports valid inferences.</w:t>
            </w:r>
            <w:r w:rsidRPr="003A3511">
              <w:rPr>
                <w:rFonts w:ascii="Times New Roman" w:hAnsi="Times New Roman" w:cs="Times New Roman"/>
                <w:i/>
                <w:iCs/>
                <w:sz w:val="18"/>
                <w:szCs w:val="18"/>
              </w:rPr>
              <w:t xml:space="preserve"> </w:t>
            </w:r>
          </w:p>
        </w:tc>
        <w:tc>
          <w:tcPr>
            <w:tcW w:w="720" w:type="dxa"/>
            <w:gridSpan w:val="2"/>
            <w:tcBorders>
              <w:bottom w:val="single" w:sz="4" w:space="0" w:color="auto"/>
            </w:tcBorders>
            <w:shd w:val="clear" w:color="auto" w:fill="auto"/>
          </w:tcPr>
          <w:p w14:paraId="2CEC0E70"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shd w:val="clear" w:color="auto" w:fill="auto"/>
          </w:tcPr>
          <w:p w14:paraId="76F2B620"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shd w:val="clear" w:color="auto" w:fill="auto"/>
          </w:tcPr>
          <w:p w14:paraId="5841E8DA" w14:textId="2E665D21" w:rsidR="00BD4E9F" w:rsidRPr="003A3511" w:rsidRDefault="00BD4E9F" w:rsidP="00C86613">
            <w:pPr>
              <w:spacing w:after="0" w:line="240" w:lineRule="auto"/>
              <w:rPr>
                <w:rFonts w:ascii="Times New Roman" w:hAnsi="Times New Roman" w:cs="Times New Roman"/>
                <w:sz w:val="18"/>
                <w:szCs w:val="18"/>
              </w:rPr>
            </w:pPr>
          </w:p>
        </w:tc>
        <w:tc>
          <w:tcPr>
            <w:tcW w:w="2430" w:type="dxa"/>
            <w:tcBorders>
              <w:bottom w:val="single" w:sz="4" w:space="0" w:color="auto"/>
            </w:tcBorders>
            <w:shd w:val="clear" w:color="auto" w:fill="auto"/>
          </w:tcPr>
          <w:p w14:paraId="738EDD84" w14:textId="280F7A28" w:rsidR="00BD4E9F" w:rsidRPr="00D15BA5" w:rsidRDefault="00C86613" w:rsidP="00C31A97">
            <w:pPr>
              <w:pStyle w:val="ListParagraph"/>
              <w:autoSpaceDE w:val="0"/>
              <w:autoSpaceDN w:val="0"/>
              <w:adjustRightInd w:val="0"/>
              <w:spacing w:after="0" w:line="240" w:lineRule="auto"/>
              <w:ind w:left="0"/>
              <w:rPr>
                <w:rFonts w:ascii="Times New Roman" w:hAnsi="Times New Roman" w:cs="Times New Roman"/>
                <w:sz w:val="18"/>
                <w:szCs w:val="18"/>
                <w:lang w:bidi="en-US"/>
              </w:rPr>
            </w:pPr>
            <w:r>
              <w:rPr>
                <w:rFonts w:ascii="Times New Roman" w:hAnsi="Times New Roman" w:cs="Times New Roman"/>
                <w:sz w:val="18"/>
                <w:szCs w:val="18"/>
                <w:lang w:bidi="en-US"/>
              </w:rPr>
              <w:t>1</w:t>
            </w:r>
            <w:r w:rsidRPr="00C86613">
              <w:rPr>
                <w:rFonts w:ascii="Times New Roman" w:hAnsi="Times New Roman" w:cs="Times New Roman"/>
                <w:sz w:val="18"/>
                <w:szCs w:val="18"/>
                <w:lang w:bidi="en-US"/>
              </w:rPr>
              <w:t>. Construct and interpret scatterplots for bivariate measurement data to investigate patterns of association between two quantities. Describe patterns such as clustering, outliers, positive or negative association, linear association, and nonlinear association.</w:t>
            </w:r>
          </w:p>
        </w:tc>
        <w:tc>
          <w:tcPr>
            <w:tcW w:w="647" w:type="dxa"/>
            <w:gridSpan w:val="2"/>
            <w:tcBorders>
              <w:bottom w:val="single" w:sz="4" w:space="0" w:color="auto"/>
            </w:tcBorders>
          </w:tcPr>
          <w:p w14:paraId="4AD5077D" w14:textId="77777777" w:rsidR="00BD4E9F" w:rsidRPr="003A3511" w:rsidRDefault="00BD4E9F" w:rsidP="00C31A97">
            <w:pPr>
              <w:spacing w:after="0" w:line="240" w:lineRule="auto"/>
              <w:rPr>
                <w:rFonts w:ascii="Times New Roman" w:hAnsi="Times New Roman" w:cs="Times New Roman"/>
                <w:sz w:val="18"/>
                <w:szCs w:val="18"/>
              </w:rPr>
            </w:pPr>
          </w:p>
        </w:tc>
        <w:tc>
          <w:tcPr>
            <w:tcW w:w="793" w:type="dxa"/>
            <w:tcBorders>
              <w:bottom w:val="single" w:sz="4" w:space="0" w:color="auto"/>
            </w:tcBorders>
          </w:tcPr>
          <w:p w14:paraId="698D2E09"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bottom w:val="single" w:sz="4" w:space="0" w:color="auto"/>
            </w:tcBorders>
          </w:tcPr>
          <w:p w14:paraId="682BF120"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1F1C9526" w14:textId="77777777" w:rsidTr="0082756A">
        <w:trPr>
          <w:trHeight w:val="1790"/>
        </w:trPr>
        <w:tc>
          <w:tcPr>
            <w:tcW w:w="2790" w:type="dxa"/>
            <w:tcBorders>
              <w:top w:val="single" w:sz="4" w:space="0" w:color="auto"/>
              <w:bottom w:val="single" w:sz="4" w:space="0" w:color="auto"/>
            </w:tcBorders>
          </w:tcPr>
          <w:p w14:paraId="1ABA8229"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tcPr>
          <w:p w14:paraId="00202ED9"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tcPr>
          <w:p w14:paraId="6DB1E70A" w14:textId="77777777" w:rsidR="00BD4E9F" w:rsidRPr="003A3511" w:rsidRDefault="00BD4E9F" w:rsidP="00C31A97">
            <w:pPr>
              <w:spacing w:after="0" w:line="240" w:lineRule="auto"/>
              <w:rPr>
                <w:rFonts w:ascii="Times New Roman" w:hAnsi="Times New Roman" w:cs="Times New Roman"/>
                <w:sz w:val="18"/>
                <w:szCs w:val="18"/>
              </w:rPr>
            </w:pPr>
          </w:p>
        </w:tc>
        <w:tc>
          <w:tcPr>
            <w:tcW w:w="830" w:type="dxa"/>
            <w:gridSpan w:val="2"/>
            <w:tcBorders>
              <w:top w:val="single" w:sz="4" w:space="0" w:color="auto"/>
              <w:bottom w:val="single" w:sz="4" w:space="0" w:color="auto"/>
            </w:tcBorders>
            <w:shd w:val="clear" w:color="auto" w:fill="auto"/>
          </w:tcPr>
          <w:p w14:paraId="5CF94AEA" w14:textId="77777777" w:rsidR="00BD4E9F" w:rsidRPr="003A3511" w:rsidRDefault="00BD4E9F" w:rsidP="00C31A97">
            <w:pPr>
              <w:spacing w:after="0" w:line="240" w:lineRule="auto"/>
              <w:rPr>
                <w:rFonts w:ascii="Times New Roman" w:hAnsi="Times New Roman" w:cs="Times New Roman"/>
                <w:sz w:val="18"/>
                <w:szCs w:val="18"/>
              </w:rPr>
            </w:pPr>
          </w:p>
        </w:tc>
        <w:tc>
          <w:tcPr>
            <w:tcW w:w="2680" w:type="dxa"/>
            <w:gridSpan w:val="4"/>
            <w:tcBorders>
              <w:top w:val="single" w:sz="4" w:space="0" w:color="auto"/>
              <w:bottom w:val="single" w:sz="4" w:space="0" w:color="auto"/>
            </w:tcBorders>
            <w:shd w:val="clear" w:color="auto" w:fill="auto"/>
          </w:tcPr>
          <w:p w14:paraId="62BBEAF7"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E31300">
              <w:rPr>
                <w:rFonts w:ascii="Times New Roman" w:hAnsi="Times New Roman" w:cs="Times New Roman"/>
                <w:sz w:val="18"/>
                <w:szCs w:val="18"/>
              </w:rPr>
              <w:t>2. Use data from a random sample to draw inferences about a population with an unknown characteristic of interest. Generate multiple samples (or simulated samples) of the same size to gauge the variation in estimates or predictions.</w:t>
            </w:r>
            <w:r w:rsidRPr="003A3511">
              <w:rPr>
                <w:rFonts w:ascii="Times New Roman" w:hAnsi="Times New Roman" w:cs="Times New Roman"/>
                <w:sz w:val="18"/>
                <w:szCs w:val="18"/>
              </w:rPr>
              <w:t xml:space="preserve"> </w:t>
            </w:r>
          </w:p>
          <w:p w14:paraId="5E31FE83"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highlight w:val="yellow"/>
              </w:rPr>
            </w:pPr>
          </w:p>
          <w:p w14:paraId="3EFDE04D" w14:textId="77777777" w:rsidR="00BD4E9F" w:rsidRDefault="00BD4E9F" w:rsidP="00C31A97">
            <w:pPr>
              <w:autoSpaceDE w:val="0"/>
              <w:autoSpaceDN w:val="0"/>
              <w:adjustRightInd w:val="0"/>
              <w:spacing w:after="0" w:line="240" w:lineRule="auto"/>
              <w:rPr>
                <w:rFonts w:ascii="Times New Roman" w:hAnsi="Times New Roman" w:cs="Times New Roman"/>
                <w:sz w:val="18"/>
                <w:szCs w:val="18"/>
                <w:highlight w:val="yellow"/>
              </w:rPr>
            </w:pPr>
          </w:p>
          <w:p w14:paraId="2C92B55A"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highlight w:val="yellow"/>
              </w:rPr>
            </w:pPr>
          </w:p>
        </w:tc>
        <w:tc>
          <w:tcPr>
            <w:tcW w:w="720" w:type="dxa"/>
            <w:gridSpan w:val="2"/>
            <w:tcBorders>
              <w:top w:val="single" w:sz="4" w:space="0" w:color="auto"/>
              <w:bottom w:val="single" w:sz="4" w:space="0" w:color="auto"/>
            </w:tcBorders>
            <w:shd w:val="clear" w:color="auto" w:fill="auto"/>
          </w:tcPr>
          <w:p w14:paraId="13440D33"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shd w:val="clear" w:color="auto" w:fill="auto"/>
          </w:tcPr>
          <w:p w14:paraId="34BB064A"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shd w:val="clear" w:color="auto" w:fill="auto"/>
          </w:tcPr>
          <w:p w14:paraId="05ED1788" w14:textId="77777777" w:rsidR="00BD4E9F" w:rsidRPr="003A3511" w:rsidRDefault="00BD4E9F" w:rsidP="00C31A97">
            <w:pPr>
              <w:spacing w:after="0" w:line="240" w:lineRule="auto"/>
              <w:rPr>
                <w:rFonts w:ascii="Times New Roman" w:hAnsi="Times New Roman" w:cs="Times New Roman"/>
                <w:sz w:val="18"/>
                <w:szCs w:val="18"/>
              </w:rPr>
            </w:pPr>
          </w:p>
        </w:tc>
        <w:tc>
          <w:tcPr>
            <w:tcW w:w="2430" w:type="dxa"/>
            <w:tcBorders>
              <w:top w:val="single" w:sz="4" w:space="0" w:color="auto"/>
              <w:bottom w:val="single" w:sz="4" w:space="0" w:color="auto"/>
            </w:tcBorders>
            <w:shd w:val="clear" w:color="auto" w:fill="auto"/>
          </w:tcPr>
          <w:p w14:paraId="73AC7D4B" w14:textId="77777777" w:rsidR="00BD4E9F" w:rsidRPr="00A30531" w:rsidRDefault="00A30531" w:rsidP="00C31A97">
            <w:pPr>
              <w:autoSpaceDE w:val="0"/>
              <w:autoSpaceDN w:val="0"/>
              <w:adjustRightInd w:val="0"/>
              <w:spacing w:after="0" w:line="240" w:lineRule="auto"/>
              <w:rPr>
                <w:rFonts w:ascii="Times New Roman" w:hAnsi="Times New Roman" w:cs="Times New Roman"/>
                <w:sz w:val="18"/>
                <w:szCs w:val="18"/>
                <w:lang w:bidi="en-US"/>
              </w:rPr>
            </w:pPr>
            <w:r w:rsidRPr="00A30531">
              <w:rPr>
                <w:rFonts w:ascii="Times New Roman" w:eastAsia="Calibri" w:hAnsi="Times New Roman" w:cs="Times New Roman"/>
                <w:sz w:val="18"/>
                <w:szCs w:val="18"/>
              </w:rPr>
              <w:t>2. Know that straight lines are widely used to model relationships between two quantitative variables. For scatter plots that suggest a linear association, informally fit a straight line, and informally assess the model fit by judging the closeness of the data points to the line.</w:t>
            </w:r>
          </w:p>
        </w:tc>
        <w:tc>
          <w:tcPr>
            <w:tcW w:w="647" w:type="dxa"/>
            <w:gridSpan w:val="2"/>
            <w:tcBorders>
              <w:top w:val="single" w:sz="4" w:space="0" w:color="auto"/>
              <w:bottom w:val="single" w:sz="4" w:space="0" w:color="auto"/>
            </w:tcBorders>
          </w:tcPr>
          <w:p w14:paraId="3B4F8BA0" w14:textId="77777777" w:rsidR="00BD4E9F" w:rsidRPr="003A3511" w:rsidRDefault="00BD4E9F" w:rsidP="00C31A97">
            <w:pPr>
              <w:spacing w:after="0" w:line="240" w:lineRule="auto"/>
              <w:rPr>
                <w:rFonts w:ascii="Times New Roman" w:hAnsi="Times New Roman" w:cs="Times New Roman"/>
                <w:sz w:val="18"/>
                <w:szCs w:val="18"/>
              </w:rPr>
            </w:pPr>
          </w:p>
        </w:tc>
        <w:tc>
          <w:tcPr>
            <w:tcW w:w="793" w:type="dxa"/>
            <w:tcBorders>
              <w:top w:val="single" w:sz="4" w:space="0" w:color="auto"/>
              <w:bottom w:val="single" w:sz="4" w:space="0" w:color="auto"/>
            </w:tcBorders>
          </w:tcPr>
          <w:p w14:paraId="75AC49D2"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top w:val="single" w:sz="4" w:space="0" w:color="auto"/>
              <w:bottom w:val="single" w:sz="4" w:space="0" w:color="auto"/>
            </w:tcBorders>
          </w:tcPr>
          <w:p w14:paraId="6D98EF2D"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6121A834" w14:textId="77777777" w:rsidTr="00C31A97">
        <w:trPr>
          <w:trHeight w:val="440"/>
        </w:trPr>
        <w:tc>
          <w:tcPr>
            <w:tcW w:w="14892" w:type="dxa"/>
            <w:gridSpan w:val="22"/>
            <w:tcBorders>
              <w:top w:val="single" w:sz="4" w:space="0" w:color="auto"/>
              <w:bottom w:val="single" w:sz="4" w:space="0" w:color="auto"/>
            </w:tcBorders>
          </w:tcPr>
          <w:p w14:paraId="269299C3" w14:textId="77777777" w:rsidR="00BD4E9F" w:rsidRPr="003A3511" w:rsidRDefault="00BD4E9F" w:rsidP="00C31A97">
            <w:pPr>
              <w:spacing w:after="0" w:line="240" w:lineRule="auto"/>
              <w:jc w:val="center"/>
              <w:rPr>
                <w:rFonts w:ascii="Times New Roman" w:hAnsi="Times New Roman" w:cs="Times New Roman"/>
                <w:b/>
              </w:rPr>
            </w:pPr>
            <w:r w:rsidRPr="003A3511">
              <w:rPr>
                <w:rFonts w:ascii="Times New Roman" w:hAnsi="Times New Roman" w:cs="Times New Roman"/>
                <w:b/>
              </w:rPr>
              <w:lastRenderedPageBreak/>
              <w:t>CCSS</w:t>
            </w:r>
            <w:r w:rsidR="00EF6EAA">
              <w:rPr>
                <w:rFonts w:ascii="Times New Roman" w:hAnsi="Times New Roman" w:cs="Times New Roman"/>
                <w:b/>
              </w:rPr>
              <w:t>M</w:t>
            </w:r>
            <w:r w:rsidRPr="003A3511">
              <w:rPr>
                <w:rFonts w:ascii="Times New Roman" w:hAnsi="Times New Roman" w:cs="Times New Roman"/>
                <w:b/>
              </w:rPr>
              <w:t xml:space="preserve"> Curriculum Analysis Tool 1—Statistics and Probability for Grades 6-8</w:t>
            </w:r>
          </w:p>
        </w:tc>
      </w:tr>
      <w:tr w:rsidR="00BD4E9F" w:rsidRPr="003A3511" w14:paraId="426B1969" w14:textId="77777777" w:rsidTr="00C31A97">
        <w:trPr>
          <w:trHeight w:val="440"/>
        </w:trPr>
        <w:tc>
          <w:tcPr>
            <w:tcW w:w="5130" w:type="dxa"/>
            <w:gridSpan w:val="6"/>
            <w:tcBorders>
              <w:top w:val="single" w:sz="4" w:space="0" w:color="auto"/>
              <w:bottom w:val="single" w:sz="4" w:space="0" w:color="auto"/>
            </w:tcBorders>
          </w:tcPr>
          <w:p w14:paraId="633EAEFA"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4950" w:type="dxa"/>
            <w:gridSpan w:val="10"/>
            <w:tcBorders>
              <w:top w:val="single" w:sz="4" w:space="0" w:color="auto"/>
              <w:bottom w:val="single" w:sz="4" w:space="0" w:color="auto"/>
            </w:tcBorders>
          </w:tcPr>
          <w:p w14:paraId="76CB8FB9"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7</w:t>
            </w:r>
          </w:p>
        </w:tc>
        <w:tc>
          <w:tcPr>
            <w:tcW w:w="4812" w:type="dxa"/>
            <w:gridSpan w:val="6"/>
            <w:tcBorders>
              <w:top w:val="single" w:sz="4" w:space="0" w:color="auto"/>
              <w:bottom w:val="single" w:sz="4" w:space="0" w:color="auto"/>
            </w:tcBorders>
          </w:tcPr>
          <w:p w14:paraId="7A55A36A"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BD4E9F" w:rsidRPr="003A3511" w14:paraId="1B6D8672" w14:textId="77777777" w:rsidTr="00C31A97">
        <w:trPr>
          <w:trHeight w:val="440"/>
        </w:trPr>
        <w:tc>
          <w:tcPr>
            <w:tcW w:w="2790" w:type="dxa"/>
            <w:tcBorders>
              <w:bottom w:val="single" w:sz="4" w:space="0" w:color="auto"/>
            </w:tcBorders>
          </w:tcPr>
          <w:p w14:paraId="21BAAD62"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highlight w:val="yellow"/>
              </w:rPr>
            </w:pPr>
            <w:r w:rsidRPr="003A3511">
              <w:rPr>
                <w:rFonts w:ascii="Times New Roman" w:hAnsi="Times New Roman" w:cs="Times New Roman"/>
                <w:b/>
                <w:bCs/>
                <w:sz w:val="18"/>
                <w:szCs w:val="18"/>
              </w:rPr>
              <w:t>6.SP Statistics and Probability</w:t>
            </w:r>
          </w:p>
        </w:tc>
        <w:tc>
          <w:tcPr>
            <w:tcW w:w="720" w:type="dxa"/>
            <w:tcBorders>
              <w:bottom w:val="single" w:sz="4" w:space="0" w:color="auto"/>
            </w:tcBorders>
          </w:tcPr>
          <w:p w14:paraId="119A5315"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Chap</w:t>
            </w:r>
          </w:p>
          <w:p w14:paraId="6872153B"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Pages</w:t>
            </w:r>
          </w:p>
        </w:tc>
        <w:tc>
          <w:tcPr>
            <w:tcW w:w="810" w:type="dxa"/>
            <w:gridSpan w:val="2"/>
            <w:tcBorders>
              <w:bottom w:val="single" w:sz="4" w:space="0" w:color="auto"/>
            </w:tcBorders>
          </w:tcPr>
          <w:p w14:paraId="7BA57902" w14:textId="77777777" w:rsidR="00BD4E9F" w:rsidRPr="003A3511" w:rsidRDefault="00BD4E9F" w:rsidP="00A24E1B">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1620363E" w14:textId="77777777" w:rsidR="00BD4E9F" w:rsidRPr="003A3511" w:rsidRDefault="00BD4E9F" w:rsidP="00A24E1B">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gridSpan w:val="2"/>
            <w:tcBorders>
              <w:bottom w:val="single" w:sz="4" w:space="0" w:color="auto"/>
            </w:tcBorders>
          </w:tcPr>
          <w:p w14:paraId="6CCDAD61" w14:textId="77777777" w:rsidR="00BD4E9F" w:rsidRPr="003A3511" w:rsidRDefault="00BD4E9F" w:rsidP="00A24E1B">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29815FAC" w14:textId="77777777" w:rsidR="00BD4E9F" w:rsidRPr="003A3511" w:rsidRDefault="00BD4E9F" w:rsidP="00A24E1B">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10" w:type="dxa"/>
            <w:gridSpan w:val="4"/>
            <w:tcBorders>
              <w:bottom w:val="single" w:sz="4" w:space="0" w:color="auto"/>
            </w:tcBorders>
          </w:tcPr>
          <w:p w14:paraId="633FFFA8" w14:textId="77777777" w:rsidR="00BD4E9F" w:rsidRPr="003A3511" w:rsidRDefault="00BD4E9F" w:rsidP="00C31A97">
            <w:pPr>
              <w:autoSpaceDE w:val="0"/>
              <w:autoSpaceDN w:val="0"/>
              <w:adjustRightInd w:val="0"/>
              <w:spacing w:after="0" w:line="240" w:lineRule="auto"/>
              <w:rPr>
                <w:rFonts w:ascii="Times New Roman" w:hAnsi="Times New Roman" w:cs="Times New Roman"/>
                <w:b/>
                <w:sz w:val="18"/>
                <w:szCs w:val="18"/>
              </w:rPr>
            </w:pPr>
            <w:r w:rsidRPr="003A3511">
              <w:rPr>
                <w:rFonts w:ascii="Times New Roman" w:hAnsi="Times New Roman" w:cs="Times New Roman"/>
                <w:b/>
                <w:bCs/>
                <w:sz w:val="18"/>
                <w:szCs w:val="18"/>
              </w:rPr>
              <w:t>7.SP Statistics and Probability</w:t>
            </w:r>
          </w:p>
        </w:tc>
        <w:tc>
          <w:tcPr>
            <w:tcW w:w="720" w:type="dxa"/>
            <w:gridSpan w:val="2"/>
            <w:tcBorders>
              <w:bottom w:val="single" w:sz="4" w:space="0" w:color="auto"/>
            </w:tcBorders>
          </w:tcPr>
          <w:p w14:paraId="293FB663"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Chap</w:t>
            </w:r>
          </w:p>
          <w:p w14:paraId="0C44AC17"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Pages</w:t>
            </w:r>
          </w:p>
        </w:tc>
        <w:tc>
          <w:tcPr>
            <w:tcW w:w="810" w:type="dxa"/>
            <w:gridSpan w:val="2"/>
            <w:tcBorders>
              <w:bottom w:val="single" w:sz="4" w:space="0" w:color="auto"/>
            </w:tcBorders>
          </w:tcPr>
          <w:p w14:paraId="418AA3B4" w14:textId="77777777" w:rsidR="00BD4E9F" w:rsidRPr="003A3511" w:rsidRDefault="00BD4E9F" w:rsidP="00A24E1B">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Content</w:t>
            </w:r>
            <w:r w:rsidRPr="003A3511">
              <w:rPr>
                <w:rFonts w:ascii="Times New Roman" w:hAnsi="Times New Roman" w:cs="Times New Roman"/>
                <w:b/>
                <w:sz w:val="16"/>
                <w:szCs w:val="16"/>
              </w:rPr>
              <w:br/>
              <w:t>N-L-M-</w:t>
            </w:r>
          </w:p>
          <w:p w14:paraId="7EB716D0" w14:textId="77777777" w:rsidR="00BD4E9F" w:rsidRPr="003A3511" w:rsidRDefault="00BD4E9F" w:rsidP="00A24E1B">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gridSpan w:val="2"/>
            <w:tcBorders>
              <w:bottom w:val="single" w:sz="4" w:space="0" w:color="auto"/>
            </w:tcBorders>
          </w:tcPr>
          <w:p w14:paraId="50F33561" w14:textId="77777777" w:rsidR="00BD4E9F" w:rsidRPr="003A3511" w:rsidRDefault="00BD4E9F" w:rsidP="00A24E1B">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1D53A1FB" w14:textId="77777777" w:rsidR="00BD4E9F" w:rsidRPr="003A3511" w:rsidRDefault="00BD4E9F" w:rsidP="00A24E1B">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10" w:type="dxa"/>
            <w:gridSpan w:val="2"/>
            <w:tcBorders>
              <w:bottom w:val="single" w:sz="4" w:space="0" w:color="auto"/>
            </w:tcBorders>
          </w:tcPr>
          <w:p w14:paraId="2C79E88F"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lang w:bidi="en-US"/>
              </w:rPr>
              <w:t>8.SP Statistics and Probability</w:t>
            </w:r>
          </w:p>
        </w:tc>
        <w:tc>
          <w:tcPr>
            <w:tcW w:w="647" w:type="dxa"/>
            <w:gridSpan w:val="2"/>
            <w:tcBorders>
              <w:bottom w:val="single" w:sz="4" w:space="0" w:color="auto"/>
            </w:tcBorders>
          </w:tcPr>
          <w:p w14:paraId="5BDB8FA3"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Chap</w:t>
            </w:r>
          </w:p>
          <w:p w14:paraId="11224A51"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Pages</w:t>
            </w:r>
          </w:p>
        </w:tc>
        <w:tc>
          <w:tcPr>
            <w:tcW w:w="793" w:type="dxa"/>
            <w:tcBorders>
              <w:bottom w:val="single" w:sz="4" w:space="0" w:color="auto"/>
            </w:tcBorders>
          </w:tcPr>
          <w:p w14:paraId="6B89C0B1" w14:textId="77777777" w:rsidR="00BD4E9F" w:rsidRPr="003A3511" w:rsidRDefault="00BD4E9F" w:rsidP="00A24E1B">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1EB23A24" w14:textId="77777777" w:rsidR="00BD4E9F" w:rsidRPr="003A3511" w:rsidRDefault="00BD4E9F" w:rsidP="00A24E1B">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762" w:type="dxa"/>
            <w:tcBorders>
              <w:bottom w:val="single" w:sz="4" w:space="0" w:color="auto"/>
            </w:tcBorders>
          </w:tcPr>
          <w:p w14:paraId="366D4A06" w14:textId="77777777" w:rsidR="00BD4E9F" w:rsidRPr="003A3511" w:rsidRDefault="00BD4E9F" w:rsidP="00A24E1B">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19BDA4F2" w14:textId="77777777" w:rsidR="00BD4E9F" w:rsidRPr="003A3511" w:rsidRDefault="00BD4E9F" w:rsidP="00A24E1B">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r>
      <w:tr w:rsidR="00BD4E9F" w:rsidRPr="003A3511" w14:paraId="73B03C96" w14:textId="77777777" w:rsidTr="00C31A97">
        <w:trPr>
          <w:trHeight w:val="440"/>
        </w:trPr>
        <w:tc>
          <w:tcPr>
            <w:tcW w:w="2790" w:type="dxa"/>
            <w:tcBorders>
              <w:top w:val="single" w:sz="4" w:space="0" w:color="auto"/>
              <w:bottom w:val="single" w:sz="4" w:space="0" w:color="auto"/>
            </w:tcBorders>
          </w:tcPr>
          <w:p w14:paraId="53CB9589"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highlight w:val="yellow"/>
              </w:rPr>
            </w:pPr>
            <w:r w:rsidRPr="003A3511">
              <w:rPr>
                <w:rFonts w:ascii="Times New Roman" w:hAnsi="Times New Roman" w:cs="Times New Roman"/>
                <w:b/>
                <w:bCs/>
                <w:sz w:val="18"/>
                <w:szCs w:val="18"/>
              </w:rPr>
              <w:t>Develop understanding of statistical variability</w:t>
            </w:r>
          </w:p>
        </w:tc>
        <w:tc>
          <w:tcPr>
            <w:tcW w:w="720" w:type="dxa"/>
            <w:tcBorders>
              <w:top w:val="single" w:sz="4" w:space="0" w:color="auto"/>
              <w:bottom w:val="single" w:sz="4" w:space="0" w:color="auto"/>
            </w:tcBorders>
          </w:tcPr>
          <w:p w14:paraId="4434859B"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tcPr>
          <w:p w14:paraId="2DF6672C"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tcPr>
          <w:p w14:paraId="60E0D0FC"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top w:val="single" w:sz="4" w:space="0" w:color="auto"/>
              <w:bottom w:val="single" w:sz="4" w:space="0" w:color="auto"/>
            </w:tcBorders>
          </w:tcPr>
          <w:p w14:paraId="2BBE30C2"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b/>
                <w:sz w:val="18"/>
                <w:szCs w:val="18"/>
              </w:rPr>
              <w:t>Draw informal comparative inferences about two populations</w:t>
            </w:r>
          </w:p>
        </w:tc>
        <w:tc>
          <w:tcPr>
            <w:tcW w:w="720" w:type="dxa"/>
            <w:gridSpan w:val="2"/>
            <w:tcBorders>
              <w:top w:val="single" w:sz="4" w:space="0" w:color="auto"/>
              <w:bottom w:val="single" w:sz="4" w:space="0" w:color="auto"/>
            </w:tcBorders>
          </w:tcPr>
          <w:p w14:paraId="3A615AD1"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tcPr>
          <w:p w14:paraId="43E5E3AF"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tcPr>
          <w:p w14:paraId="655C8FA8"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top w:val="single" w:sz="4" w:space="0" w:color="auto"/>
              <w:bottom w:val="single" w:sz="4" w:space="0" w:color="auto"/>
            </w:tcBorders>
          </w:tcPr>
          <w:p w14:paraId="2B000D21"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p>
        </w:tc>
        <w:tc>
          <w:tcPr>
            <w:tcW w:w="647" w:type="dxa"/>
            <w:gridSpan w:val="2"/>
            <w:tcBorders>
              <w:top w:val="single" w:sz="4" w:space="0" w:color="auto"/>
              <w:bottom w:val="single" w:sz="4" w:space="0" w:color="auto"/>
            </w:tcBorders>
          </w:tcPr>
          <w:p w14:paraId="3C047073" w14:textId="77777777" w:rsidR="00BD4E9F" w:rsidRPr="003A3511" w:rsidRDefault="00BD4E9F" w:rsidP="00C31A97">
            <w:pPr>
              <w:spacing w:after="0" w:line="240" w:lineRule="auto"/>
              <w:rPr>
                <w:rFonts w:ascii="Times New Roman" w:hAnsi="Times New Roman" w:cs="Times New Roman"/>
                <w:sz w:val="18"/>
                <w:szCs w:val="18"/>
              </w:rPr>
            </w:pPr>
          </w:p>
        </w:tc>
        <w:tc>
          <w:tcPr>
            <w:tcW w:w="793" w:type="dxa"/>
            <w:tcBorders>
              <w:top w:val="single" w:sz="4" w:space="0" w:color="auto"/>
              <w:bottom w:val="single" w:sz="4" w:space="0" w:color="auto"/>
            </w:tcBorders>
          </w:tcPr>
          <w:p w14:paraId="115AADDE"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top w:val="single" w:sz="4" w:space="0" w:color="auto"/>
              <w:bottom w:val="single" w:sz="4" w:space="0" w:color="auto"/>
            </w:tcBorders>
          </w:tcPr>
          <w:p w14:paraId="5ECCD911"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1B3951C4" w14:textId="77777777" w:rsidTr="00C86613">
        <w:trPr>
          <w:trHeight w:val="2555"/>
        </w:trPr>
        <w:tc>
          <w:tcPr>
            <w:tcW w:w="2790" w:type="dxa"/>
            <w:tcBorders>
              <w:top w:val="single" w:sz="4" w:space="0" w:color="auto"/>
              <w:bottom w:val="single" w:sz="4" w:space="0" w:color="auto"/>
            </w:tcBorders>
            <w:shd w:val="clear" w:color="auto" w:fill="auto"/>
          </w:tcPr>
          <w:p w14:paraId="4B113769"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E31300">
              <w:rPr>
                <w:rFonts w:ascii="Times New Roman" w:hAnsi="Times New Roman" w:cs="Times New Roman"/>
                <w:sz w:val="18"/>
                <w:szCs w:val="18"/>
              </w:rPr>
              <w:t>2. Understand that a set of data collected to answer a statistical question has a distribution which can be described by its center, spread, and overall shape.</w:t>
            </w:r>
          </w:p>
          <w:p w14:paraId="6E8786CA"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highlight w:val="yellow"/>
              </w:rPr>
            </w:pPr>
          </w:p>
        </w:tc>
        <w:tc>
          <w:tcPr>
            <w:tcW w:w="720" w:type="dxa"/>
            <w:tcBorders>
              <w:top w:val="single" w:sz="4" w:space="0" w:color="auto"/>
              <w:bottom w:val="single" w:sz="4" w:space="0" w:color="auto"/>
            </w:tcBorders>
            <w:shd w:val="clear" w:color="auto" w:fill="auto"/>
          </w:tcPr>
          <w:p w14:paraId="604AF6CE"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shd w:val="clear" w:color="auto" w:fill="auto"/>
          </w:tcPr>
          <w:p w14:paraId="36EB2DC1"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shd w:val="clear" w:color="auto" w:fill="auto"/>
          </w:tcPr>
          <w:p w14:paraId="774714AF"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top w:val="single" w:sz="4" w:space="0" w:color="auto"/>
              <w:bottom w:val="single" w:sz="4" w:space="0" w:color="auto"/>
            </w:tcBorders>
            <w:shd w:val="clear" w:color="auto" w:fill="auto"/>
          </w:tcPr>
          <w:p w14:paraId="7CF17A07"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highlight w:val="yellow"/>
              </w:rPr>
            </w:pPr>
            <w:r w:rsidRPr="003A3511">
              <w:rPr>
                <w:rFonts w:ascii="Times New Roman" w:hAnsi="Times New Roman" w:cs="Times New Roman"/>
                <w:sz w:val="18"/>
                <w:szCs w:val="18"/>
              </w:rPr>
              <w:t xml:space="preserve">3. Informally assess the degree of visual overlap of two numerical data distributions with similar variabilities, measuring the difference between the centers by expressing it as a multiple of a measure of variability. </w:t>
            </w:r>
            <w:r w:rsidRPr="003A3511">
              <w:rPr>
                <w:rFonts w:ascii="Times New Roman" w:hAnsi="Times New Roman" w:cs="Times New Roman"/>
                <w:i/>
                <w:iCs/>
                <w:sz w:val="18"/>
                <w:szCs w:val="18"/>
              </w:rPr>
              <w:t>For example, the mean height of players on the basketball team is 10 cm greater than the mean height of players on the soccer team, about twice the variability (mean absolute deviation) on either team; on a dot plot, the separation between the two distributions of heights is noticeable</w:t>
            </w:r>
          </w:p>
        </w:tc>
        <w:tc>
          <w:tcPr>
            <w:tcW w:w="720" w:type="dxa"/>
            <w:gridSpan w:val="2"/>
            <w:tcBorders>
              <w:top w:val="single" w:sz="4" w:space="0" w:color="auto"/>
              <w:bottom w:val="single" w:sz="4" w:space="0" w:color="auto"/>
            </w:tcBorders>
            <w:shd w:val="clear" w:color="auto" w:fill="auto"/>
          </w:tcPr>
          <w:p w14:paraId="56E35381"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shd w:val="clear" w:color="auto" w:fill="auto"/>
          </w:tcPr>
          <w:p w14:paraId="6A076A88"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shd w:val="clear" w:color="auto" w:fill="auto"/>
          </w:tcPr>
          <w:p w14:paraId="398EC81C"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top w:val="single" w:sz="4" w:space="0" w:color="auto"/>
              <w:bottom w:val="single" w:sz="4" w:space="0" w:color="auto"/>
            </w:tcBorders>
            <w:shd w:val="clear" w:color="auto" w:fill="auto"/>
          </w:tcPr>
          <w:p w14:paraId="359FB8CF"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lang w:bidi="en-US"/>
              </w:rPr>
            </w:pPr>
          </w:p>
        </w:tc>
        <w:tc>
          <w:tcPr>
            <w:tcW w:w="647" w:type="dxa"/>
            <w:gridSpan w:val="2"/>
            <w:tcBorders>
              <w:top w:val="single" w:sz="4" w:space="0" w:color="auto"/>
              <w:bottom w:val="single" w:sz="4" w:space="0" w:color="auto"/>
            </w:tcBorders>
            <w:shd w:val="clear" w:color="auto" w:fill="auto"/>
          </w:tcPr>
          <w:p w14:paraId="4B81A07C" w14:textId="77777777" w:rsidR="00BD4E9F" w:rsidRPr="003A3511" w:rsidRDefault="00BD4E9F" w:rsidP="00C31A97">
            <w:pPr>
              <w:spacing w:after="0" w:line="240" w:lineRule="auto"/>
              <w:rPr>
                <w:rFonts w:ascii="Times New Roman" w:hAnsi="Times New Roman" w:cs="Times New Roman"/>
                <w:sz w:val="18"/>
                <w:szCs w:val="18"/>
              </w:rPr>
            </w:pPr>
          </w:p>
        </w:tc>
        <w:tc>
          <w:tcPr>
            <w:tcW w:w="793" w:type="dxa"/>
            <w:tcBorders>
              <w:top w:val="single" w:sz="4" w:space="0" w:color="auto"/>
              <w:bottom w:val="single" w:sz="4" w:space="0" w:color="auto"/>
            </w:tcBorders>
            <w:shd w:val="clear" w:color="auto" w:fill="auto"/>
          </w:tcPr>
          <w:p w14:paraId="46F6933B"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top w:val="single" w:sz="4" w:space="0" w:color="auto"/>
              <w:bottom w:val="single" w:sz="4" w:space="0" w:color="auto"/>
            </w:tcBorders>
            <w:shd w:val="clear" w:color="auto" w:fill="auto"/>
          </w:tcPr>
          <w:p w14:paraId="7C7B24A2"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4760D354" w14:textId="77777777" w:rsidTr="00C86613">
        <w:tc>
          <w:tcPr>
            <w:tcW w:w="2790" w:type="dxa"/>
            <w:tcBorders>
              <w:top w:val="single" w:sz="4" w:space="0" w:color="auto"/>
              <w:bottom w:val="single" w:sz="4" w:space="0" w:color="auto"/>
            </w:tcBorders>
            <w:shd w:val="clear" w:color="auto" w:fill="auto"/>
          </w:tcPr>
          <w:p w14:paraId="010289E0"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3. Recognize that a measure of center for a numerical data set summarizes all of its values with a single number, while a measure of variation describes how its values vary with a single number.</w:t>
            </w:r>
          </w:p>
          <w:p w14:paraId="596FF64B"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p>
        </w:tc>
        <w:tc>
          <w:tcPr>
            <w:tcW w:w="720" w:type="dxa"/>
            <w:tcBorders>
              <w:top w:val="single" w:sz="4" w:space="0" w:color="auto"/>
              <w:bottom w:val="single" w:sz="4" w:space="0" w:color="auto"/>
            </w:tcBorders>
            <w:shd w:val="clear" w:color="auto" w:fill="auto"/>
          </w:tcPr>
          <w:p w14:paraId="374883A0"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shd w:val="clear" w:color="auto" w:fill="auto"/>
          </w:tcPr>
          <w:p w14:paraId="73EE5109"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shd w:val="clear" w:color="auto" w:fill="auto"/>
          </w:tcPr>
          <w:p w14:paraId="18A7C427"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top w:val="single" w:sz="4" w:space="0" w:color="auto"/>
              <w:bottom w:val="single" w:sz="4" w:space="0" w:color="auto"/>
            </w:tcBorders>
            <w:shd w:val="clear" w:color="auto" w:fill="auto"/>
          </w:tcPr>
          <w:p w14:paraId="771CC5A3" w14:textId="77777777" w:rsidR="00BD4E9F" w:rsidRPr="003A3511" w:rsidRDefault="00BD4E9F" w:rsidP="00C31A97">
            <w:pPr>
              <w:autoSpaceDE w:val="0"/>
              <w:autoSpaceDN w:val="0"/>
              <w:adjustRightInd w:val="0"/>
              <w:spacing w:after="0" w:line="240" w:lineRule="auto"/>
              <w:rPr>
                <w:rFonts w:ascii="Times New Roman" w:hAnsi="Times New Roman" w:cs="Times New Roman"/>
                <w:b/>
                <w:sz w:val="18"/>
                <w:szCs w:val="18"/>
              </w:rPr>
            </w:pPr>
            <w:r w:rsidRPr="00E31300">
              <w:rPr>
                <w:rFonts w:ascii="Times New Roman" w:hAnsi="Times New Roman" w:cs="Times New Roman"/>
                <w:sz w:val="18"/>
                <w:szCs w:val="18"/>
              </w:rPr>
              <w:t>4. Use measures of center and measures of variability for numerical data from random samples to draw informal comparative inferences about two populations.</w:t>
            </w:r>
            <w:r w:rsidRPr="003A3511">
              <w:rPr>
                <w:rFonts w:ascii="Times New Roman" w:hAnsi="Times New Roman" w:cs="Times New Roman"/>
                <w:sz w:val="18"/>
                <w:szCs w:val="18"/>
              </w:rPr>
              <w:t xml:space="preserve"> </w:t>
            </w:r>
            <w:r w:rsidRPr="003A3511">
              <w:rPr>
                <w:rFonts w:ascii="Times New Roman" w:hAnsi="Times New Roman" w:cs="Times New Roman"/>
                <w:i/>
                <w:iCs/>
                <w:sz w:val="18"/>
                <w:szCs w:val="18"/>
              </w:rPr>
              <w:t>For example, decide whether the words in a chapter of a seventh-grade science book are generally longer than the words in a chapter of a fourth-grade science book.</w:t>
            </w:r>
          </w:p>
        </w:tc>
        <w:tc>
          <w:tcPr>
            <w:tcW w:w="720" w:type="dxa"/>
            <w:gridSpan w:val="2"/>
            <w:tcBorders>
              <w:top w:val="single" w:sz="4" w:space="0" w:color="auto"/>
              <w:bottom w:val="single" w:sz="4" w:space="0" w:color="auto"/>
            </w:tcBorders>
            <w:shd w:val="clear" w:color="auto" w:fill="auto"/>
          </w:tcPr>
          <w:p w14:paraId="25D6E445"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shd w:val="clear" w:color="auto" w:fill="auto"/>
          </w:tcPr>
          <w:p w14:paraId="3FFFEDD4"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shd w:val="clear" w:color="auto" w:fill="auto"/>
          </w:tcPr>
          <w:p w14:paraId="5853B1C9"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top w:val="single" w:sz="4" w:space="0" w:color="auto"/>
              <w:bottom w:val="single" w:sz="4" w:space="0" w:color="auto"/>
            </w:tcBorders>
            <w:shd w:val="clear" w:color="auto" w:fill="auto"/>
          </w:tcPr>
          <w:p w14:paraId="1DD848B5" w14:textId="77777777" w:rsidR="00BD4E9F" w:rsidRPr="003A3511" w:rsidRDefault="00A30531" w:rsidP="00C31A97">
            <w:pPr>
              <w:autoSpaceDE w:val="0"/>
              <w:autoSpaceDN w:val="0"/>
              <w:adjustRightInd w:val="0"/>
              <w:spacing w:after="0" w:line="240" w:lineRule="auto"/>
              <w:rPr>
                <w:rFonts w:ascii="Times New Roman" w:hAnsi="Times New Roman" w:cs="Times New Roman"/>
                <w:sz w:val="18"/>
                <w:szCs w:val="18"/>
              </w:rPr>
            </w:pPr>
            <w:r w:rsidRPr="00E31300">
              <w:rPr>
                <w:rFonts w:ascii="Times New Roman" w:hAnsi="Times New Roman" w:cs="Times New Roman"/>
                <w:sz w:val="18"/>
                <w:szCs w:val="18"/>
              </w:rPr>
              <w:t xml:space="preserve">4. </w:t>
            </w:r>
            <w:r w:rsidRPr="00E31300">
              <w:rPr>
                <w:rFonts w:ascii="Times New Roman" w:eastAsia="Calibri" w:hAnsi="Times New Roman" w:cs="Times New Roman"/>
                <w:sz w:val="18"/>
                <w:szCs w:val="18"/>
              </w:rPr>
              <w:t>Understand that patterns of association can also be seen in bivariate categorical data by displaying frequencies and relative frequencies in a two-way table. Construct and interpret a two-way table summarizing data on two categorical variables collected from the same subjects. Use relative frequencies calculated for rows or columns to describe possible association between the two variables</w:t>
            </w:r>
          </w:p>
        </w:tc>
        <w:tc>
          <w:tcPr>
            <w:tcW w:w="647" w:type="dxa"/>
            <w:gridSpan w:val="2"/>
            <w:tcBorders>
              <w:top w:val="single" w:sz="4" w:space="0" w:color="auto"/>
              <w:bottom w:val="single" w:sz="4" w:space="0" w:color="auto"/>
            </w:tcBorders>
            <w:shd w:val="clear" w:color="auto" w:fill="auto"/>
          </w:tcPr>
          <w:p w14:paraId="0D6A15AF" w14:textId="77777777" w:rsidR="00BD4E9F" w:rsidRPr="003A3511" w:rsidRDefault="00BD4E9F" w:rsidP="00C31A97">
            <w:pPr>
              <w:spacing w:after="0" w:line="240" w:lineRule="auto"/>
              <w:rPr>
                <w:rFonts w:ascii="Times New Roman" w:hAnsi="Times New Roman" w:cs="Times New Roman"/>
                <w:sz w:val="18"/>
                <w:szCs w:val="18"/>
              </w:rPr>
            </w:pPr>
          </w:p>
        </w:tc>
        <w:tc>
          <w:tcPr>
            <w:tcW w:w="793" w:type="dxa"/>
            <w:tcBorders>
              <w:top w:val="single" w:sz="4" w:space="0" w:color="auto"/>
              <w:bottom w:val="single" w:sz="4" w:space="0" w:color="auto"/>
            </w:tcBorders>
            <w:shd w:val="clear" w:color="auto" w:fill="auto"/>
          </w:tcPr>
          <w:p w14:paraId="39CE8A74"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top w:val="single" w:sz="4" w:space="0" w:color="auto"/>
              <w:bottom w:val="single" w:sz="4" w:space="0" w:color="auto"/>
            </w:tcBorders>
            <w:shd w:val="clear" w:color="auto" w:fill="auto"/>
          </w:tcPr>
          <w:p w14:paraId="43A2609A"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74E6FC4D" w14:textId="77777777" w:rsidTr="00C31A97">
        <w:tc>
          <w:tcPr>
            <w:tcW w:w="14892" w:type="dxa"/>
            <w:gridSpan w:val="22"/>
            <w:tcBorders>
              <w:top w:val="single" w:sz="4" w:space="0" w:color="auto"/>
              <w:bottom w:val="single" w:sz="4" w:space="0" w:color="auto"/>
            </w:tcBorders>
          </w:tcPr>
          <w:p w14:paraId="6898201E" w14:textId="77777777" w:rsidR="00BD4E9F" w:rsidRPr="003A3511" w:rsidRDefault="00BD4E9F" w:rsidP="00C31A97">
            <w:pPr>
              <w:autoSpaceDE w:val="0"/>
              <w:autoSpaceDN w:val="0"/>
              <w:adjustRightInd w:val="0"/>
              <w:spacing w:after="0" w:line="240" w:lineRule="auto"/>
              <w:rPr>
                <w:rFonts w:ascii="Times New Roman" w:hAnsi="Times New Roman" w:cs="Times New Roman"/>
                <w:b/>
                <w:bCs/>
                <w:sz w:val="18"/>
                <w:szCs w:val="18"/>
              </w:rPr>
            </w:pPr>
            <w:r w:rsidRPr="003A3511">
              <w:rPr>
                <w:rFonts w:ascii="Times New Roman" w:hAnsi="Times New Roman" w:cs="Times New Roman"/>
                <w:b/>
                <w:bCs/>
                <w:sz w:val="18"/>
                <w:szCs w:val="18"/>
              </w:rPr>
              <w:t>Notes/Examples</w:t>
            </w:r>
          </w:p>
          <w:p w14:paraId="2F15209A" w14:textId="77777777" w:rsidR="00BD4E9F" w:rsidRPr="003A3511" w:rsidRDefault="00BD4E9F" w:rsidP="00C31A97">
            <w:pPr>
              <w:autoSpaceDE w:val="0"/>
              <w:autoSpaceDN w:val="0"/>
              <w:adjustRightInd w:val="0"/>
              <w:spacing w:after="0" w:line="240" w:lineRule="auto"/>
              <w:rPr>
                <w:rFonts w:ascii="Times New Roman" w:hAnsi="Times New Roman" w:cs="Times New Roman"/>
                <w:b/>
                <w:bCs/>
                <w:sz w:val="18"/>
                <w:szCs w:val="18"/>
              </w:rPr>
            </w:pPr>
          </w:p>
          <w:p w14:paraId="58907788" w14:textId="77777777" w:rsidR="00BD4E9F" w:rsidRDefault="00BD4E9F" w:rsidP="00C31A97">
            <w:pPr>
              <w:autoSpaceDE w:val="0"/>
              <w:autoSpaceDN w:val="0"/>
              <w:adjustRightInd w:val="0"/>
              <w:spacing w:after="0" w:line="240" w:lineRule="auto"/>
              <w:rPr>
                <w:rFonts w:ascii="Times New Roman" w:hAnsi="Times New Roman" w:cs="Times New Roman"/>
                <w:b/>
                <w:bCs/>
                <w:sz w:val="18"/>
                <w:szCs w:val="18"/>
              </w:rPr>
            </w:pPr>
          </w:p>
          <w:p w14:paraId="3946701A" w14:textId="77777777" w:rsidR="00CC3A34" w:rsidRPr="003A3511" w:rsidRDefault="00CC3A34" w:rsidP="00C31A97">
            <w:pPr>
              <w:autoSpaceDE w:val="0"/>
              <w:autoSpaceDN w:val="0"/>
              <w:adjustRightInd w:val="0"/>
              <w:spacing w:after="0" w:line="240" w:lineRule="auto"/>
              <w:rPr>
                <w:rFonts w:ascii="Times New Roman" w:hAnsi="Times New Roman" w:cs="Times New Roman"/>
                <w:b/>
                <w:bCs/>
                <w:sz w:val="18"/>
                <w:szCs w:val="18"/>
              </w:rPr>
            </w:pPr>
          </w:p>
          <w:p w14:paraId="5E476B29" w14:textId="77777777" w:rsidR="003F2430" w:rsidRPr="003A3511" w:rsidRDefault="003F2430" w:rsidP="00C31A97">
            <w:pPr>
              <w:spacing w:after="0" w:line="240" w:lineRule="auto"/>
              <w:rPr>
                <w:rFonts w:ascii="Times New Roman" w:hAnsi="Times New Roman" w:cs="Times New Roman"/>
                <w:sz w:val="18"/>
                <w:szCs w:val="18"/>
              </w:rPr>
            </w:pPr>
          </w:p>
        </w:tc>
      </w:tr>
      <w:tr w:rsidR="00BD4E9F" w:rsidRPr="003A3511" w14:paraId="6C493505" w14:textId="77777777" w:rsidTr="00C31A97">
        <w:tc>
          <w:tcPr>
            <w:tcW w:w="14892" w:type="dxa"/>
            <w:gridSpan w:val="22"/>
            <w:tcBorders>
              <w:top w:val="single" w:sz="4" w:space="0" w:color="auto"/>
              <w:bottom w:val="single" w:sz="4" w:space="0" w:color="auto"/>
            </w:tcBorders>
          </w:tcPr>
          <w:p w14:paraId="5C6A1234"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rPr>
              <w:lastRenderedPageBreak/>
              <w:t>CCSS</w:t>
            </w:r>
            <w:r w:rsidR="00EF6EAA">
              <w:rPr>
                <w:rFonts w:ascii="Times New Roman" w:hAnsi="Times New Roman" w:cs="Times New Roman"/>
                <w:b/>
              </w:rPr>
              <w:t>M</w:t>
            </w:r>
            <w:r w:rsidRPr="003A3511">
              <w:rPr>
                <w:rFonts w:ascii="Times New Roman" w:hAnsi="Times New Roman" w:cs="Times New Roman"/>
                <w:b/>
              </w:rPr>
              <w:t xml:space="preserve"> Curriculum Analysis Tool 1—Statistics and Probability for Grades 6-8</w:t>
            </w:r>
          </w:p>
        </w:tc>
      </w:tr>
      <w:tr w:rsidR="00BD4E9F" w:rsidRPr="003A3511" w14:paraId="40143125" w14:textId="77777777" w:rsidTr="00C31A97">
        <w:tc>
          <w:tcPr>
            <w:tcW w:w="5130" w:type="dxa"/>
            <w:gridSpan w:val="6"/>
            <w:tcBorders>
              <w:top w:val="single" w:sz="4" w:space="0" w:color="auto"/>
              <w:bottom w:val="single" w:sz="4" w:space="0" w:color="auto"/>
            </w:tcBorders>
          </w:tcPr>
          <w:p w14:paraId="4F8402BE"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4950" w:type="dxa"/>
            <w:gridSpan w:val="10"/>
            <w:tcBorders>
              <w:top w:val="single" w:sz="4" w:space="0" w:color="auto"/>
              <w:bottom w:val="single" w:sz="4" w:space="0" w:color="auto"/>
            </w:tcBorders>
          </w:tcPr>
          <w:p w14:paraId="166A0BAB"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7</w:t>
            </w:r>
          </w:p>
        </w:tc>
        <w:tc>
          <w:tcPr>
            <w:tcW w:w="4812" w:type="dxa"/>
            <w:gridSpan w:val="6"/>
            <w:tcBorders>
              <w:top w:val="single" w:sz="4" w:space="0" w:color="auto"/>
              <w:bottom w:val="single" w:sz="4" w:space="0" w:color="auto"/>
            </w:tcBorders>
          </w:tcPr>
          <w:p w14:paraId="7D4E4E06"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BD4E9F" w:rsidRPr="003A3511" w14:paraId="2D236346" w14:textId="77777777" w:rsidTr="00C31A97">
        <w:tc>
          <w:tcPr>
            <w:tcW w:w="2790" w:type="dxa"/>
            <w:tcBorders>
              <w:top w:val="single" w:sz="4" w:space="0" w:color="auto"/>
              <w:bottom w:val="single" w:sz="4" w:space="0" w:color="auto"/>
            </w:tcBorders>
          </w:tcPr>
          <w:p w14:paraId="61AE20BF" w14:textId="77777777" w:rsidR="00BD4E9F" w:rsidRPr="003A3511" w:rsidRDefault="00BD4E9F" w:rsidP="00C31A97">
            <w:pPr>
              <w:autoSpaceDE w:val="0"/>
              <w:autoSpaceDN w:val="0"/>
              <w:adjustRightInd w:val="0"/>
              <w:spacing w:after="0" w:line="240" w:lineRule="auto"/>
              <w:rPr>
                <w:rFonts w:ascii="Times New Roman" w:hAnsi="Times New Roman" w:cs="Times New Roman"/>
                <w:b/>
                <w:bCs/>
                <w:sz w:val="18"/>
                <w:szCs w:val="18"/>
              </w:rPr>
            </w:pPr>
            <w:r w:rsidRPr="003A3511">
              <w:rPr>
                <w:rFonts w:ascii="Times New Roman" w:hAnsi="Times New Roman" w:cs="Times New Roman"/>
                <w:b/>
                <w:bCs/>
                <w:sz w:val="18"/>
                <w:szCs w:val="18"/>
              </w:rPr>
              <w:t>6.SP Statistics and Probability</w:t>
            </w:r>
          </w:p>
        </w:tc>
        <w:tc>
          <w:tcPr>
            <w:tcW w:w="720" w:type="dxa"/>
            <w:tcBorders>
              <w:top w:val="single" w:sz="4" w:space="0" w:color="auto"/>
              <w:bottom w:val="single" w:sz="4" w:space="0" w:color="auto"/>
            </w:tcBorders>
          </w:tcPr>
          <w:p w14:paraId="702B2416"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Chap</w:t>
            </w:r>
          </w:p>
          <w:p w14:paraId="421464FD"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Pages</w:t>
            </w:r>
          </w:p>
        </w:tc>
        <w:tc>
          <w:tcPr>
            <w:tcW w:w="810" w:type="dxa"/>
            <w:gridSpan w:val="2"/>
            <w:tcBorders>
              <w:top w:val="single" w:sz="4" w:space="0" w:color="auto"/>
              <w:bottom w:val="single" w:sz="4" w:space="0" w:color="auto"/>
            </w:tcBorders>
          </w:tcPr>
          <w:p w14:paraId="237327A3"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13C45702"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gridSpan w:val="2"/>
            <w:tcBorders>
              <w:top w:val="single" w:sz="4" w:space="0" w:color="auto"/>
              <w:bottom w:val="single" w:sz="4" w:space="0" w:color="auto"/>
            </w:tcBorders>
          </w:tcPr>
          <w:p w14:paraId="6E4AA371"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406D1D56"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10" w:type="dxa"/>
            <w:gridSpan w:val="4"/>
            <w:tcBorders>
              <w:top w:val="single" w:sz="4" w:space="0" w:color="auto"/>
              <w:bottom w:val="single" w:sz="4" w:space="0" w:color="auto"/>
            </w:tcBorders>
          </w:tcPr>
          <w:p w14:paraId="350B4CAD" w14:textId="77777777" w:rsidR="00BD4E9F" w:rsidRPr="003A3511" w:rsidRDefault="00BD4E9F" w:rsidP="00C31A97">
            <w:pPr>
              <w:autoSpaceDE w:val="0"/>
              <w:autoSpaceDN w:val="0"/>
              <w:adjustRightInd w:val="0"/>
              <w:spacing w:after="0" w:line="240" w:lineRule="auto"/>
              <w:rPr>
                <w:rFonts w:ascii="Times New Roman" w:hAnsi="Times New Roman" w:cs="Times New Roman"/>
                <w:b/>
                <w:sz w:val="18"/>
                <w:szCs w:val="18"/>
              </w:rPr>
            </w:pPr>
            <w:r w:rsidRPr="003A3511">
              <w:rPr>
                <w:rFonts w:ascii="Times New Roman" w:hAnsi="Times New Roman" w:cs="Times New Roman"/>
                <w:b/>
                <w:bCs/>
                <w:sz w:val="18"/>
                <w:szCs w:val="18"/>
              </w:rPr>
              <w:t>7.SP Statistics and Probability</w:t>
            </w:r>
          </w:p>
        </w:tc>
        <w:tc>
          <w:tcPr>
            <w:tcW w:w="720" w:type="dxa"/>
            <w:gridSpan w:val="2"/>
            <w:tcBorders>
              <w:top w:val="single" w:sz="4" w:space="0" w:color="auto"/>
              <w:bottom w:val="single" w:sz="4" w:space="0" w:color="auto"/>
            </w:tcBorders>
          </w:tcPr>
          <w:p w14:paraId="0D8959EC"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sz w:val="18"/>
                <w:szCs w:val="18"/>
              </w:rPr>
              <w:t>Chap</w:t>
            </w:r>
          </w:p>
          <w:p w14:paraId="694B7ABD"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sz w:val="18"/>
                <w:szCs w:val="18"/>
              </w:rPr>
              <w:t>Pages</w:t>
            </w:r>
          </w:p>
        </w:tc>
        <w:tc>
          <w:tcPr>
            <w:tcW w:w="810" w:type="dxa"/>
            <w:gridSpan w:val="2"/>
            <w:tcBorders>
              <w:top w:val="single" w:sz="4" w:space="0" w:color="auto"/>
              <w:bottom w:val="single" w:sz="4" w:space="0" w:color="auto"/>
            </w:tcBorders>
          </w:tcPr>
          <w:p w14:paraId="0FB093DB"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Content</w:t>
            </w:r>
            <w:r w:rsidRPr="003A3511">
              <w:rPr>
                <w:rFonts w:ascii="Times New Roman" w:hAnsi="Times New Roman" w:cs="Times New Roman"/>
                <w:b/>
                <w:sz w:val="16"/>
                <w:szCs w:val="16"/>
              </w:rPr>
              <w:br/>
              <w:t>N-L-M-</w:t>
            </w:r>
          </w:p>
          <w:p w14:paraId="04250151"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gridSpan w:val="2"/>
            <w:tcBorders>
              <w:top w:val="single" w:sz="4" w:space="0" w:color="auto"/>
              <w:bottom w:val="single" w:sz="4" w:space="0" w:color="auto"/>
            </w:tcBorders>
          </w:tcPr>
          <w:p w14:paraId="1AB04237"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76E8FDE3"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10" w:type="dxa"/>
            <w:gridSpan w:val="2"/>
            <w:tcBorders>
              <w:top w:val="single" w:sz="4" w:space="0" w:color="auto"/>
              <w:bottom w:val="single" w:sz="4" w:space="0" w:color="auto"/>
            </w:tcBorders>
          </w:tcPr>
          <w:p w14:paraId="6360D95C"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lang w:bidi="en-US"/>
              </w:rPr>
              <w:t>8.SP Statistics and Probability</w:t>
            </w:r>
          </w:p>
        </w:tc>
        <w:tc>
          <w:tcPr>
            <w:tcW w:w="630" w:type="dxa"/>
            <w:tcBorders>
              <w:top w:val="single" w:sz="4" w:space="0" w:color="auto"/>
              <w:bottom w:val="single" w:sz="4" w:space="0" w:color="auto"/>
            </w:tcBorders>
          </w:tcPr>
          <w:p w14:paraId="157F8DD8"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sz w:val="18"/>
                <w:szCs w:val="18"/>
              </w:rPr>
              <w:t>Chap</w:t>
            </w:r>
          </w:p>
          <w:p w14:paraId="59714EC4"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sz w:val="18"/>
                <w:szCs w:val="18"/>
              </w:rPr>
              <w:t>Page</w:t>
            </w:r>
          </w:p>
        </w:tc>
        <w:tc>
          <w:tcPr>
            <w:tcW w:w="810" w:type="dxa"/>
            <w:gridSpan w:val="2"/>
            <w:tcBorders>
              <w:top w:val="single" w:sz="4" w:space="0" w:color="auto"/>
              <w:bottom w:val="single" w:sz="4" w:space="0" w:color="auto"/>
            </w:tcBorders>
          </w:tcPr>
          <w:p w14:paraId="6AE790FD"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50B2274E"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762" w:type="dxa"/>
            <w:tcBorders>
              <w:top w:val="single" w:sz="4" w:space="0" w:color="auto"/>
              <w:bottom w:val="single" w:sz="4" w:space="0" w:color="auto"/>
            </w:tcBorders>
          </w:tcPr>
          <w:p w14:paraId="5D9ABCAB"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1444C417"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r>
      <w:tr w:rsidR="00BD4E9F" w:rsidRPr="003A3511" w14:paraId="08C625DE" w14:textId="77777777" w:rsidTr="00C31A97">
        <w:tc>
          <w:tcPr>
            <w:tcW w:w="2790" w:type="dxa"/>
            <w:tcBorders>
              <w:bottom w:val="single" w:sz="4" w:space="0" w:color="auto"/>
            </w:tcBorders>
          </w:tcPr>
          <w:p w14:paraId="41A441C2"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rPr>
              <w:t>Summarize and describe distributions.</w:t>
            </w:r>
          </w:p>
        </w:tc>
        <w:tc>
          <w:tcPr>
            <w:tcW w:w="720" w:type="dxa"/>
            <w:tcBorders>
              <w:top w:val="single" w:sz="4" w:space="0" w:color="auto"/>
              <w:bottom w:val="single" w:sz="4" w:space="0" w:color="auto"/>
            </w:tcBorders>
          </w:tcPr>
          <w:p w14:paraId="557B7456" w14:textId="77777777" w:rsidR="00BD4E9F" w:rsidRPr="003A3511" w:rsidRDefault="00BD4E9F" w:rsidP="00C31A97">
            <w:pPr>
              <w:spacing w:after="0" w:line="240" w:lineRule="auto"/>
              <w:rPr>
                <w:rFonts w:ascii="Times New Roman" w:hAnsi="Times New Roman" w:cs="Times New Roman"/>
                <w:sz w:val="18"/>
                <w:szCs w:val="18"/>
              </w:rPr>
            </w:pPr>
          </w:p>
          <w:p w14:paraId="7C2ADE4E"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tcPr>
          <w:p w14:paraId="139F5917"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top w:val="single" w:sz="4" w:space="0" w:color="auto"/>
              <w:bottom w:val="single" w:sz="4" w:space="0" w:color="auto"/>
            </w:tcBorders>
          </w:tcPr>
          <w:p w14:paraId="6329797B"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top w:val="single" w:sz="4" w:space="0" w:color="auto"/>
              <w:bottom w:val="single" w:sz="4" w:space="0" w:color="auto"/>
            </w:tcBorders>
          </w:tcPr>
          <w:p w14:paraId="49265161" w14:textId="77777777" w:rsidR="00BD4E9F" w:rsidRPr="003A3511" w:rsidRDefault="00BD4E9F" w:rsidP="00C31A97">
            <w:pPr>
              <w:autoSpaceDE w:val="0"/>
              <w:autoSpaceDN w:val="0"/>
              <w:adjustRightInd w:val="0"/>
              <w:spacing w:after="0" w:line="240" w:lineRule="auto"/>
              <w:rPr>
                <w:rFonts w:ascii="Times New Roman" w:hAnsi="Times New Roman" w:cs="Times New Roman"/>
                <w:b/>
                <w:sz w:val="18"/>
                <w:szCs w:val="18"/>
              </w:rPr>
            </w:pPr>
          </w:p>
        </w:tc>
        <w:tc>
          <w:tcPr>
            <w:tcW w:w="720" w:type="dxa"/>
            <w:gridSpan w:val="2"/>
            <w:tcBorders>
              <w:bottom w:val="single" w:sz="4" w:space="0" w:color="auto"/>
            </w:tcBorders>
          </w:tcPr>
          <w:p w14:paraId="5E0CCD14"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2C24661D"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0B6E24F4"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bottom w:val="single" w:sz="4" w:space="0" w:color="auto"/>
            </w:tcBorders>
          </w:tcPr>
          <w:p w14:paraId="1B8C63E2"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p>
        </w:tc>
        <w:tc>
          <w:tcPr>
            <w:tcW w:w="630" w:type="dxa"/>
            <w:tcBorders>
              <w:bottom w:val="single" w:sz="4" w:space="0" w:color="auto"/>
            </w:tcBorders>
          </w:tcPr>
          <w:p w14:paraId="73E09443"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09A4D344"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bottom w:val="single" w:sz="4" w:space="0" w:color="auto"/>
            </w:tcBorders>
          </w:tcPr>
          <w:p w14:paraId="1349942C"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10803977" w14:textId="77777777" w:rsidTr="00C31A97">
        <w:tc>
          <w:tcPr>
            <w:tcW w:w="2790" w:type="dxa"/>
            <w:tcBorders>
              <w:bottom w:val="single" w:sz="4" w:space="0" w:color="auto"/>
            </w:tcBorders>
          </w:tcPr>
          <w:p w14:paraId="34A76CDF"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4. Display numerical data in plots on a number line, including dot plots, histograms, and box plots.</w:t>
            </w:r>
          </w:p>
        </w:tc>
        <w:tc>
          <w:tcPr>
            <w:tcW w:w="720" w:type="dxa"/>
            <w:tcBorders>
              <w:bottom w:val="single" w:sz="4" w:space="0" w:color="auto"/>
            </w:tcBorders>
          </w:tcPr>
          <w:p w14:paraId="16087BD5"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5E836588"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71DAF35C"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bottom w:val="single" w:sz="4" w:space="0" w:color="auto"/>
            </w:tcBorders>
          </w:tcPr>
          <w:p w14:paraId="77B71245" w14:textId="77777777" w:rsidR="00BD4E9F" w:rsidRPr="003A3511" w:rsidRDefault="00BD4E9F" w:rsidP="00C31A97">
            <w:pPr>
              <w:autoSpaceDE w:val="0"/>
              <w:autoSpaceDN w:val="0"/>
              <w:adjustRightInd w:val="0"/>
              <w:spacing w:after="0" w:line="240" w:lineRule="auto"/>
              <w:rPr>
                <w:rFonts w:ascii="Times New Roman" w:hAnsi="Times New Roman" w:cs="Times New Roman"/>
                <w:i/>
                <w:iCs/>
                <w:sz w:val="18"/>
                <w:szCs w:val="18"/>
              </w:rPr>
            </w:pPr>
          </w:p>
        </w:tc>
        <w:tc>
          <w:tcPr>
            <w:tcW w:w="720" w:type="dxa"/>
            <w:gridSpan w:val="2"/>
            <w:tcBorders>
              <w:bottom w:val="single" w:sz="4" w:space="0" w:color="auto"/>
            </w:tcBorders>
          </w:tcPr>
          <w:p w14:paraId="4544D907"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7D46B409"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1C75BCF3"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bottom w:val="single" w:sz="4" w:space="0" w:color="auto"/>
            </w:tcBorders>
          </w:tcPr>
          <w:p w14:paraId="6BDE7D88"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lang w:bidi="en-US"/>
              </w:rPr>
            </w:pPr>
          </w:p>
        </w:tc>
        <w:tc>
          <w:tcPr>
            <w:tcW w:w="630" w:type="dxa"/>
            <w:tcBorders>
              <w:bottom w:val="single" w:sz="4" w:space="0" w:color="auto"/>
            </w:tcBorders>
          </w:tcPr>
          <w:p w14:paraId="5182C0A4"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202545B2"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bottom w:val="single" w:sz="4" w:space="0" w:color="auto"/>
            </w:tcBorders>
          </w:tcPr>
          <w:p w14:paraId="50EF89A4"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57F0945B" w14:textId="77777777" w:rsidTr="00C31A97">
        <w:tc>
          <w:tcPr>
            <w:tcW w:w="2790" w:type="dxa"/>
          </w:tcPr>
          <w:p w14:paraId="22293863"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5. Summarize numerical data sets in relation to their context, such as by: a. Reporting the number of observations; b. Describing the nature of the attribute under investigation, including how it was measured and its units of measureme</w:t>
            </w:r>
            <w:r w:rsidRPr="00C86613">
              <w:rPr>
                <w:rFonts w:ascii="Times New Roman" w:hAnsi="Times New Roman" w:cs="Times New Roman"/>
                <w:sz w:val="18"/>
                <w:szCs w:val="18"/>
              </w:rPr>
              <w:t xml:space="preserve">nt; c. giving quantitative measures of center (median and/or mean) and variability (interquartile range and/or mean absolute deviation), as well as describing any overall pattern and any striking deviations from the overall pattern with reference to the context in which the data were gathered; </w:t>
            </w:r>
            <w:r w:rsidRPr="003A3511">
              <w:rPr>
                <w:rFonts w:ascii="Times New Roman" w:hAnsi="Times New Roman" w:cs="Times New Roman"/>
                <w:sz w:val="18"/>
                <w:szCs w:val="18"/>
              </w:rPr>
              <w:t>and  d. relating the choice of measures of center and variability to the shape of the data distribution and the context in which the data were gathered.</w:t>
            </w:r>
          </w:p>
        </w:tc>
        <w:tc>
          <w:tcPr>
            <w:tcW w:w="720" w:type="dxa"/>
          </w:tcPr>
          <w:p w14:paraId="2265039C"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Pr>
          <w:p w14:paraId="184842C1"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Pr>
          <w:p w14:paraId="273599BE"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Pr>
          <w:p w14:paraId="4E57C745" w14:textId="77777777" w:rsidR="00BD4E9F" w:rsidRPr="003A3511" w:rsidRDefault="00BD4E9F" w:rsidP="00C31A97">
            <w:pPr>
              <w:autoSpaceDE w:val="0"/>
              <w:autoSpaceDN w:val="0"/>
              <w:adjustRightInd w:val="0"/>
              <w:spacing w:after="0" w:line="240" w:lineRule="auto"/>
              <w:rPr>
                <w:rFonts w:ascii="Times New Roman" w:hAnsi="Times New Roman" w:cs="Times New Roman"/>
                <w:b/>
                <w:bCs/>
                <w:sz w:val="18"/>
                <w:szCs w:val="18"/>
              </w:rPr>
            </w:pPr>
          </w:p>
        </w:tc>
        <w:tc>
          <w:tcPr>
            <w:tcW w:w="720" w:type="dxa"/>
            <w:gridSpan w:val="2"/>
          </w:tcPr>
          <w:p w14:paraId="18847337"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Pr>
          <w:p w14:paraId="2C44D3F5"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Pr>
          <w:p w14:paraId="678422B6"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Pr>
          <w:p w14:paraId="53348F9C" w14:textId="77777777" w:rsidR="00BD4E9F" w:rsidRPr="003A3511" w:rsidRDefault="00BD4E9F" w:rsidP="00C31A97">
            <w:pPr>
              <w:spacing w:after="0" w:line="240" w:lineRule="auto"/>
              <w:rPr>
                <w:rFonts w:ascii="Times New Roman" w:hAnsi="Times New Roman" w:cs="Times New Roman"/>
                <w:b/>
                <w:bCs/>
                <w:sz w:val="18"/>
                <w:szCs w:val="18"/>
              </w:rPr>
            </w:pPr>
          </w:p>
        </w:tc>
        <w:tc>
          <w:tcPr>
            <w:tcW w:w="630" w:type="dxa"/>
          </w:tcPr>
          <w:p w14:paraId="2276384D"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Pr>
          <w:p w14:paraId="2C5AB9A4"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Pr>
          <w:p w14:paraId="2F908FFC"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58B89017" w14:textId="77777777" w:rsidTr="00C31A97">
        <w:tc>
          <w:tcPr>
            <w:tcW w:w="2790" w:type="dxa"/>
          </w:tcPr>
          <w:p w14:paraId="437850C8"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p>
        </w:tc>
        <w:tc>
          <w:tcPr>
            <w:tcW w:w="720" w:type="dxa"/>
          </w:tcPr>
          <w:p w14:paraId="79BFEDCE"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Pr>
          <w:p w14:paraId="53130048"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Pr>
          <w:p w14:paraId="1AFE9B28"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Pr>
          <w:p w14:paraId="34930E92" w14:textId="77777777" w:rsidR="00BD4E9F" w:rsidRPr="003A3511" w:rsidRDefault="00BD4E9F" w:rsidP="00C31A97">
            <w:pPr>
              <w:autoSpaceDE w:val="0"/>
              <w:autoSpaceDN w:val="0"/>
              <w:adjustRightInd w:val="0"/>
              <w:spacing w:after="0" w:line="240" w:lineRule="auto"/>
              <w:rPr>
                <w:rFonts w:ascii="Times New Roman" w:hAnsi="Times New Roman" w:cs="Times New Roman"/>
                <w:b/>
                <w:color w:val="3B3B3A"/>
                <w:sz w:val="18"/>
                <w:szCs w:val="18"/>
              </w:rPr>
            </w:pPr>
            <w:r w:rsidRPr="003A3511">
              <w:rPr>
                <w:rFonts w:ascii="Times New Roman" w:hAnsi="Times New Roman" w:cs="Times New Roman"/>
                <w:b/>
                <w:color w:val="3B3B3A"/>
                <w:sz w:val="18"/>
                <w:szCs w:val="18"/>
              </w:rPr>
              <w:t>Investigate chance processes and develop, use, and evaluate probability models</w:t>
            </w:r>
          </w:p>
        </w:tc>
        <w:tc>
          <w:tcPr>
            <w:tcW w:w="720" w:type="dxa"/>
            <w:gridSpan w:val="2"/>
          </w:tcPr>
          <w:p w14:paraId="08A2C3FE"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Pr>
          <w:p w14:paraId="6745AFA7"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Pr>
          <w:p w14:paraId="77708556"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Pr>
          <w:p w14:paraId="32B8351F" w14:textId="77777777" w:rsidR="00BD4E9F" w:rsidRPr="003A3511" w:rsidRDefault="00BD4E9F" w:rsidP="00C31A97">
            <w:pPr>
              <w:spacing w:after="0" w:line="240" w:lineRule="auto"/>
              <w:rPr>
                <w:rFonts w:ascii="Times New Roman" w:hAnsi="Times New Roman" w:cs="Times New Roman"/>
                <w:sz w:val="18"/>
                <w:szCs w:val="18"/>
              </w:rPr>
            </w:pPr>
          </w:p>
        </w:tc>
        <w:tc>
          <w:tcPr>
            <w:tcW w:w="630" w:type="dxa"/>
          </w:tcPr>
          <w:p w14:paraId="5FDAA9EC"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Pr>
          <w:p w14:paraId="62B59D65"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Pr>
          <w:p w14:paraId="6C6423A6"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04A321DA" w14:textId="77777777" w:rsidTr="00C31A97">
        <w:tc>
          <w:tcPr>
            <w:tcW w:w="2790" w:type="dxa"/>
            <w:tcBorders>
              <w:bottom w:val="single" w:sz="4" w:space="0" w:color="auto"/>
            </w:tcBorders>
          </w:tcPr>
          <w:p w14:paraId="3B7C94B4"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p>
        </w:tc>
        <w:tc>
          <w:tcPr>
            <w:tcW w:w="720" w:type="dxa"/>
            <w:tcBorders>
              <w:bottom w:val="single" w:sz="4" w:space="0" w:color="auto"/>
            </w:tcBorders>
          </w:tcPr>
          <w:p w14:paraId="356188C5"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79C8BD10"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250A044D"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bottom w:val="single" w:sz="4" w:space="0" w:color="auto"/>
            </w:tcBorders>
          </w:tcPr>
          <w:p w14:paraId="0C53D09F" w14:textId="77777777" w:rsidR="003F2430"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5. Understand that the probabili</w:t>
            </w:r>
            <w:r>
              <w:rPr>
                <w:rFonts w:ascii="Times New Roman" w:hAnsi="Times New Roman" w:cs="Times New Roman"/>
                <w:sz w:val="18"/>
                <w:szCs w:val="18"/>
              </w:rPr>
              <w:t>ty of a chance event is a between 0 and 1 and</w:t>
            </w:r>
            <w:r w:rsidRPr="003A3511">
              <w:rPr>
                <w:rFonts w:ascii="Times New Roman" w:hAnsi="Times New Roman" w:cs="Times New Roman"/>
                <w:sz w:val="18"/>
                <w:szCs w:val="18"/>
              </w:rPr>
              <w:t xml:space="preserve"> expresses the l</w:t>
            </w:r>
            <w:r>
              <w:rPr>
                <w:rFonts w:ascii="Times New Roman" w:hAnsi="Times New Roman" w:cs="Times New Roman"/>
                <w:sz w:val="18"/>
                <w:szCs w:val="18"/>
              </w:rPr>
              <w:t>ikelihood of the event</w:t>
            </w:r>
            <w:r w:rsidRPr="003A3511">
              <w:rPr>
                <w:rFonts w:ascii="Times New Roman" w:hAnsi="Times New Roman" w:cs="Times New Roman"/>
                <w:sz w:val="18"/>
                <w:szCs w:val="18"/>
              </w:rPr>
              <w:t xml:space="preserve">. Larger numbers indicate greater likelihood. A probability near 0 indicates an unlikely event, a probability around 1/2 indicates an event </w:t>
            </w:r>
            <w:r>
              <w:rPr>
                <w:rFonts w:ascii="Times New Roman" w:hAnsi="Times New Roman" w:cs="Times New Roman"/>
                <w:sz w:val="18"/>
                <w:szCs w:val="18"/>
              </w:rPr>
              <w:t>that is not</w:t>
            </w:r>
            <w:r w:rsidRPr="003A3511">
              <w:rPr>
                <w:rFonts w:ascii="Times New Roman" w:hAnsi="Times New Roman" w:cs="Times New Roman"/>
                <w:sz w:val="18"/>
                <w:szCs w:val="18"/>
              </w:rPr>
              <w:t xml:space="preserve"> unlikely or likely, and a probability near 1 indicates a likely event.</w:t>
            </w:r>
            <w:r w:rsidRPr="003A3511">
              <w:rPr>
                <w:rFonts w:ascii="Times New Roman" w:hAnsi="Times New Roman" w:cs="Times New Roman"/>
                <w:sz w:val="18"/>
                <w:szCs w:val="18"/>
                <w:highlight w:val="yellow"/>
              </w:rPr>
              <w:t xml:space="preserve"> </w:t>
            </w:r>
          </w:p>
        </w:tc>
        <w:tc>
          <w:tcPr>
            <w:tcW w:w="720" w:type="dxa"/>
            <w:gridSpan w:val="2"/>
            <w:tcBorders>
              <w:bottom w:val="single" w:sz="4" w:space="0" w:color="auto"/>
            </w:tcBorders>
          </w:tcPr>
          <w:p w14:paraId="067724A7"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23C5D9AF"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783CDF32"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bottom w:val="single" w:sz="4" w:space="0" w:color="auto"/>
            </w:tcBorders>
          </w:tcPr>
          <w:p w14:paraId="524B6C16" w14:textId="77777777" w:rsidR="00BD4E9F" w:rsidRPr="003A3511" w:rsidRDefault="00BD4E9F" w:rsidP="00C31A97">
            <w:pPr>
              <w:autoSpaceDE w:val="0"/>
              <w:autoSpaceDN w:val="0"/>
              <w:adjustRightInd w:val="0"/>
              <w:spacing w:after="0" w:line="240" w:lineRule="auto"/>
              <w:rPr>
                <w:rFonts w:ascii="Times New Roman" w:hAnsi="Times New Roman" w:cs="Times New Roman"/>
                <w:i/>
                <w:iCs/>
                <w:sz w:val="18"/>
                <w:szCs w:val="18"/>
              </w:rPr>
            </w:pPr>
          </w:p>
        </w:tc>
        <w:tc>
          <w:tcPr>
            <w:tcW w:w="630" w:type="dxa"/>
            <w:tcBorders>
              <w:bottom w:val="single" w:sz="4" w:space="0" w:color="auto"/>
            </w:tcBorders>
          </w:tcPr>
          <w:p w14:paraId="327E69A0"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36A6EC9A"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bottom w:val="single" w:sz="4" w:space="0" w:color="auto"/>
            </w:tcBorders>
          </w:tcPr>
          <w:p w14:paraId="3CCFA2BE"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69862177" w14:textId="77777777" w:rsidTr="00C31A97">
        <w:tc>
          <w:tcPr>
            <w:tcW w:w="14892" w:type="dxa"/>
            <w:gridSpan w:val="22"/>
            <w:tcBorders>
              <w:bottom w:val="single" w:sz="4" w:space="0" w:color="auto"/>
            </w:tcBorders>
          </w:tcPr>
          <w:p w14:paraId="01565EF9"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rPr>
              <w:lastRenderedPageBreak/>
              <w:t>CCSS</w:t>
            </w:r>
            <w:r w:rsidR="00EF6EAA">
              <w:rPr>
                <w:rFonts w:ascii="Times New Roman" w:hAnsi="Times New Roman" w:cs="Times New Roman"/>
                <w:b/>
              </w:rPr>
              <w:t>M</w:t>
            </w:r>
            <w:r w:rsidRPr="003A3511">
              <w:rPr>
                <w:rFonts w:ascii="Times New Roman" w:hAnsi="Times New Roman" w:cs="Times New Roman"/>
                <w:b/>
              </w:rPr>
              <w:t xml:space="preserve"> Curriculum Analysis Tool 1—Statistics and Probability for Grades 6-8</w:t>
            </w:r>
          </w:p>
        </w:tc>
      </w:tr>
      <w:tr w:rsidR="00BD4E9F" w:rsidRPr="003A3511" w14:paraId="5A31EC65" w14:textId="77777777" w:rsidTr="00C31A97">
        <w:tc>
          <w:tcPr>
            <w:tcW w:w="5130" w:type="dxa"/>
            <w:gridSpan w:val="6"/>
            <w:tcBorders>
              <w:bottom w:val="single" w:sz="4" w:space="0" w:color="auto"/>
            </w:tcBorders>
          </w:tcPr>
          <w:p w14:paraId="59BEB61C"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6</w:t>
            </w:r>
          </w:p>
        </w:tc>
        <w:tc>
          <w:tcPr>
            <w:tcW w:w="4950" w:type="dxa"/>
            <w:gridSpan w:val="10"/>
            <w:tcBorders>
              <w:bottom w:val="single" w:sz="4" w:space="0" w:color="auto"/>
            </w:tcBorders>
          </w:tcPr>
          <w:p w14:paraId="045D3A59"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7</w:t>
            </w:r>
          </w:p>
        </w:tc>
        <w:tc>
          <w:tcPr>
            <w:tcW w:w="4812" w:type="dxa"/>
            <w:gridSpan w:val="6"/>
            <w:tcBorders>
              <w:bottom w:val="single" w:sz="4" w:space="0" w:color="auto"/>
            </w:tcBorders>
          </w:tcPr>
          <w:p w14:paraId="07942A93"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rPr>
              <w:t>CCSS</w:t>
            </w:r>
            <w:r w:rsidR="00432C25">
              <w:rPr>
                <w:rFonts w:ascii="Times New Roman" w:hAnsi="Times New Roman" w:cs="Times New Roman"/>
                <w:b/>
              </w:rPr>
              <w:t>M</w:t>
            </w:r>
            <w:r w:rsidRPr="003A3511">
              <w:rPr>
                <w:rFonts w:ascii="Times New Roman" w:hAnsi="Times New Roman" w:cs="Times New Roman"/>
                <w:b/>
              </w:rPr>
              <w:t xml:space="preserve"> Grade 8</w:t>
            </w:r>
          </w:p>
        </w:tc>
      </w:tr>
      <w:tr w:rsidR="00BD4E9F" w:rsidRPr="003A3511" w14:paraId="3AFBB9B1" w14:textId="77777777" w:rsidTr="00C31A97">
        <w:tc>
          <w:tcPr>
            <w:tcW w:w="2790" w:type="dxa"/>
            <w:tcBorders>
              <w:bottom w:val="single" w:sz="4" w:space="0" w:color="auto"/>
            </w:tcBorders>
          </w:tcPr>
          <w:p w14:paraId="4846B1DD" w14:textId="77777777" w:rsidR="00BD4E9F" w:rsidRPr="003A3511" w:rsidRDefault="00BD4E9F" w:rsidP="00C31A97">
            <w:pPr>
              <w:autoSpaceDE w:val="0"/>
              <w:autoSpaceDN w:val="0"/>
              <w:adjustRightInd w:val="0"/>
              <w:spacing w:after="0" w:line="240" w:lineRule="auto"/>
              <w:rPr>
                <w:rFonts w:ascii="Times New Roman" w:hAnsi="Times New Roman" w:cs="Times New Roman"/>
                <w:b/>
                <w:bCs/>
                <w:sz w:val="18"/>
                <w:szCs w:val="18"/>
              </w:rPr>
            </w:pPr>
            <w:r w:rsidRPr="003A3511">
              <w:rPr>
                <w:rFonts w:ascii="Times New Roman" w:hAnsi="Times New Roman" w:cs="Times New Roman"/>
                <w:b/>
                <w:bCs/>
                <w:sz w:val="18"/>
                <w:szCs w:val="18"/>
              </w:rPr>
              <w:t>6.SP Statistics and Probability</w:t>
            </w:r>
          </w:p>
        </w:tc>
        <w:tc>
          <w:tcPr>
            <w:tcW w:w="720" w:type="dxa"/>
            <w:tcBorders>
              <w:bottom w:val="single" w:sz="4" w:space="0" w:color="auto"/>
            </w:tcBorders>
          </w:tcPr>
          <w:p w14:paraId="5B223696"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Chap</w:t>
            </w:r>
          </w:p>
          <w:p w14:paraId="4A950763" w14:textId="77777777" w:rsidR="00BD4E9F" w:rsidRPr="003A3511" w:rsidRDefault="00BD4E9F" w:rsidP="00C31A97">
            <w:pPr>
              <w:spacing w:after="0" w:line="240" w:lineRule="auto"/>
              <w:rPr>
                <w:rFonts w:ascii="Times New Roman" w:hAnsi="Times New Roman" w:cs="Times New Roman"/>
                <w:sz w:val="18"/>
                <w:szCs w:val="18"/>
              </w:rPr>
            </w:pPr>
            <w:r w:rsidRPr="003A3511">
              <w:rPr>
                <w:rFonts w:ascii="Times New Roman" w:hAnsi="Times New Roman" w:cs="Times New Roman"/>
                <w:sz w:val="18"/>
                <w:szCs w:val="18"/>
              </w:rPr>
              <w:t>Pages</w:t>
            </w:r>
          </w:p>
        </w:tc>
        <w:tc>
          <w:tcPr>
            <w:tcW w:w="810" w:type="dxa"/>
            <w:gridSpan w:val="2"/>
            <w:tcBorders>
              <w:bottom w:val="single" w:sz="4" w:space="0" w:color="auto"/>
            </w:tcBorders>
          </w:tcPr>
          <w:p w14:paraId="52493436"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5D64CDE3"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gridSpan w:val="2"/>
            <w:tcBorders>
              <w:bottom w:val="single" w:sz="4" w:space="0" w:color="auto"/>
            </w:tcBorders>
          </w:tcPr>
          <w:p w14:paraId="7F3B683C"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251ABFC8"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10" w:type="dxa"/>
            <w:gridSpan w:val="4"/>
            <w:tcBorders>
              <w:bottom w:val="single" w:sz="4" w:space="0" w:color="auto"/>
            </w:tcBorders>
          </w:tcPr>
          <w:p w14:paraId="0E3C2A69" w14:textId="77777777" w:rsidR="00BD4E9F" w:rsidRPr="003A3511" w:rsidRDefault="00BD4E9F" w:rsidP="00C31A97">
            <w:pPr>
              <w:autoSpaceDE w:val="0"/>
              <w:autoSpaceDN w:val="0"/>
              <w:adjustRightInd w:val="0"/>
              <w:spacing w:after="0" w:line="240" w:lineRule="auto"/>
              <w:rPr>
                <w:rFonts w:ascii="Times New Roman" w:hAnsi="Times New Roman" w:cs="Times New Roman"/>
                <w:b/>
                <w:sz w:val="18"/>
                <w:szCs w:val="18"/>
              </w:rPr>
            </w:pPr>
            <w:r w:rsidRPr="003A3511">
              <w:rPr>
                <w:rFonts w:ascii="Times New Roman" w:hAnsi="Times New Roman" w:cs="Times New Roman"/>
                <w:b/>
                <w:bCs/>
                <w:sz w:val="18"/>
                <w:szCs w:val="18"/>
              </w:rPr>
              <w:t>7.SP Statistics and Probability</w:t>
            </w:r>
          </w:p>
        </w:tc>
        <w:tc>
          <w:tcPr>
            <w:tcW w:w="720" w:type="dxa"/>
            <w:gridSpan w:val="2"/>
            <w:tcBorders>
              <w:bottom w:val="single" w:sz="4" w:space="0" w:color="auto"/>
            </w:tcBorders>
          </w:tcPr>
          <w:p w14:paraId="3533ADF3"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sz w:val="18"/>
                <w:szCs w:val="18"/>
              </w:rPr>
              <w:t>Chap</w:t>
            </w:r>
          </w:p>
          <w:p w14:paraId="1AA518C6"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sz w:val="18"/>
                <w:szCs w:val="18"/>
              </w:rPr>
              <w:t>Pages</w:t>
            </w:r>
          </w:p>
        </w:tc>
        <w:tc>
          <w:tcPr>
            <w:tcW w:w="810" w:type="dxa"/>
            <w:gridSpan w:val="2"/>
            <w:tcBorders>
              <w:bottom w:val="single" w:sz="4" w:space="0" w:color="auto"/>
            </w:tcBorders>
          </w:tcPr>
          <w:p w14:paraId="4AB42112"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7B6591C4"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810" w:type="dxa"/>
            <w:gridSpan w:val="2"/>
            <w:tcBorders>
              <w:bottom w:val="single" w:sz="4" w:space="0" w:color="auto"/>
            </w:tcBorders>
          </w:tcPr>
          <w:p w14:paraId="0296116E"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52275AF0"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2610" w:type="dxa"/>
            <w:gridSpan w:val="2"/>
            <w:tcBorders>
              <w:bottom w:val="single" w:sz="4" w:space="0" w:color="auto"/>
            </w:tcBorders>
          </w:tcPr>
          <w:p w14:paraId="4AD888F3"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b/>
                <w:bCs/>
                <w:sz w:val="18"/>
                <w:szCs w:val="18"/>
                <w:lang w:bidi="en-US"/>
              </w:rPr>
              <w:t>8.SP Statistics and Probability</w:t>
            </w:r>
          </w:p>
        </w:tc>
        <w:tc>
          <w:tcPr>
            <w:tcW w:w="630" w:type="dxa"/>
            <w:tcBorders>
              <w:bottom w:val="single" w:sz="4" w:space="0" w:color="auto"/>
            </w:tcBorders>
          </w:tcPr>
          <w:p w14:paraId="700AA200"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sz w:val="18"/>
                <w:szCs w:val="18"/>
              </w:rPr>
              <w:t>Chap</w:t>
            </w:r>
          </w:p>
          <w:p w14:paraId="62F5BE07"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sz w:val="18"/>
                <w:szCs w:val="18"/>
              </w:rPr>
              <w:t>Page</w:t>
            </w:r>
          </w:p>
        </w:tc>
        <w:tc>
          <w:tcPr>
            <w:tcW w:w="810" w:type="dxa"/>
            <w:gridSpan w:val="2"/>
            <w:tcBorders>
              <w:bottom w:val="single" w:sz="4" w:space="0" w:color="auto"/>
            </w:tcBorders>
          </w:tcPr>
          <w:p w14:paraId="0887FF45"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Cont</w:t>
            </w:r>
            <w:r w:rsidRPr="003A3511">
              <w:rPr>
                <w:rFonts w:ascii="Times New Roman" w:hAnsi="Times New Roman" w:cs="Times New Roman"/>
                <w:b/>
                <w:sz w:val="16"/>
                <w:szCs w:val="16"/>
              </w:rPr>
              <w:br/>
              <w:t>N-L-M-</w:t>
            </w:r>
          </w:p>
          <w:p w14:paraId="64589CAE"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c>
          <w:tcPr>
            <w:tcW w:w="762" w:type="dxa"/>
            <w:tcBorders>
              <w:bottom w:val="single" w:sz="4" w:space="0" w:color="auto"/>
            </w:tcBorders>
          </w:tcPr>
          <w:p w14:paraId="367FBC44" w14:textId="77777777" w:rsidR="00BD4E9F" w:rsidRPr="003A3511" w:rsidRDefault="00BD4E9F" w:rsidP="00C31A97">
            <w:pPr>
              <w:spacing w:after="0" w:line="240" w:lineRule="auto"/>
              <w:jc w:val="center"/>
              <w:rPr>
                <w:rFonts w:ascii="Times New Roman" w:hAnsi="Times New Roman" w:cs="Times New Roman"/>
                <w:b/>
                <w:sz w:val="16"/>
                <w:szCs w:val="16"/>
              </w:rPr>
            </w:pPr>
            <w:r w:rsidRPr="003A3511">
              <w:rPr>
                <w:rFonts w:ascii="Times New Roman" w:hAnsi="Times New Roman" w:cs="Times New Roman"/>
                <w:b/>
                <w:sz w:val="16"/>
                <w:szCs w:val="16"/>
              </w:rPr>
              <w:t>Bal</w:t>
            </w:r>
            <w:r w:rsidRPr="003A3511">
              <w:rPr>
                <w:rFonts w:ascii="Times New Roman" w:hAnsi="Times New Roman" w:cs="Times New Roman"/>
                <w:b/>
                <w:sz w:val="16"/>
                <w:szCs w:val="16"/>
              </w:rPr>
              <w:br/>
              <w:t>N-L-M-</w:t>
            </w:r>
          </w:p>
          <w:p w14:paraId="5D665C9C"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sz w:val="16"/>
                <w:szCs w:val="16"/>
              </w:rPr>
              <w:t>A-H</w:t>
            </w:r>
          </w:p>
        </w:tc>
      </w:tr>
      <w:tr w:rsidR="00BD4E9F" w:rsidRPr="003A3511" w14:paraId="432E83D9" w14:textId="77777777" w:rsidTr="00C31A97">
        <w:tc>
          <w:tcPr>
            <w:tcW w:w="2790" w:type="dxa"/>
            <w:tcBorders>
              <w:bottom w:val="single" w:sz="4" w:space="0" w:color="auto"/>
            </w:tcBorders>
          </w:tcPr>
          <w:p w14:paraId="660FA027"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p>
        </w:tc>
        <w:tc>
          <w:tcPr>
            <w:tcW w:w="720" w:type="dxa"/>
            <w:tcBorders>
              <w:bottom w:val="single" w:sz="4" w:space="0" w:color="auto"/>
            </w:tcBorders>
          </w:tcPr>
          <w:p w14:paraId="007FE4BE"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45770811"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027D531D"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bottom w:val="single" w:sz="4" w:space="0" w:color="auto"/>
            </w:tcBorders>
          </w:tcPr>
          <w:p w14:paraId="1CEA43CC"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b/>
                <w:color w:val="3B3B3A"/>
                <w:sz w:val="18"/>
                <w:szCs w:val="18"/>
              </w:rPr>
              <w:t>Investigate chance processes and develop, use, and evaluate probability models</w:t>
            </w:r>
          </w:p>
        </w:tc>
        <w:tc>
          <w:tcPr>
            <w:tcW w:w="720" w:type="dxa"/>
            <w:gridSpan w:val="2"/>
            <w:tcBorders>
              <w:bottom w:val="single" w:sz="4" w:space="0" w:color="auto"/>
            </w:tcBorders>
          </w:tcPr>
          <w:p w14:paraId="6237AECB"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0D398FBF"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744C385F"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bottom w:val="single" w:sz="4" w:space="0" w:color="auto"/>
            </w:tcBorders>
          </w:tcPr>
          <w:p w14:paraId="2B1B983D" w14:textId="77777777" w:rsidR="00BD4E9F" w:rsidRPr="003A3511" w:rsidRDefault="00BD4E9F" w:rsidP="00C31A97">
            <w:pPr>
              <w:autoSpaceDE w:val="0"/>
              <w:autoSpaceDN w:val="0"/>
              <w:adjustRightInd w:val="0"/>
              <w:spacing w:after="0" w:line="240" w:lineRule="auto"/>
              <w:rPr>
                <w:rFonts w:ascii="Times New Roman" w:hAnsi="Times New Roman" w:cs="Times New Roman"/>
                <w:i/>
                <w:iCs/>
                <w:sz w:val="18"/>
                <w:szCs w:val="18"/>
              </w:rPr>
            </w:pPr>
          </w:p>
        </w:tc>
        <w:tc>
          <w:tcPr>
            <w:tcW w:w="630" w:type="dxa"/>
            <w:tcBorders>
              <w:bottom w:val="single" w:sz="4" w:space="0" w:color="auto"/>
            </w:tcBorders>
          </w:tcPr>
          <w:p w14:paraId="5CAC1C39"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51C39C29"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bottom w:val="single" w:sz="4" w:space="0" w:color="auto"/>
            </w:tcBorders>
          </w:tcPr>
          <w:p w14:paraId="584AA87C"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19B9BE2D" w14:textId="77777777" w:rsidTr="00C31A97">
        <w:tc>
          <w:tcPr>
            <w:tcW w:w="2790" w:type="dxa"/>
            <w:tcBorders>
              <w:bottom w:val="single" w:sz="4" w:space="0" w:color="auto"/>
            </w:tcBorders>
          </w:tcPr>
          <w:p w14:paraId="6A84FDC3"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p>
        </w:tc>
        <w:tc>
          <w:tcPr>
            <w:tcW w:w="720" w:type="dxa"/>
            <w:tcBorders>
              <w:bottom w:val="single" w:sz="4" w:space="0" w:color="auto"/>
            </w:tcBorders>
          </w:tcPr>
          <w:p w14:paraId="0B080B31"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4EA2191D"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3BAA3DDC"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bottom w:val="single" w:sz="4" w:space="0" w:color="auto"/>
            </w:tcBorders>
          </w:tcPr>
          <w:p w14:paraId="0D13EFFA"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6. Approximate the probability of a chance event by collecting data on the chance process that produces it and observing its long-run relative frequency, and predict the approximate relative frequency given the probability. </w:t>
            </w:r>
          </w:p>
        </w:tc>
        <w:tc>
          <w:tcPr>
            <w:tcW w:w="720" w:type="dxa"/>
            <w:gridSpan w:val="2"/>
            <w:tcBorders>
              <w:bottom w:val="single" w:sz="4" w:space="0" w:color="auto"/>
            </w:tcBorders>
          </w:tcPr>
          <w:p w14:paraId="50E9EF22"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3987D6B9"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2B455C36"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bottom w:val="single" w:sz="4" w:space="0" w:color="auto"/>
            </w:tcBorders>
          </w:tcPr>
          <w:p w14:paraId="1EEF57C4" w14:textId="77777777" w:rsidR="00BD4E9F" w:rsidRPr="003A3511" w:rsidRDefault="00BD4E9F" w:rsidP="00C31A97">
            <w:pPr>
              <w:autoSpaceDE w:val="0"/>
              <w:autoSpaceDN w:val="0"/>
              <w:adjustRightInd w:val="0"/>
              <w:spacing w:after="0" w:line="240" w:lineRule="auto"/>
              <w:rPr>
                <w:rFonts w:ascii="Times New Roman" w:hAnsi="Times New Roman" w:cs="Times New Roman"/>
                <w:i/>
                <w:iCs/>
                <w:sz w:val="18"/>
                <w:szCs w:val="18"/>
              </w:rPr>
            </w:pPr>
          </w:p>
        </w:tc>
        <w:tc>
          <w:tcPr>
            <w:tcW w:w="630" w:type="dxa"/>
            <w:tcBorders>
              <w:bottom w:val="single" w:sz="4" w:space="0" w:color="auto"/>
            </w:tcBorders>
          </w:tcPr>
          <w:p w14:paraId="5F06AD01"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1E27DF0D"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bottom w:val="single" w:sz="4" w:space="0" w:color="auto"/>
            </w:tcBorders>
          </w:tcPr>
          <w:p w14:paraId="7AA4A779"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25D5C198" w14:textId="77777777" w:rsidTr="00C31A97">
        <w:tc>
          <w:tcPr>
            <w:tcW w:w="2790" w:type="dxa"/>
            <w:tcBorders>
              <w:bottom w:val="single" w:sz="4" w:space="0" w:color="auto"/>
            </w:tcBorders>
          </w:tcPr>
          <w:p w14:paraId="05C18983"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p>
        </w:tc>
        <w:tc>
          <w:tcPr>
            <w:tcW w:w="720" w:type="dxa"/>
            <w:tcBorders>
              <w:bottom w:val="single" w:sz="4" w:space="0" w:color="auto"/>
            </w:tcBorders>
          </w:tcPr>
          <w:p w14:paraId="6CC50CCD"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5E8906BD"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49D45AA6"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bottom w:val="single" w:sz="4" w:space="0" w:color="auto"/>
            </w:tcBorders>
          </w:tcPr>
          <w:p w14:paraId="72A671E9"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7. Develop a probability model and use it to find probabilities of events. Compare probabilities from a model to observed frequencies; if the agreement is not good, explain possible sources of the discrepancy.</w:t>
            </w:r>
          </w:p>
        </w:tc>
        <w:tc>
          <w:tcPr>
            <w:tcW w:w="720" w:type="dxa"/>
            <w:gridSpan w:val="2"/>
            <w:tcBorders>
              <w:bottom w:val="single" w:sz="4" w:space="0" w:color="auto"/>
            </w:tcBorders>
          </w:tcPr>
          <w:p w14:paraId="766CEF27"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4C1FA095"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74603FE1"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bottom w:val="single" w:sz="4" w:space="0" w:color="auto"/>
            </w:tcBorders>
          </w:tcPr>
          <w:p w14:paraId="2B7F8D15" w14:textId="77777777" w:rsidR="00BD4E9F" w:rsidRPr="003A3511" w:rsidRDefault="00BD4E9F" w:rsidP="00C31A97">
            <w:pPr>
              <w:autoSpaceDE w:val="0"/>
              <w:autoSpaceDN w:val="0"/>
              <w:adjustRightInd w:val="0"/>
              <w:spacing w:after="0" w:line="240" w:lineRule="auto"/>
              <w:rPr>
                <w:rFonts w:ascii="Times New Roman" w:hAnsi="Times New Roman" w:cs="Times New Roman"/>
                <w:i/>
                <w:iCs/>
                <w:sz w:val="18"/>
                <w:szCs w:val="18"/>
              </w:rPr>
            </w:pPr>
          </w:p>
        </w:tc>
        <w:tc>
          <w:tcPr>
            <w:tcW w:w="630" w:type="dxa"/>
            <w:tcBorders>
              <w:bottom w:val="single" w:sz="4" w:space="0" w:color="auto"/>
            </w:tcBorders>
          </w:tcPr>
          <w:p w14:paraId="5754194C"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505B5B11"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bottom w:val="single" w:sz="4" w:space="0" w:color="auto"/>
            </w:tcBorders>
          </w:tcPr>
          <w:p w14:paraId="5BC16893"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7784D269" w14:textId="77777777" w:rsidTr="00C31A97">
        <w:tc>
          <w:tcPr>
            <w:tcW w:w="2790" w:type="dxa"/>
            <w:tcBorders>
              <w:bottom w:val="single" w:sz="4" w:space="0" w:color="auto"/>
            </w:tcBorders>
          </w:tcPr>
          <w:p w14:paraId="1470B72B"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p>
        </w:tc>
        <w:tc>
          <w:tcPr>
            <w:tcW w:w="720" w:type="dxa"/>
            <w:tcBorders>
              <w:bottom w:val="single" w:sz="4" w:space="0" w:color="auto"/>
            </w:tcBorders>
          </w:tcPr>
          <w:p w14:paraId="432FA305"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158DCBB7"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7BCCD73C"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bottom w:val="single" w:sz="4" w:space="0" w:color="auto"/>
            </w:tcBorders>
          </w:tcPr>
          <w:p w14:paraId="7C6A1BFE" w14:textId="77777777" w:rsidR="00BD4E9F" w:rsidRPr="003A3511" w:rsidRDefault="00BD4E9F" w:rsidP="00C31A97">
            <w:pPr>
              <w:autoSpaceDE w:val="0"/>
              <w:autoSpaceDN w:val="0"/>
              <w:adjustRightInd w:val="0"/>
              <w:spacing w:after="0" w:line="240" w:lineRule="auto"/>
              <w:rPr>
                <w:rFonts w:ascii="Times New Roman" w:hAnsi="Times New Roman" w:cs="Times New Roman"/>
                <w:i/>
                <w:iCs/>
                <w:sz w:val="18"/>
                <w:szCs w:val="18"/>
              </w:rPr>
            </w:pPr>
            <w:r w:rsidRPr="003A3511">
              <w:rPr>
                <w:rFonts w:ascii="Times New Roman" w:hAnsi="Times New Roman" w:cs="Times New Roman"/>
                <w:sz w:val="18"/>
                <w:szCs w:val="18"/>
              </w:rPr>
              <w:t>7</w:t>
            </w:r>
            <w:r>
              <w:rPr>
                <w:rFonts w:ascii="Times New Roman" w:hAnsi="Times New Roman" w:cs="Times New Roman"/>
                <w:sz w:val="18"/>
                <w:szCs w:val="18"/>
              </w:rPr>
              <w:t>a. Develop a</w:t>
            </w:r>
            <w:r w:rsidRPr="003A3511">
              <w:rPr>
                <w:rFonts w:ascii="Times New Roman" w:hAnsi="Times New Roman" w:cs="Times New Roman"/>
                <w:sz w:val="18"/>
                <w:szCs w:val="18"/>
              </w:rPr>
              <w:t xml:space="preserve"> probability model by assigning equal probability to all outcomes</w:t>
            </w:r>
            <w:r w:rsidR="009F022C">
              <w:rPr>
                <w:rFonts w:ascii="Times New Roman" w:hAnsi="Times New Roman" w:cs="Times New Roman"/>
                <w:sz w:val="18"/>
                <w:szCs w:val="18"/>
              </w:rPr>
              <w:t>, and use the model to find</w:t>
            </w:r>
            <w:r w:rsidRPr="003A3511">
              <w:rPr>
                <w:rFonts w:ascii="Times New Roman" w:hAnsi="Times New Roman" w:cs="Times New Roman"/>
                <w:sz w:val="18"/>
                <w:szCs w:val="18"/>
              </w:rPr>
              <w:t xml:space="preserve"> probabilities of events.</w:t>
            </w:r>
          </w:p>
        </w:tc>
        <w:tc>
          <w:tcPr>
            <w:tcW w:w="720" w:type="dxa"/>
            <w:gridSpan w:val="2"/>
            <w:tcBorders>
              <w:bottom w:val="single" w:sz="4" w:space="0" w:color="auto"/>
            </w:tcBorders>
          </w:tcPr>
          <w:p w14:paraId="0DC0E194"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3B9A9972"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34FD8A79"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bottom w:val="single" w:sz="4" w:space="0" w:color="auto"/>
            </w:tcBorders>
          </w:tcPr>
          <w:p w14:paraId="7DB6188C" w14:textId="77777777" w:rsidR="00BD4E9F" w:rsidRPr="003A3511" w:rsidRDefault="00BD4E9F" w:rsidP="00C31A97">
            <w:pPr>
              <w:autoSpaceDE w:val="0"/>
              <w:autoSpaceDN w:val="0"/>
              <w:adjustRightInd w:val="0"/>
              <w:spacing w:after="0" w:line="240" w:lineRule="auto"/>
              <w:rPr>
                <w:rFonts w:ascii="Times New Roman" w:hAnsi="Times New Roman" w:cs="Times New Roman"/>
                <w:i/>
                <w:iCs/>
                <w:sz w:val="18"/>
                <w:szCs w:val="18"/>
              </w:rPr>
            </w:pPr>
          </w:p>
        </w:tc>
        <w:tc>
          <w:tcPr>
            <w:tcW w:w="630" w:type="dxa"/>
            <w:tcBorders>
              <w:bottom w:val="single" w:sz="4" w:space="0" w:color="auto"/>
            </w:tcBorders>
          </w:tcPr>
          <w:p w14:paraId="4DD8B5D5"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0DC499B4"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bottom w:val="single" w:sz="4" w:space="0" w:color="auto"/>
            </w:tcBorders>
          </w:tcPr>
          <w:p w14:paraId="4A494264"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331B2EEE" w14:textId="77777777" w:rsidTr="00C31A97">
        <w:trPr>
          <w:trHeight w:val="521"/>
        </w:trPr>
        <w:tc>
          <w:tcPr>
            <w:tcW w:w="2790" w:type="dxa"/>
            <w:tcBorders>
              <w:bottom w:val="single" w:sz="4" w:space="0" w:color="auto"/>
            </w:tcBorders>
          </w:tcPr>
          <w:p w14:paraId="3D890F6A" w14:textId="77777777" w:rsidR="00BD4E9F" w:rsidRPr="003A3511" w:rsidRDefault="00BD4E9F" w:rsidP="00C31A97">
            <w:pPr>
              <w:widowControl w:val="0"/>
              <w:autoSpaceDE w:val="0"/>
              <w:autoSpaceDN w:val="0"/>
              <w:adjustRightInd w:val="0"/>
              <w:spacing w:after="0" w:line="240" w:lineRule="auto"/>
              <w:rPr>
                <w:rFonts w:ascii="Times New Roman" w:hAnsi="Times New Roman" w:cs="Times New Roman"/>
                <w:sz w:val="18"/>
                <w:szCs w:val="18"/>
              </w:rPr>
            </w:pPr>
          </w:p>
        </w:tc>
        <w:tc>
          <w:tcPr>
            <w:tcW w:w="720" w:type="dxa"/>
            <w:tcBorders>
              <w:bottom w:val="single" w:sz="4" w:space="0" w:color="auto"/>
            </w:tcBorders>
          </w:tcPr>
          <w:p w14:paraId="4E21265B"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68C94A85"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0D3CCBE0"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bottom w:val="single" w:sz="4" w:space="0" w:color="auto"/>
            </w:tcBorders>
          </w:tcPr>
          <w:p w14:paraId="70661801"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7b. Develop a probability model by observing frequencies in data generated from a chance process (which may not be uniform) by observing frequencies in data generated from a chance process.</w:t>
            </w:r>
          </w:p>
          <w:p w14:paraId="17B3D115"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7c. Design and use a stimulation to generate frequencies for compound events.</w:t>
            </w:r>
          </w:p>
        </w:tc>
        <w:tc>
          <w:tcPr>
            <w:tcW w:w="720" w:type="dxa"/>
            <w:gridSpan w:val="2"/>
            <w:tcBorders>
              <w:bottom w:val="single" w:sz="4" w:space="0" w:color="auto"/>
            </w:tcBorders>
          </w:tcPr>
          <w:p w14:paraId="6868C9B3"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170EC547"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2CB2E1D4"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bottom w:val="single" w:sz="4" w:space="0" w:color="auto"/>
            </w:tcBorders>
          </w:tcPr>
          <w:p w14:paraId="658E3BDC" w14:textId="77777777" w:rsidR="00BD4E9F" w:rsidRPr="003A3511" w:rsidRDefault="00BD4E9F" w:rsidP="00C31A97">
            <w:pPr>
              <w:spacing w:after="0" w:line="240" w:lineRule="auto"/>
              <w:rPr>
                <w:rFonts w:ascii="Times New Roman" w:hAnsi="Times New Roman" w:cs="Times New Roman"/>
                <w:b/>
                <w:sz w:val="18"/>
                <w:szCs w:val="18"/>
              </w:rPr>
            </w:pPr>
          </w:p>
        </w:tc>
        <w:tc>
          <w:tcPr>
            <w:tcW w:w="630" w:type="dxa"/>
            <w:tcBorders>
              <w:bottom w:val="single" w:sz="4" w:space="0" w:color="auto"/>
            </w:tcBorders>
          </w:tcPr>
          <w:p w14:paraId="1C9B4974"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0C5DBB83"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bottom w:val="single" w:sz="4" w:space="0" w:color="auto"/>
            </w:tcBorders>
          </w:tcPr>
          <w:p w14:paraId="02EF584D"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409650CF" w14:textId="77777777" w:rsidTr="00C31A97">
        <w:trPr>
          <w:trHeight w:val="521"/>
        </w:trPr>
        <w:tc>
          <w:tcPr>
            <w:tcW w:w="2790" w:type="dxa"/>
            <w:tcBorders>
              <w:bottom w:val="single" w:sz="4" w:space="0" w:color="auto"/>
            </w:tcBorders>
          </w:tcPr>
          <w:p w14:paraId="34E439B4" w14:textId="77777777" w:rsidR="00BD4E9F" w:rsidRPr="003A3511" w:rsidRDefault="00BD4E9F" w:rsidP="00C31A97">
            <w:pPr>
              <w:widowControl w:val="0"/>
              <w:autoSpaceDE w:val="0"/>
              <w:autoSpaceDN w:val="0"/>
              <w:adjustRightInd w:val="0"/>
              <w:spacing w:after="0" w:line="240" w:lineRule="auto"/>
              <w:rPr>
                <w:rFonts w:ascii="Times New Roman" w:hAnsi="Times New Roman" w:cs="Times New Roman"/>
                <w:sz w:val="18"/>
                <w:szCs w:val="18"/>
              </w:rPr>
            </w:pPr>
          </w:p>
        </w:tc>
        <w:tc>
          <w:tcPr>
            <w:tcW w:w="720" w:type="dxa"/>
            <w:tcBorders>
              <w:bottom w:val="single" w:sz="4" w:space="0" w:color="auto"/>
            </w:tcBorders>
          </w:tcPr>
          <w:p w14:paraId="328685AF"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6DC35580"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79B401EA"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4"/>
            <w:tcBorders>
              <w:bottom w:val="single" w:sz="4" w:space="0" w:color="auto"/>
            </w:tcBorders>
          </w:tcPr>
          <w:p w14:paraId="09BA55F0" w14:textId="77777777" w:rsidR="00BD4E9F" w:rsidRPr="003A351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8. Find probabilities of compound events </w:t>
            </w:r>
            <w:r w:rsidR="009F022C">
              <w:rPr>
                <w:rFonts w:ascii="Times New Roman" w:hAnsi="Times New Roman" w:cs="Times New Roman"/>
                <w:sz w:val="18"/>
                <w:szCs w:val="18"/>
              </w:rPr>
              <w:t xml:space="preserve">using </w:t>
            </w:r>
            <w:r w:rsidRPr="003A3511">
              <w:rPr>
                <w:rFonts w:ascii="Times New Roman" w:hAnsi="Times New Roman" w:cs="Times New Roman"/>
                <w:sz w:val="18"/>
                <w:szCs w:val="18"/>
              </w:rPr>
              <w:t>lists, tables, tree diagrams, and simulation.</w:t>
            </w:r>
            <w:r w:rsidR="009F022C">
              <w:rPr>
                <w:rFonts w:ascii="Times New Roman" w:hAnsi="Times New Roman" w:cs="Times New Roman"/>
                <w:sz w:val="18"/>
                <w:szCs w:val="18"/>
              </w:rPr>
              <w:t xml:space="preserve"> </w:t>
            </w:r>
            <w:r w:rsidRPr="003A3511">
              <w:rPr>
                <w:rFonts w:ascii="Times New Roman" w:hAnsi="Times New Roman" w:cs="Times New Roman"/>
                <w:sz w:val="18"/>
                <w:szCs w:val="18"/>
              </w:rPr>
              <w:t>a. Understand t</w:t>
            </w:r>
            <w:r w:rsidR="009F022C">
              <w:rPr>
                <w:rFonts w:ascii="Times New Roman" w:hAnsi="Times New Roman" w:cs="Times New Roman"/>
                <w:sz w:val="18"/>
                <w:szCs w:val="18"/>
              </w:rPr>
              <w:t>hat</w:t>
            </w:r>
            <w:r w:rsidRPr="003A3511">
              <w:rPr>
                <w:rFonts w:ascii="Times New Roman" w:hAnsi="Times New Roman" w:cs="Times New Roman"/>
                <w:sz w:val="18"/>
                <w:szCs w:val="18"/>
              </w:rPr>
              <w:t xml:space="preserve"> the probability of a compound event is the fraction of outcomes in the sample space for which the compound event occurs.</w:t>
            </w:r>
          </w:p>
          <w:p w14:paraId="4C7F8944" w14:textId="77777777" w:rsidR="003F2430" w:rsidRPr="00C74301" w:rsidRDefault="00BD4E9F" w:rsidP="00C31A97">
            <w:pPr>
              <w:autoSpaceDE w:val="0"/>
              <w:autoSpaceDN w:val="0"/>
              <w:adjustRightInd w:val="0"/>
              <w:spacing w:after="0" w:line="240" w:lineRule="auto"/>
              <w:rPr>
                <w:rFonts w:ascii="Times New Roman" w:hAnsi="Times New Roman" w:cs="Times New Roman"/>
                <w:sz w:val="18"/>
                <w:szCs w:val="18"/>
              </w:rPr>
            </w:pPr>
            <w:r w:rsidRPr="003A3511">
              <w:rPr>
                <w:rFonts w:ascii="Times New Roman" w:hAnsi="Times New Roman" w:cs="Times New Roman"/>
                <w:sz w:val="18"/>
                <w:szCs w:val="18"/>
              </w:rPr>
              <w:t xml:space="preserve">8c. Design and use a simulation to generate frequencies for compound events. </w:t>
            </w:r>
          </w:p>
        </w:tc>
        <w:tc>
          <w:tcPr>
            <w:tcW w:w="720" w:type="dxa"/>
            <w:gridSpan w:val="2"/>
            <w:tcBorders>
              <w:bottom w:val="single" w:sz="4" w:space="0" w:color="auto"/>
            </w:tcBorders>
          </w:tcPr>
          <w:p w14:paraId="53C1CE91"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4D1E7AD9"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255BBF6F" w14:textId="77777777" w:rsidR="00BD4E9F" w:rsidRPr="003A3511" w:rsidRDefault="00BD4E9F" w:rsidP="00C31A97">
            <w:pPr>
              <w:spacing w:after="0" w:line="240" w:lineRule="auto"/>
              <w:rPr>
                <w:rFonts w:ascii="Times New Roman" w:hAnsi="Times New Roman" w:cs="Times New Roman"/>
                <w:sz w:val="18"/>
                <w:szCs w:val="18"/>
              </w:rPr>
            </w:pPr>
          </w:p>
        </w:tc>
        <w:tc>
          <w:tcPr>
            <w:tcW w:w="2610" w:type="dxa"/>
            <w:gridSpan w:val="2"/>
            <w:tcBorders>
              <w:bottom w:val="single" w:sz="4" w:space="0" w:color="auto"/>
            </w:tcBorders>
          </w:tcPr>
          <w:p w14:paraId="4BCBCEAE" w14:textId="77777777" w:rsidR="00BD4E9F" w:rsidRPr="003A3511" w:rsidRDefault="00BD4E9F" w:rsidP="00C31A97">
            <w:pPr>
              <w:spacing w:after="0" w:line="240" w:lineRule="auto"/>
              <w:rPr>
                <w:rFonts w:ascii="Times New Roman" w:hAnsi="Times New Roman" w:cs="Times New Roman"/>
                <w:b/>
                <w:sz w:val="18"/>
                <w:szCs w:val="18"/>
              </w:rPr>
            </w:pPr>
          </w:p>
        </w:tc>
        <w:tc>
          <w:tcPr>
            <w:tcW w:w="630" w:type="dxa"/>
            <w:tcBorders>
              <w:bottom w:val="single" w:sz="4" w:space="0" w:color="auto"/>
            </w:tcBorders>
          </w:tcPr>
          <w:p w14:paraId="64C4BC61" w14:textId="77777777" w:rsidR="00BD4E9F" w:rsidRPr="003A3511" w:rsidRDefault="00BD4E9F" w:rsidP="00C31A97">
            <w:pPr>
              <w:spacing w:after="0" w:line="240" w:lineRule="auto"/>
              <w:rPr>
                <w:rFonts w:ascii="Times New Roman" w:hAnsi="Times New Roman" w:cs="Times New Roman"/>
                <w:sz w:val="18"/>
                <w:szCs w:val="18"/>
              </w:rPr>
            </w:pPr>
          </w:p>
        </w:tc>
        <w:tc>
          <w:tcPr>
            <w:tcW w:w="810" w:type="dxa"/>
            <w:gridSpan w:val="2"/>
            <w:tcBorders>
              <w:bottom w:val="single" w:sz="4" w:space="0" w:color="auto"/>
            </w:tcBorders>
          </w:tcPr>
          <w:p w14:paraId="6A7BC6E7" w14:textId="77777777" w:rsidR="00BD4E9F" w:rsidRPr="003A3511" w:rsidRDefault="00BD4E9F" w:rsidP="00C31A97">
            <w:pPr>
              <w:spacing w:after="0" w:line="240" w:lineRule="auto"/>
              <w:rPr>
                <w:rFonts w:ascii="Times New Roman" w:hAnsi="Times New Roman" w:cs="Times New Roman"/>
                <w:sz w:val="18"/>
                <w:szCs w:val="18"/>
              </w:rPr>
            </w:pPr>
          </w:p>
        </w:tc>
        <w:tc>
          <w:tcPr>
            <w:tcW w:w="762" w:type="dxa"/>
            <w:tcBorders>
              <w:bottom w:val="single" w:sz="4" w:space="0" w:color="auto"/>
            </w:tcBorders>
          </w:tcPr>
          <w:p w14:paraId="298A7AD0"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5B0AD15E" w14:textId="77777777" w:rsidTr="00C31A97">
        <w:trPr>
          <w:trHeight w:val="521"/>
        </w:trPr>
        <w:tc>
          <w:tcPr>
            <w:tcW w:w="14892" w:type="dxa"/>
            <w:gridSpan w:val="22"/>
            <w:tcBorders>
              <w:bottom w:val="single" w:sz="4" w:space="0" w:color="auto"/>
            </w:tcBorders>
          </w:tcPr>
          <w:p w14:paraId="61A6E778" w14:textId="77777777" w:rsidR="00BD4E9F" w:rsidRPr="003A3511" w:rsidRDefault="00BD4E9F" w:rsidP="00C31A97">
            <w:pPr>
              <w:spacing w:after="0" w:line="240" w:lineRule="auto"/>
              <w:jc w:val="center"/>
              <w:rPr>
                <w:rFonts w:ascii="Times New Roman" w:hAnsi="Times New Roman" w:cs="Times New Roman"/>
                <w:sz w:val="18"/>
                <w:szCs w:val="18"/>
              </w:rPr>
            </w:pPr>
            <w:r w:rsidRPr="003A3511">
              <w:rPr>
                <w:rFonts w:ascii="Times New Roman" w:hAnsi="Times New Roman" w:cs="Times New Roman"/>
                <w:b/>
              </w:rPr>
              <w:lastRenderedPageBreak/>
              <w:t>CCSS</w:t>
            </w:r>
            <w:r w:rsidR="00EF6EAA">
              <w:rPr>
                <w:rFonts w:ascii="Times New Roman" w:hAnsi="Times New Roman" w:cs="Times New Roman"/>
                <w:b/>
              </w:rPr>
              <w:t>M</w:t>
            </w:r>
            <w:r w:rsidRPr="003A3511">
              <w:rPr>
                <w:rFonts w:ascii="Times New Roman" w:hAnsi="Times New Roman" w:cs="Times New Roman"/>
                <w:b/>
              </w:rPr>
              <w:t xml:space="preserve"> Curriculum Analysis Tool 1—Statistics and Probability for Grades 6-8</w:t>
            </w:r>
          </w:p>
        </w:tc>
      </w:tr>
      <w:tr w:rsidR="00BD4E9F" w:rsidRPr="003A3511" w14:paraId="6C12B530" w14:textId="77777777" w:rsidTr="00C31A97">
        <w:trPr>
          <w:trHeight w:val="521"/>
        </w:trPr>
        <w:tc>
          <w:tcPr>
            <w:tcW w:w="14892" w:type="dxa"/>
            <w:gridSpan w:val="22"/>
          </w:tcPr>
          <w:p w14:paraId="490ED6C5" w14:textId="77777777" w:rsidR="00BD4E9F" w:rsidRPr="003A3511" w:rsidRDefault="00BD4E9F" w:rsidP="00C31A97">
            <w:pPr>
              <w:spacing w:after="0" w:line="240" w:lineRule="auto"/>
              <w:rPr>
                <w:rFonts w:ascii="Times New Roman" w:hAnsi="Times New Roman" w:cs="Times New Roman"/>
                <w:b/>
                <w:sz w:val="18"/>
                <w:szCs w:val="18"/>
              </w:rPr>
            </w:pPr>
            <w:r w:rsidRPr="003A3511">
              <w:rPr>
                <w:rFonts w:ascii="Times New Roman" w:hAnsi="Times New Roman" w:cs="Times New Roman"/>
                <w:b/>
                <w:sz w:val="18"/>
                <w:szCs w:val="18"/>
              </w:rPr>
              <w:t>Notes/Examples</w:t>
            </w:r>
          </w:p>
          <w:p w14:paraId="59521251" w14:textId="77777777" w:rsidR="00BD4E9F" w:rsidRPr="003A3511" w:rsidRDefault="00BD4E9F" w:rsidP="00C31A97">
            <w:pPr>
              <w:spacing w:after="0" w:line="240" w:lineRule="auto"/>
              <w:rPr>
                <w:rFonts w:ascii="Times New Roman" w:hAnsi="Times New Roman" w:cs="Times New Roman"/>
                <w:sz w:val="18"/>
                <w:szCs w:val="18"/>
              </w:rPr>
            </w:pPr>
          </w:p>
          <w:p w14:paraId="3C958398" w14:textId="77777777" w:rsidR="00BD4E9F" w:rsidRPr="003A3511" w:rsidRDefault="00BD4E9F" w:rsidP="00C31A97">
            <w:pPr>
              <w:spacing w:after="0" w:line="240" w:lineRule="auto"/>
              <w:rPr>
                <w:rFonts w:ascii="Times New Roman" w:hAnsi="Times New Roman" w:cs="Times New Roman"/>
                <w:sz w:val="18"/>
                <w:szCs w:val="18"/>
              </w:rPr>
            </w:pPr>
          </w:p>
          <w:p w14:paraId="4EE633B6" w14:textId="77777777" w:rsidR="00BD4E9F" w:rsidRPr="003A3511" w:rsidRDefault="00BD4E9F" w:rsidP="00C31A97">
            <w:pPr>
              <w:spacing w:after="0" w:line="240" w:lineRule="auto"/>
              <w:rPr>
                <w:rFonts w:ascii="Times New Roman" w:hAnsi="Times New Roman" w:cs="Times New Roman"/>
                <w:sz w:val="18"/>
                <w:szCs w:val="18"/>
              </w:rPr>
            </w:pPr>
          </w:p>
          <w:p w14:paraId="705AB09F" w14:textId="77777777" w:rsidR="00BD4E9F" w:rsidRPr="003A3511" w:rsidRDefault="00BD4E9F" w:rsidP="00C31A97">
            <w:pPr>
              <w:spacing w:after="0" w:line="240" w:lineRule="auto"/>
              <w:rPr>
                <w:rFonts w:ascii="Times New Roman" w:hAnsi="Times New Roman" w:cs="Times New Roman"/>
                <w:sz w:val="18"/>
                <w:szCs w:val="18"/>
              </w:rPr>
            </w:pPr>
          </w:p>
          <w:p w14:paraId="6236A5FE" w14:textId="77777777" w:rsidR="00BD4E9F" w:rsidRPr="003A3511" w:rsidRDefault="00BD4E9F" w:rsidP="00C31A97">
            <w:pPr>
              <w:spacing w:after="0" w:line="240" w:lineRule="auto"/>
              <w:rPr>
                <w:rFonts w:ascii="Times New Roman" w:hAnsi="Times New Roman" w:cs="Times New Roman"/>
                <w:sz w:val="18"/>
                <w:szCs w:val="18"/>
              </w:rPr>
            </w:pPr>
          </w:p>
          <w:p w14:paraId="658AE035" w14:textId="77777777" w:rsidR="00BD4E9F" w:rsidRPr="003A3511" w:rsidRDefault="00BD4E9F" w:rsidP="00C31A97">
            <w:pPr>
              <w:spacing w:after="0" w:line="240" w:lineRule="auto"/>
              <w:rPr>
                <w:rFonts w:ascii="Times New Roman" w:hAnsi="Times New Roman" w:cs="Times New Roman"/>
                <w:sz w:val="18"/>
                <w:szCs w:val="18"/>
              </w:rPr>
            </w:pPr>
          </w:p>
          <w:p w14:paraId="1BC8306A" w14:textId="77777777" w:rsidR="00BD4E9F" w:rsidRPr="003A3511" w:rsidRDefault="00BD4E9F" w:rsidP="00C31A97">
            <w:pPr>
              <w:spacing w:after="0" w:line="240" w:lineRule="auto"/>
              <w:rPr>
                <w:rFonts w:ascii="Times New Roman" w:hAnsi="Times New Roman" w:cs="Times New Roman"/>
                <w:sz w:val="18"/>
                <w:szCs w:val="18"/>
              </w:rPr>
            </w:pPr>
          </w:p>
          <w:p w14:paraId="69F62035" w14:textId="77777777" w:rsidR="00BD4E9F" w:rsidRPr="003A3511" w:rsidRDefault="00BD4E9F" w:rsidP="00C31A97">
            <w:pPr>
              <w:spacing w:after="0" w:line="240" w:lineRule="auto"/>
              <w:rPr>
                <w:rFonts w:ascii="Times New Roman" w:hAnsi="Times New Roman" w:cs="Times New Roman"/>
                <w:sz w:val="18"/>
                <w:szCs w:val="18"/>
              </w:rPr>
            </w:pPr>
          </w:p>
          <w:p w14:paraId="223E78F5" w14:textId="77777777" w:rsidR="00BD4E9F" w:rsidRPr="003A3511" w:rsidRDefault="00BD4E9F" w:rsidP="00C31A97">
            <w:pPr>
              <w:spacing w:after="0" w:line="240" w:lineRule="auto"/>
              <w:rPr>
                <w:rFonts w:ascii="Times New Roman" w:hAnsi="Times New Roman" w:cs="Times New Roman"/>
                <w:sz w:val="18"/>
                <w:szCs w:val="18"/>
              </w:rPr>
            </w:pPr>
          </w:p>
          <w:p w14:paraId="51B31177" w14:textId="77777777" w:rsidR="00BD4E9F" w:rsidRPr="003A3511" w:rsidRDefault="00BD4E9F" w:rsidP="00C31A97">
            <w:pPr>
              <w:spacing w:after="0" w:line="240" w:lineRule="auto"/>
              <w:rPr>
                <w:rFonts w:ascii="Times New Roman" w:hAnsi="Times New Roman" w:cs="Times New Roman"/>
                <w:sz w:val="18"/>
                <w:szCs w:val="18"/>
              </w:rPr>
            </w:pPr>
          </w:p>
          <w:p w14:paraId="5DB1E07D" w14:textId="77777777" w:rsidR="00BD4E9F" w:rsidRPr="003A3511" w:rsidRDefault="00BD4E9F" w:rsidP="00C31A97">
            <w:pPr>
              <w:spacing w:after="0" w:line="240" w:lineRule="auto"/>
              <w:rPr>
                <w:rFonts w:ascii="Times New Roman" w:hAnsi="Times New Roman" w:cs="Times New Roman"/>
                <w:sz w:val="18"/>
                <w:szCs w:val="18"/>
              </w:rPr>
            </w:pPr>
          </w:p>
          <w:p w14:paraId="0BFE0896" w14:textId="77777777" w:rsidR="00BD4E9F" w:rsidRPr="003A3511" w:rsidRDefault="00BD4E9F" w:rsidP="00C31A97">
            <w:pPr>
              <w:spacing w:after="0" w:line="240" w:lineRule="auto"/>
              <w:rPr>
                <w:rFonts w:ascii="Times New Roman" w:hAnsi="Times New Roman" w:cs="Times New Roman"/>
                <w:sz w:val="18"/>
                <w:szCs w:val="18"/>
              </w:rPr>
            </w:pPr>
          </w:p>
          <w:p w14:paraId="2B9C088F" w14:textId="77777777" w:rsidR="00BD4E9F" w:rsidRPr="003A3511" w:rsidRDefault="00BD4E9F" w:rsidP="00C31A97">
            <w:pPr>
              <w:spacing w:after="0" w:line="240" w:lineRule="auto"/>
              <w:rPr>
                <w:rFonts w:ascii="Times New Roman" w:hAnsi="Times New Roman" w:cs="Times New Roman"/>
                <w:sz w:val="18"/>
                <w:szCs w:val="18"/>
              </w:rPr>
            </w:pPr>
          </w:p>
          <w:p w14:paraId="1C0113EB" w14:textId="77777777" w:rsidR="00BD4E9F" w:rsidRPr="003A3511" w:rsidRDefault="00BD4E9F" w:rsidP="00C31A97">
            <w:pPr>
              <w:spacing w:after="0" w:line="240" w:lineRule="auto"/>
              <w:rPr>
                <w:rFonts w:ascii="Times New Roman" w:hAnsi="Times New Roman" w:cs="Times New Roman"/>
                <w:sz w:val="18"/>
                <w:szCs w:val="18"/>
              </w:rPr>
            </w:pPr>
          </w:p>
          <w:p w14:paraId="7065DA29" w14:textId="77777777" w:rsidR="00BD4E9F" w:rsidRPr="003A3511" w:rsidRDefault="00BD4E9F" w:rsidP="00C31A97">
            <w:pPr>
              <w:spacing w:after="0" w:line="240" w:lineRule="auto"/>
              <w:rPr>
                <w:rFonts w:ascii="Times New Roman" w:hAnsi="Times New Roman" w:cs="Times New Roman"/>
                <w:sz w:val="18"/>
                <w:szCs w:val="18"/>
              </w:rPr>
            </w:pPr>
          </w:p>
          <w:p w14:paraId="0E6F5527" w14:textId="77777777" w:rsidR="00BD4E9F" w:rsidRPr="003A3511" w:rsidRDefault="00BD4E9F" w:rsidP="00C31A97">
            <w:pPr>
              <w:spacing w:after="0" w:line="240" w:lineRule="auto"/>
              <w:rPr>
                <w:rFonts w:ascii="Times New Roman" w:hAnsi="Times New Roman" w:cs="Times New Roman"/>
                <w:sz w:val="18"/>
                <w:szCs w:val="18"/>
              </w:rPr>
            </w:pPr>
          </w:p>
          <w:p w14:paraId="60226F31" w14:textId="77777777" w:rsidR="00BD4E9F" w:rsidRPr="003A3511" w:rsidRDefault="00BD4E9F" w:rsidP="00C31A97">
            <w:pPr>
              <w:spacing w:after="0" w:line="240" w:lineRule="auto"/>
              <w:rPr>
                <w:rFonts w:ascii="Times New Roman" w:hAnsi="Times New Roman" w:cs="Times New Roman"/>
                <w:sz w:val="18"/>
                <w:szCs w:val="18"/>
              </w:rPr>
            </w:pPr>
          </w:p>
          <w:p w14:paraId="24108338" w14:textId="77777777" w:rsidR="00BD4E9F" w:rsidRPr="003A3511" w:rsidRDefault="00BD4E9F" w:rsidP="00C31A97">
            <w:pPr>
              <w:spacing w:after="0" w:line="240" w:lineRule="auto"/>
              <w:rPr>
                <w:rFonts w:ascii="Times New Roman" w:hAnsi="Times New Roman" w:cs="Times New Roman"/>
                <w:sz w:val="18"/>
                <w:szCs w:val="18"/>
              </w:rPr>
            </w:pPr>
          </w:p>
          <w:p w14:paraId="2886BBB5" w14:textId="77777777" w:rsidR="00BD4E9F" w:rsidRPr="003A3511" w:rsidRDefault="00BD4E9F" w:rsidP="00C31A97">
            <w:pPr>
              <w:spacing w:after="0" w:line="240" w:lineRule="auto"/>
              <w:rPr>
                <w:rFonts w:ascii="Times New Roman" w:hAnsi="Times New Roman" w:cs="Times New Roman"/>
                <w:sz w:val="18"/>
                <w:szCs w:val="18"/>
              </w:rPr>
            </w:pPr>
          </w:p>
          <w:p w14:paraId="53DBE9B7" w14:textId="77777777" w:rsidR="00BD4E9F" w:rsidRPr="003A3511" w:rsidRDefault="00BD4E9F" w:rsidP="00C31A97">
            <w:pPr>
              <w:spacing w:after="0" w:line="240" w:lineRule="auto"/>
              <w:rPr>
                <w:rFonts w:ascii="Times New Roman" w:hAnsi="Times New Roman" w:cs="Times New Roman"/>
                <w:sz w:val="18"/>
                <w:szCs w:val="18"/>
              </w:rPr>
            </w:pPr>
          </w:p>
          <w:p w14:paraId="36A1FEF4" w14:textId="77777777" w:rsidR="00BD4E9F" w:rsidRPr="003A3511" w:rsidRDefault="00BD4E9F" w:rsidP="00C31A97">
            <w:pPr>
              <w:spacing w:after="0" w:line="240" w:lineRule="auto"/>
              <w:rPr>
                <w:rFonts w:ascii="Times New Roman" w:hAnsi="Times New Roman" w:cs="Times New Roman"/>
                <w:sz w:val="18"/>
                <w:szCs w:val="18"/>
              </w:rPr>
            </w:pPr>
          </w:p>
          <w:p w14:paraId="7FBE9893" w14:textId="77777777" w:rsidR="00BD4E9F" w:rsidRPr="003A3511" w:rsidRDefault="00BD4E9F" w:rsidP="00C31A97">
            <w:pPr>
              <w:spacing w:after="0" w:line="240" w:lineRule="auto"/>
              <w:rPr>
                <w:rFonts w:ascii="Times New Roman" w:hAnsi="Times New Roman" w:cs="Times New Roman"/>
                <w:sz w:val="18"/>
                <w:szCs w:val="18"/>
              </w:rPr>
            </w:pPr>
          </w:p>
          <w:p w14:paraId="4DF0399C" w14:textId="77777777" w:rsidR="00BD4E9F" w:rsidRPr="003A3511" w:rsidRDefault="00BD4E9F" w:rsidP="00C31A97">
            <w:pPr>
              <w:spacing w:after="0" w:line="240" w:lineRule="auto"/>
              <w:rPr>
                <w:rFonts w:ascii="Times New Roman" w:hAnsi="Times New Roman" w:cs="Times New Roman"/>
                <w:sz w:val="18"/>
                <w:szCs w:val="18"/>
              </w:rPr>
            </w:pPr>
          </w:p>
          <w:p w14:paraId="13DEF968" w14:textId="77777777" w:rsidR="00BD4E9F" w:rsidRPr="003A3511" w:rsidRDefault="00BD4E9F" w:rsidP="00C31A97">
            <w:pPr>
              <w:spacing w:after="0" w:line="240" w:lineRule="auto"/>
              <w:rPr>
                <w:rFonts w:ascii="Times New Roman" w:hAnsi="Times New Roman" w:cs="Times New Roman"/>
                <w:sz w:val="18"/>
                <w:szCs w:val="18"/>
              </w:rPr>
            </w:pPr>
          </w:p>
        </w:tc>
      </w:tr>
      <w:tr w:rsidR="00BD4E9F" w:rsidRPr="003A3511" w14:paraId="1648B51E" w14:textId="77777777" w:rsidTr="00C31A97">
        <w:trPr>
          <w:trHeight w:val="521"/>
        </w:trPr>
        <w:tc>
          <w:tcPr>
            <w:tcW w:w="7446" w:type="dxa"/>
            <w:gridSpan w:val="8"/>
            <w:tcBorders>
              <w:bottom w:val="single" w:sz="4" w:space="0" w:color="auto"/>
            </w:tcBorders>
          </w:tcPr>
          <w:p w14:paraId="24BDEB4D" w14:textId="77777777" w:rsidR="00BD4E9F" w:rsidRPr="003A3511" w:rsidRDefault="00BD4E9F" w:rsidP="00C31A97">
            <w:pPr>
              <w:spacing w:after="0" w:line="240" w:lineRule="auto"/>
              <w:rPr>
                <w:rFonts w:ascii="Times New Roman" w:hAnsi="Times New Roman" w:cs="Times New Roman"/>
                <w:b/>
              </w:rPr>
            </w:pPr>
            <w:r w:rsidRPr="003A3511">
              <w:rPr>
                <w:rFonts w:ascii="Times New Roman" w:hAnsi="Times New Roman" w:cs="Times New Roman"/>
                <w:b/>
              </w:rPr>
              <w:t>Overall Impressions:</w:t>
            </w:r>
          </w:p>
          <w:p w14:paraId="24F89C00" w14:textId="77777777" w:rsidR="00BD4E9F" w:rsidRPr="003A3511" w:rsidRDefault="00BD4E9F" w:rsidP="00C31A97">
            <w:pPr>
              <w:pStyle w:val="ListParagraph"/>
              <w:numPr>
                <w:ilvl w:val="0"/>
                <w:numId w:val="9"/>
              </w:numPr>
              <w:tabs>
                <w:tab w:val="clear" w:pos="720"/>
              </w:tabs>
              <w:spacing w:after="0" w:line="240" w:lineRule="auto"/>
              <w:ind w:left="450" w:hanging="450"/>
              <w:rPr>
                <w:rFonts w:ascii="Times New Roman" w:hAnsi="Times New Roman" w:cs="Times New Roman"/>
              </w:rPr>
            </w:pPr>
            <w:r w:rsidRPr="003A3511">
              <w:rPr>
                <w:rFonts w:ascii="Times New Roman" w:hAnsi="Times New Roman" w:cs="Times New Roman"/>
              </w:rPr>
              <w:t xml:space="preserve">What are your overall impressions of the curriculum materials examined? </w:t>
            </w:r>
          </w:p>
          <w:p w14:paraId="70857A39" w14:textId="77777777" w:rsidR="00BD4E9F" w:rsidRPr="003A3511" w:rsidRDefault="00BD4E9F" w:rsidP="00C31A97">
            <w:pPr>
              <w:pStyle w:val="ListParagraph"/>
              <w:numPr>
                <w:ilvl w:val="0"/>
                <w:numId w:val="9"/>
              </w:numPr>
              <w:tabs>
                <w:tab w:val="clear" w:pos="720"/>
              </w:tabs>
              <w:spacing w:after="0" w:line="240" w:lineRule="auto"/>
              <w:ind w:left="450" w:hanging="450"/>
              <w:rPr>
                <w:rFonts w:ascii="Times New Roman" w:hAnsi="Times New Roman" w:cs="Times New Roman"/>
              </w:rPr>
            </w:pPr>
            <w:r w:rsidRPr="003A3511">
              <w:rPr>
                <w:rFonts w:ascii="Times New Roman" w:hAnsi="Times New Roman" w:cs="Times New Roman"/>
              </w:rPr>
              <w:t>What are the strengths and weaknesses of the materials you examined?</w:t>
            </w:r>
          </w:p>
          <w:p w14:paraId="4BAECED3" w14:textId="77777777" w:rsidR="00BD4E9F" w:rsidRPr="003A3511" w:rsidRDefault="00BD4E9F" w:rsidP="00C31A97">
            <w:pPr>
              <w:spacing w:after="0" w:line="240" w:lineRule="auto"/>
              <w:rPr>
                <w:rFonts w:ascii="Times New Roman" w:hAnsi="Times New Roman" w:cs="Times New Roman"/>
              </w:rPr>
            </w:pPr>
          </w:p>
          <w:p w14:paraId="0C4140B5" w14:textId="77777777" w:rsidR="00BD4E9F" w:rsidRPr="003A3511" w:rsidRDefault="00BD4E9F" w:rsidP="00C31A97">
            <w:pPr>
              <w:spacing w:after="0" w:line="240" w:lineRule="auto"/>
              <w:rPr>
                <w:rFonts w:ascii="Times New Roman" w:hAnsi="Times New Roman" w:cs="Times New Roman"/>
                <w:b/>
              </w:rPr>
            </w:pPr>
            <w:r w:rsidRPr="003A3511">
              <w:rPr>
                <w:rFonts w:ascii="Times New Roman" w:hAnsi="Times New Roman" w:cs="Times New Roman"/>
                <w:b/>
              </w:rPr>
              <w:t>Standards Alignment:</w:t>
            </w:r>
          </w:p>
          <w:p w14:paraId="3E5C213E" w14:textId="77777777" w:rsidR="00BD4E9F" w:rsidRPr="003A3511" w:rsidRDefault="00BD4E9F" w:rsidP="00C31A97">
            <w:pPr>
              <w:pStyle w:val="ListParagraph"/>
              <w:numPr>
                <w:ilvl w:val="0"/>
                <w:numId w:val="9"/>
              </w:numPr>
              <w:tabs>
                <w:tab w:val="clear" w:pos="720"/>
              </w:tabs>
              <w:spacing w:after="0" w:line="240" w:lineRule="auto"/>
              <w:ind w:left="450" w:hanging="450"/>
              <w:rPr>
                <w:rFonts w:ascii="Times New Roman" w:hAnsi="Times New Roman" w:cs="Times New Roman"/>
              </w:rPr>
            </w:pPr>
            <w:r w:rsidRPr="003A3511">
              <w:rPr>
                <w:rFonts w:ascii="Times New Roman" w:hAnsi="Times New Roman" w:cs="Times New Roman"/>
              </w:rPr>
              <w:t xml:space="preserve">Have you identified gaps within this domain? What are they? If so, can these gaps be realistically addressed through supplementation? </w:t>
            </w:r>
          </w:p>
          <w:p w14:paraId="6F7417EB" w14:textId="77777777" w:rsidR="00BD4E9F" w:rsidRPr="003A3511" w:rsidRDefault="00BD4E9F" w:rsidP="00C31A97">
            <w:pPr>
              <w:pStyle w:val="ListParagraph"/>
              <w:numPr>
                <w:ilvl w:val="0"/>
                <w:numId w:val="9"/>
              </w:numPr>
              <w:tabs>
                <w:tab w:val="clear" w:pos="720"/>
              </w:tabs>
              <w:spacing w:after="0" w:line="240" w:lineRule="auto"/>
              <w:ind w:left="450" w:hanging="450"/>
              <w:rPr>
                <w:rFonts w:ascii="Times New Roman" w:hAnsi="Times New Roman" w:cs="Times New Roman"/>
              </w:rPr>
            </w:pPr>
            <w:r w:rsidRPr="003A3511">
              <w:rPr>
                <w:rFonts w:ascii="Times New Roman" w:hAnsi="Times New Roman" w:cs="Times New Roman"/>
              </w:rPr>
              <w:t xml:space="preserve">Within grade levels, do the curriculum materials provide sufficient experiences to support student learning within this standard?  </w:t>
            </w:r>
          </w:p>
          <w:p w14:paraId="53C68EC0" w14:textId="77777777" w:rsidR="00BD4E9F" w:rsidRPr="003A3511" w:rsidRDefault="00BD4E9F" w:rsidP="00C31A97">
            <w:pPr>
              <w:pStyle w:val="ListParagraph"/>
              <w:numPr>
                <w:ilvl w:val="0"/>
                <w:numId w:val="9"/>
              </w:numPr>
              <w:tabs>
                <w:tab w:val="clear" w:pos="720"/>
              </w:tabs>
              <w:spacing w:after="0" w:line="240" w:lineRule="auto"/>
              <w:ind w:left="450" w:hanging="450"/>
              <w:rPr>
                <w:rFonts w:ascii="Times New Roman" w:hAnsi="Times New Roman" w:cs="Times New Roman"/>
              </w:rPr>
            </w:pPr>
            <w:r w:rsidRPr="003A3511">
              <w:rPr>
                <w:rFonts w:ascii="Times New Roman" w:hAnsi="Times New Roman" w:cs="Times New Roman"/>
              </w:rPr>
              <w:t>Within this domain, is the treatment of the content across grade levels consistent with the progression within the Standards?</w:t>
            </w:r>
          </w:p>
          <w:p w14:paraId="035F49AD" w14:textId="77777777" w:rsidR="00BD4E9F" w:rsidRPr="003A3511" w:rsidRDefault="00BD4E9F" w:rsidP="00C31A97">
            <w:pPr>
              <w:pStyle w:val="ListParagraph"/>
              <w:spacing w:after="0" w:line="240" w:lineRule="auto"/>
              <w:ind w:left="450"/>
              <w:rPr>
                <w:rFonts w:ascii="Times New Roman" w:hAnsi="Times New Roman" w:cs="Times New Roman"/>
              </w:rPr>
            </w:pPr>
          </w:p>
        </w:tc>
        <w:tc>
          <w:tcPr>
            <w:tcW w:w="7446" w:type="dxa"/>
            <w:gridSpan w:val="14"/>
            <w:tcBorders>
              <w:bottom w:val="single" w:sz="4" w:space="0" w:color="auto"/>
            </w:tcBorders>
          </w:tcPr>
          <w:p w14:paraId="799A10DD" w14:textId="77777777" w:rsidR="00BD4E9F" w:rsidRPr="009F022C" w:rsidRDefault="00BD4E9F" w:rsidP="00C31A97">
            <w:pPr>
              <w:spacing w:after="0" w:line="240" w:lineRule="auto"/>
              <w:rPr>
                <w:rFonts w:ascii="Times New Roman" w:hAnsi="Times New Roman" w:cs="Times New Roman"/>
                <w:b/>
              </w:rPr>
            </w:pPr>
            <w:r w:rsidRPr="003A3511">
              <w:rPr>
                <w:rFonts w:ascii="Times New Roman" w:hAnsi="Times New Roman" w:cs="Times New Roman"/>
                <w:b/>
              </w:rPr>
              <w:t>Balance between Mathematical Understanding and Procedural Skill</w:t>
            </w:r>
            <w:r w:rsidR="005F498B">
              <w:rPr>
                <w:rFonts w:ascii="Times New Roman" w:hAnsi="Times New Roman" w:cs="Times New Roman"/>
                <w:b/>
              </w:rPr>
              <w:t>s</w:t>
            </w:r>
          </w:p>
          <w:p w14:paraId="2685F622" w14:textId="77777777" w:rsidR="00BD4E9F" w:rsidRPr="003A3511" w:rsidRDefault="00BD4E9F" w:rsidP="00C31A97">
            <w:pPr>
              <w:pStyle w:val="ListParagraph"/>
              <w:numPr>
                <w:ilvl w:val="0"/>
                <w:numId w:val="9"/>
              </w:numPr>
              <w:tabs>
                <w:tab w:val="clear" w:pos="720"/>
              </w:tabs>
              <w:spacing w:after="0" w:line="240" w:lineRule="auto"/>
              <w:ind w:left="531" w:hanging="531"/>
              <w:rPr>
                <w:rFonts w:ascii="Times New Roman" w:hAnsi="Times New Roman" w:cs="Times New Roman"/>
              </w:rPr>
            </w:pPr>
            <w:r w:rsidRPr="003A3511">
              <w:rPr>
                <w:rFonts w:ascii="Times New Roman" w:hAnsi="Times New Roman" w:cs="Times New Roman"/>
              </w:rPr>
              <w:t>Do the curriculum materials support the development of students’ mathematical understanding?</w:t>
            </w:r>
          </w:p>
          <w:p w14:paraId="7C4035F6" w14:textId="77777777" w:rsidR="00BD4E9F" w:rsidRPr="003A3511" w:rsidRDefault="00BD4E9F" w:rsidP="00C31A97">
            <w:pPr>
              <w:pStyle w:val="ListParagraph"/>
              <w:numPr>
                <w:ilvl w:val="0"/>
                <w:numId w:val="9"/>
              </w:numPr>
              <w:tabs>
                <w:tab w:val="clear" w:pos="720"/>
              </w:tabs>
              <w:spacing w:after="0" w:line="240" w:lineRule="auto"/>
              <w:ind w:left="531" w:hanging="531"/>
              <w:rPr>
                <w:rFonts w:ascii="Times New Roman" w:hAnsi="Times New Roman" w:cs="Times New Roman"/>
              </w:rPr>
            </w:pPr>
            <w:r w:rsidRPr="003A3511">
              <w:rPr>
                <w:rFonts w:ascii="Times New Roman" w:hAnsi="Times New Roman" w:cs="Times New Roman"/>
              </w:rPr>
              <w:t xml:space="preserve">Do the curriculum materials support the development of students’ proficiency with procedural skills? </w:t>
            </w:r>
          </w:p>
          <w:p w14:paraId="466326BD" w14:textId="77777777" w:rsidR="00BD4E9F" w:rsidRPr="003A3511" w:rsidRDefault="00BD4E9F" w:rsidP="00C31A97">
            <w:pPr>
              <w:pStyle w:val="ListParagraph"/>
              <w:numPr>
                <w:ilvl w:val="0"/>
                <w:numId w:val="9"/>
              </w:numPr>
              <w:tabs>
                <w:tab w:val="clear" w:pos="720"/>
              </w:tabs>
              <w:spacing w:after="0" w:line="240" w:lineRule="auto"/>
              <w:ind w:left="531" w:hanging="531"/>
              <w:rPr>
                <w:rFonts w:ascii="Times New Roman" w:hAnsi="Times New Roman" w:cs="Times New Roman"/>
              </w:rPr>
            </w:pPr>
            <w:r w:rsidRPr="003A3511">
              <w:rPr>
                <w:rFonts w:ascii="Times New Roman" w:hAnsi="Times New Roman" w:cs="Times New Roman"/>
              </w:rPr>
              <w:t>Do the curriculum materials assist students in building connections between mathematical understanding and procedural skill</w:t>
            </w:r>
            <w:r w:rsidR="005F498B">
              <w:rPr>
                <w:rFonts w:ascii="Times New Roman" w:hAnsi="Times New Roman" w:cs="Times New Roman"/>
              </w:rPr>
              <w:t>s</w:t>
            </w:r>
            <w:r w:rsidRPr="003A3511">
              <w:rPr>
                <w:rFonts w:ascii="Times New Roman" w:hAnsi="Times New Roman" w:cs="Times New Roman"/>
              </w:rPr>
              <w:t>?</w:t>
            </w:r>
          </w:p>
          <w:p w14:paraId="64D1EA9D" w14:textId="77777777" w:rsidR="00BD4E9F" w:rsidRPr="003A3511" w:rsidRDefault="00BD4E9F" w:rsidP="00C31A97">
            <w:pPr>
              <w:pStyle w:val="ListParagraph"/>
              <w:numPr>
                <w:ilvl w:val="0"/>
                <w:numId w:val="9"/>
              </w:numPr>
              <w:tabs>
                <w:tab w:val="clear" w:pos="720"/>
              </w:tabs>
              <w:spacing w:after="0" w:line="240" w:lineRule="auto"/>
              <w:ind w:left="531" w:hanging="531"/>
              <w:rPr>
                <w:rFonts w:ascii="Times New Roman" w:hAnsi="Times New Roman" w:cs="Times New Roman"/>
              </w:rPr>
            </w:pPr>
            <w:r w:rsidRPr="003A3511">
              <w:rPr>
                <w:rFonts w:ascii="Times New Roman" w:hAnsi="Times New Roman" w:cs="Times New Roman"/>
              </w:rPr>
              <w:t>To what extent do the curriculum materials provide a balanced focus on mathematical understanding and procedural skill</w:t>
            </w:r>
            <w:r w:rsidR="005F498B">
              <w:rPr>
                <w:rFonts w:ascii="Times New Roman" w:hAnsi="Times New Roman" w:cs="Times New Roman"/>
              </w:rPr>
              <w:t>s</w:t>
            </w:r>
            <w:r w:rsidRPr="003A3511">
              <w:rPr>
                <w:rFonts w:ascii="Times New Roman" w:hAnsi="Times New Roman" w:cs="Times New Roman"/>
              </w:rPr>
              <w:t xml:space="preserve">?  </w:t>
            </w:r>
          </w:p>
          <w:p w14:paraId="64226D96" w14:textId="77777777" w:rsidR="00BD4E9F" w:rsidRPr="003A3511" w:rsidRDefault="00BD4E9F" w:rsidP="00C31A97">
            <w:pPr>
              <w:pStyle w:val="ListParagraph"/>
              <w:numPr>
                <w:ilvl w:val="0"/>
                <w:numId w:val="9"/>
              </w:numPr>
              <w:tabs>
                <w:tab w:val="clear" w:pos="720"/>
              </w:tabs>
              <w:spacing w:after="0" w:line="240" w:lineRule="auto"/>
              <w:ind w:left="531" w:hanging="531"/>
              <w:rPr>
                <w:rFonts w:ascii="Times New Roman" w:hAnsi="Times New Roman" w:cs="Times New Roman"/>
              </w:rPr>
            </w:pPr>
            <w:r w:rsidRPr="003A3511">
              <w:rPr>
                <w:rFonts w:ascii="Times New Roman" w:hAnsi="Times New Roman" w:cs="Times New Roman"/>
              </w:rPr>
              <w:t>Do student activities build on each other within and across grades in a logical way that supports mathematical understanding and procedural skill</w:t>
            </w:r>
            <w:r w:rsidR="005F498B">
              <w:rPr>
                <w:rFonts w:ascii="Times New Roman" w:hAnsi="Times New Roman" w:cs="Times New Roman"/>
              </w:rPr>
              <w:t>s</w:t>
            </w:r>
            <w:r w:rsidRPr="003A3511">
              <w:rPr>
                <w:rFonts w:ascii="Times New Roman" w:hAnsi="Times New Roman" w:cs="Times New Roman"/>
              </w:rPr>
              <w:t>?</w:t>
            </w:r>
          </w:p>
          <w:p w14:paraId="17D30A8E" w14:textId="77777777" w:rsidR="00BD4E9F" w:rsidRPr="003A3511" w:rsidRDefault="00BD4E9F" w:rsidP="00C31A97">
            <w:pPr>
              <w:spacing w:after="0" w:line="240" w:lineRule="auto"/>
              <w:rPr>
                <w:rFonts w:ascii="Times New Roman" w:hAnsi="Times New Roman" w:cs="Times New Roman"/>
              </w:rPr>
            </w:pPr>
          </w:p>
        </w:tc>
      </w:tr>
    </w:tbl>
    <w:p w14:paraId="7E58F6F8" w14:textId="77777777" w:rsidR="00955127" w:rsidRPr="003A3511" w:rsidRDefault="00955127" w:rsidP="003A3511">
      <w:pPr>
        <w:spacing w:after="0" w:line="240" w:lineRule="auto"/>
        <w:rPr>
          <w:rFonts w:ascii="Times New Roman" w:hAnsi="Times New Roman" w:cs="Times New Roman"/>
        </w:rPr>
      </w:pPr>
    </w:p>
    <w:p w14:paraId="36077557" w14:textId="77777777" w:rsidR="003A3511" w:rsidRPr="003A3511" w:rsidRDefault="003A3511" w:rsidP="003A3511">
      <w:pPr>
        <w:spacing w:after="0" w:line="240" w:lineRule="auto"/>
        <w:rPr>
          <w:rFonts w:ascii="Times New Roman" w:hAnsi="Times New Roman" w:cs="Times New Roman"/>
        </w:rPr>
      </w:pPr>
    </w:p>
    <w:p w14:paraId="572D5E26" w14:textId="77777777" w:rsidR="009F022C" w:rsidRDefault="009F022C" w:rsidP="00C74301">
      <w:pPr>
        <w:rPr>
          <w:rFonts w:ascii="Times New Roman" w:hAnsi="Times New Roman" w:cs="Times New Roman"/>
          <w:sz w:val="28"/>
          <w:szCs w:val="28"/>
        </w:rPr>
        <w:sectPr w:rsidR="009F022C" w:rsidSect="00955127">
          <w:headerReference w:type="default" r:id="rId13"/>
          <w:pgSz w:w="15840" w:h="12240" w:orient="landscape" w:code="5"/>
          <w:pgMar w:top="720" w:right="720" w:bottom="720" w:left="720" w:header="720" w:footer="720" w:gutter="0"/>
          <w:paperSrc w:first="4" w:other="4"/>
          <w:cols w:space="720"/>
          <w:docGrid w:linePitch="326"/>
        </w:sectPr>
      </w:pPr>
    </w:p>
    <w:p w14:paraId="0281C5F4" w14:textId="77777777" w:rsidR="00CA4F38" w:rsidRDefault="00CA4F38" w:rsidP="00955127">
      <w:pPr>
        <w:spacing w:after="0" w:line="240" w:lineRule="auto"/>
        <w:ind w:firstLine="720"/>
        <w:jc w:val="center"/>
        <w:rPr>
          <w:rFonts w:ascii="Times New Roman" w:hAnsi="Times New Roman" w:cs="Times New Roman"/>
          <w:sz w:val="28"/>
          <w:szCs w:val="28"/>
        </w:rPr>
      </w:pPr>
    </w:p>
    <w:p w14:paraId="13E31D1C" w14:textId="77777777" w:rsidR="00750D08" w:rsidRDefault="00750D08">
      <w:pPr>
        <w:rPr>
          <w:rFonts w:ascii="Times New Roman" w:hAnsi="Times New Roman" w:cs="Times New Roman"/>
        </w:rPr>
      </w:pPr>
      <w:bookmarkStart w:id="0" w:name="_GoBack"/>
      <w:bookmarkEnd w:id="0"/>
    </w:p>
    <w:p w14:paraId="0AE07578" w14:textId="77777777" w:rsidR="009F022C" w:rsidRPr="001914B2" w:rsidRDefault="009F022C" w:rsidP="009F022C">
      <w:pPr>
        <w:rPr>
          <w:rFonts w:ascii="Times New Roman" w:hAnsi="Times New Roman" w:cs="Times New Roman"/>
        </w:rPr>
      </w:pPr>
    </w:p>
    <w:p w14:paraId="60073C35" w14:textId="77777777" w:rsidR="009F022C" w:rsidRDefault="009F022C" w:rsidP="00955127">
      <w:pPr>
        <w:spacing w:after="0" w:line="240" w:lineRule="auto"/>
        <w:ind w:firstLine="720"/>
        <w:jc w:val="center"/>
        <w:rPr>
          <w:rFonts w:ascii="Times New Roman" w:hAnsi="Times New Roman" w:cs="Times New Roman"/>
          <w:sz w:val="28"/>
          <w:szCs w:val="28"/>
        </w:rPr>
      </w:pPr>
    </w:p>
    <w:p w14:paraId="109D9F43" w14:textId="77777777" w:rsidR="00750D08" w:rsidRDefault="00750D08" w:rsidP="00955127">
      <w:pPr>
        <w:spacing w:after="0" w:line="240" w:lineRule="auto"/>
        <w:ind w:firstLine="720"/>
        <w:jc w:val="center"/>
        <w:rPr>
          <w:rFonts w:ascii="Times New Roman" w:hAnsi="Times New Roman" w:cs="Times New Roman"/>
          <w:sz w:val="28"/>
          <w:szCs w:val="28"/>
        </w:rPr>
      </w:pPr>
    </w:p>
    <w:p w14:paraId="09F3974C" w14:textId="77777777" w:rsidR="00750D08" w:rsidRDefault="00750D08" w:rsidP="00955127">
      <w:pPr>
        <w:spacing w:after="0" w:line="240" w:lineRule="auto"/>
        <w:ind w:firstLine="720"/>
        <w:jc w:val="center"/>
        <w:rPr>
          <w:rFonts w:ascii="Times New Roman" w:hAnsi="Times New Roman" w:cs="Times New Roman"/>
          <w:sz w:val="28"/>
          <w:szCs w:val="28"/>
        </w:rPr>
      </w:pPr>
    </w:p>
    <w:p w14:paraId="60FFFCCC" w14:textId="77777777" w:rsidR="00750D08" w:rsidRDefault="00750D08" w:rsidP="00955127">
      <w:pPr>
        <w:spacing w:after="0" w:line="240" w:lineRule="auto"/>
        <w:ind w:firstLine="720"/>
        <w:jc w:val="center"/>
        <w:rPr>
          <w:rFonts w:ascii="Times New Roman" w:hAnsi="Times New Roman" w:cs="Times New Roman"/>
          <w:sz w:val="28"/>
          <w:szCs w:val="28"/>
        </w:rPr>
      </w:pPr>
    </w:p>
    <w:p w14:paraId="5792152B" w14:textId="77777777" w:rsidR="00750D08" w:rsidRDefault="00750D08" w:rsidP="00955127">
      <w:pPr>
        <w:spacing w:after="0" w:line="240" w:lineRule="auto"/>
        <w:ind w:firstLine="720"/>
        <w:jc w:val="center"/>
        <w:rPr>
          <w:rFonts w:ascii="Times New Roman" w:hAnsi="Times New Roman" w:cs="Times New Roman"/>
          <w:sz w:val="28"/>
          <w:szCs w:val="28"/>
        </w:rPr>
      </w:pPr>
    </w:p>
    <w:p w14:paraId="1A430484" w14:textId="77777777" w:rsidR="00750D08" w:rsidRDefault="00750D08" w:rsidP="00955127">
      <w:pPr>
        <w:spacing w:after="0" w:line="240" w:lineRule="auto"/>
        <w:ind w:firstLine="720"/>
        <w:jc w:val="center"/>
        <w:rPr>
          <w:rFonts w:ascii="Times New Roman" w:hAnsi="Times New Roman" w:cs="Times New Roman"/>
          <w:sz w:val="28"/>
          <w:szCs w:val="28"/>
        </w:rPr>
      </w:pPr>
    </w:p>
    <w:p w14:paraId="1810F307" w14:textId="77777777" w:rsidR="00750D08" w:rsidRDefault="00750D08" w:rsidP="00955127">
      <w:pPr>
        <w:spacing w:after="0" w:line="240" w:lineRule="auto"/>
        <w:ind w:firstLine="720"/>
        <w:jc w:val="center"/>
        <w:rPr>
          <w:rFonts w:ascii="Times New Roman" w:hAnsi="Times New Roman" w:cs="Times New Roman"/>
          <w:sz w:val="28"/>
          <w:szCs w:val="28"/>
        </w:rPr>
      </w:pPr>
    </w:p>
    <w:p w14:paraId="5D481A6C" w14:textId="77777777" w:rsidR="00750D08" w:rsidRDefault="00750D08" w:rsidP="00955127">
      <w:pPr>
        <w:spacing w:after="0" w:line="240" w:lineRule="auto"/>
        <w:ind w:firstLine="720"/>
        <w:jc w:val="center"/>
        <w:rPr>
          <w:rFonts w:ascii="Times New Roman" w:hAnsi="Times New Roman" w:cs="Times New Roman"/>
          <w:sz w:val="28"/>
          <w:szCs w:val="28"/>
        </w:rPr>
      </w:pPr>
    </w:p>
    <w:p w14:paraId="322A9AFE" w14:textId="77777777" w:rsidR="00750D08" w:rsidRDefault="00750D08" w:rsidP="00955127">
      <w:pPr>
        <w:spacing w:after="0" w:line="240" w:lineRule="auto"/>
        <w:ind w:firstLine="720"/>
        <w:jc w:val="center"/>
        <w:rPr>
          <w:rFonts w:ascii="Times New Roman" w:hAnsi="Times New Roman" w:cs="Times New Roman"/>
          <w:sz w:val="28"/>
          <w:szCs w:val="28"/>
        </w:rPr>
      </w:pPr>
    </w:p>
    <w:p w14:paraId="2788E27C" w14:textId="77777777" w:rsidR="00750D08" w:rsidRDefault="00750D08" w:rsidP="00750D08">
      <w:pPr>
        <w:spacing w:after="0"/>
        <w:jc w:val="center"/>
        <w:rPr>
          <w:rFonts w:ascii="Times New Roman" w:hAnsi="Times New Roman" w:cs="Times New Roman"/>
          <w:sz w:val="72"/>
          <w:szCs w:val="72"/>
        </w:rPr>
      </w:pPr>
      <w:r>
        <w:rPr>
          <w:rFonts w:ascii="Times New Roman" w:hAnsi="Times New Roman" w:cs="Times New Roman"/>
          <w:sz w:val="72"/>
          <w:szCs w:val="72"/>
        </w:rPr>
        <w:t>Tool 2</w:t>
      </w:r>
    </w:p>
    <w:p w14:paraId="49656B37" w14:textId="77777777" w:rsidR="00750D08" w:rsidRDefault="00750D08" w:rsidP="00750D08">
      <w:pPr>
        <w:spacing w:after="0"/>
        <w:jc w:val="center"/>
        <w:rPr>
          <w:rFonts w:ascii="Times New Roman" w:hAnsi="Times New Roman" w:cs="Times New Roman"/>
          <w:sz w:val="72"/>
          <w:szCs w:val="72"/>
        </w:rPr>
      </w:pPr>
      <w:r>
        <w:rPr>
          <w:rFonts w:ascii="Times New Roman" w:hAnsi="Times New Roman" w:cs="Times New Roman"/>
          <w:sz w:val="72"/>
          <w:szCs w:val="72"/>
        </w:rPr>
        <w:t>Mathematical Practices</w:t>
      </w:r>
    </w:p>
    <w:p w14:paraId="52CEF159" w14:textId="77777777" w:rsidR="00750D08" w:rsidRDefault="00750D08">
      <w:pPr>
        <w:rPr>
          <w:rFonts w:ascii="Times New Roman" w:hAnsi="Times New Roman" w:cs="Times New Roman"/>
          <w:sz w:val="28"/>
          <w:szCs w:val="28"/>
        </w:rPr>
      </w:pPr>
      <w:r>
        <w:rPr>
          <w:rFonts w:ascii="Times New Roman" w:hAnsi="Times New Roman" w:cs="Times New Roman"/>
          <w:sz w:val="28"/>
          <w:szCs w:val="28"/>
        </w:rPr>
        <w:br w:type="page"/>
      </w:r>
    </w:p>
    <w:p w14:paraId="680DD166" w14:textId="77777777" w:rsidR="00750D08" w:rsidRDefault="00750D08" w:rsidP="00955127">
      <w:pPr>
        <w:spacing w:after="0" w:line="240" w:lineRule="auto"/>
        <w:ind w:firstLine="720"/>
        <w:jc w:val="center"/>
        <w:rPr>
          <w:rFonts w:ascii="Times New Roman" w:hAnsi="Times New Roman" w:cs="Times New Roman"/>
          <w:sz w:val="28"/>
          <w:szCs w:val="28"/>
        </w:rPr>
        <w:sectPr w:rsidR="00750D08" w:rsidSect="007D3BDC">
          <w:headerReference w:type="default" r:id="rId14"/>
          <w:footerReference w:type="default" r:id="rId15"/>
          <w:pgSz w:w="12240" w:h="15840" w:code="5"/>
          <w:pgMar w:top="720" w:right="720" w:bottom="835" w:left="720" w:header="720" w:footer="720" w:gutter="0"/>
          <w:cols w:space="720"/>
          <w:docGrid w:linePitch="360"/>
        </w:sectPr>
      </w:pPr>
    </w:p>
    <w:tbl>
      <w:tblPr>
        <w:tblStyle w:val="TableGrid"/>
        <w:tblpPr w:leftFromText="180" w:rightFromText="180" w:vertAnchor="text" w:horzAnchor="margin" w:tblpY="-100"/>
        <w:tblW w:w="14364" w:type="dxa"/>
        <w:tblLook w:val="04A0" w:firstRow="1" w:lastRow="0" w:firstColumn="1" w:lastColumn="0" w:noHBand="0" w:noVBand="1"/>
      </w:tblPr>
      <w:tblGrid>
        <w:gridCol w:w="13338"/>
        <w:gridCol w:w="1026"/>
      </w:tblGrid>
      <w:tr w:rsidR="008216E5" w14:paraId="0FFCE449" w14:textId="77777777" w:rsidTr="00B911A5">
        <w:tc>
          <w:tcPr>
            <w:tcW w:w="13338" w:type="dxa"/>
          </w:tcPr>
          <w:p w14:paraId="75272FBC" w14:textId="77777777" w:rsidR="008216E5" w:rsidRDefault="008216E5" w:rsidP="00962FEB">
            <w:pPr>
              <w:widowControl w:val="0"/>
              <w:autoSpaceDE w:val="0"/>
              <w:autoSpaceDN w:val="0"/>
              <w:adjustRightInd w:val="0"/>
              <w:jc w:val="center"/>
              <w:rPr>
                <w:rFonts w:ascii="Times New Roman" w:hAnsi="Times New Roman"/>
                <w:b/>
              </w:rPr>
            </w:pPr>
            <w:r>
              <w:rPr>
                <w:rFonts w:ascii="Times New Roman" w:hAnsi="Times New Roman"/>
                <w:b/>
              </w:rPr>
              <w:lastRenderedPageBreak/>
              <w:t>CCSS</w:t>
            </w:r>
            <w:r w:rsidR="00EF6EAA">
              <w:rPr>
                <w:rFonts w:ascii="Times New Roman" w:hAnsi="Times New Roman"/>
                <w:b/>
              </w:rPr>
              <w:t>M</w:t>
            </w:r>
            <w:r>
              <w:rPr>
                <w:rFonts w:ascii="Times New Roman" w:hAnsi="Times New Roman"/>
                <w:b/>
              </w:rPr>
              <w:t xml:space="preserve"> Mathematical Practices Analysis Tool 2</w:t>
            </w:r>
          </w:p>
        </w:tc>
        <w:tc>
          <w:tcPr>
            <w:tcW w:w="1026" w:type="dxa"/>
          </w:tcPr>
          <w:p w14:paraId="7B5F3EE5" w14:textId="77777777" w:rsidR="008216E5" w:rsidRDefault="008216E5" w:rsidP="00962FEB">
            <w:pPr>
              <w:widowControl w:val="0"/>
              <w:autoSpaceDE w:val="0"/>
              <w:autoSpaceDN w:val="0"/>
              <w:adjustRightInd w:val="0"/>
              <w:jc w:val="right"/>
              <w:rPr>
                <w:rFonts w:ascii="Times New Roman" w:hAnsi="Times New Roman"/>
                <w:b/>
              </w:rPr>
            </w:pPr>
            <w:r>
              <w:rPr>
                <w:rFonts w:ascii="Times New Roman" w:hAnsi="Times New Roman"/>
                <w:b/>
              </w:rPr>
              <w:t>Page 1</w:t>
            </w:r>
          </w:p>
        </w:tc>
      </w:tr>
      <w:tr w:rsidR="008216E5" w14:paraId="177854AC" w14:textId="77777777" w:rsidTr="00B911A5">
        <w:trPr>
          <w:trHeight w:val="1407"/>
        </w:trPr>
        <w:tc>
          <w:tcPr>
            <w:tcW w:w="14364" w:type="dxa"/>
            <w:gridSpan w:val="2"/>
          </w:tcPr>
          <w:p w14:paraId="73CE7931" w14:textId="77777777" w:rsidR="008216E5" w:rsidRPr="002C0C5E" w:rsidRDefault="008216E5" w:rsidP="00962FEB">
            <w:pPr>
              <w:rPr>
                <w:rFonts w:ascii="Times New Roman" w:hAnsi="Times New Roman"/>
              </w:rPr>
            </w:pPr>
          </w:p>
          <w:p w14:paraId="530C413D" w14:textId="77777777" w:rsidR="008216E5" w:rsidRPr="002C0C5E" w:rsidRDefault="008216E5" w:rsidP="00962FEB">
            <w:pPr>
              <w:rPr>
                <w:rFonts w:ascii="Times New Roman" w:hAnsi="Times New Roman"/>
              </w:rPr>
            </w:pPr>
            <w:r>
              <w:rPr>
                <w:rFonts w:ascii="Times New Roman" w:hAnsi="Times New Roman"/>
              </w:rPr>
              <w:t>Name of Reviewer ____________________________________</w:t>
            </w:r>
            <w:r w:rsidRPr="002C0C5E">
              <w:rPr>
                <w:rFonts w:ascii="Times New Roman" w:hAnsi="Times New Roman"/>
              </w:rPr>
              <w:t xml:space="preserve"> School/District ___</w:t>
            </w:r>
            <w:r>
              <w:rPr>
                <w:rFonts w:ascii="Times New Roman" w:hAnsi="Times New Roman"/>
              </w:rPr>
              <w:t>_____</w:t>
            </w:r>
            <w:r w:rsidRPr="002C0C5E">
              <w:rPr>
                <w:rFonts w:ascii="Times New Roman" w:hAnsi="Times New Roman"/>
              </w:rPr>
              <w:t>___</w:t>
            </w:r>
            <w:r>
              <w:rPr>
                <w:rFonts w:ascii="Times New Roman" w:hAnsi="Times New Roman"/>
              </w:rPr>
              <w:t>_____________________________Date ________</w:t>
            </w:r>
          </w:p>
          <w:p w14:paraId="182FA57E" w14:textId="77777777" w:rsidR="008216E5" w:rsidRPr="002C0C5E" w:rsidRDefault="008216E5" w:rsidP="00962FEB">
            <w:pPr>
              <w:rPr>
                <w:rFonts w:ascii="Times New Roman" w:hAnsi="Times New Roman"/>
              </w:rPr>
            </w:pPr>
          </w:p>
          <w:p w14:paraId="76EC8E90" w14:textId="77777777" w:rsidR="008216E5" w:rsidRDefault="008216E5" w:rsidP="00962FEB">
            <w:pPr>
              <w:rPr>
                <w:rFonts w:ascii="Times New Roman" w:hAnsi="Times New Roman"/>
              </w:rPr>
            </w:pPr>
            <w:r w:rsidRPr="002C0C5E">
              <w:rPr>
                <w:rFonts w:ascii="Times New Roman" w:hAnsi="Times New Roman"/>
              </w:rPr>
              <w:t xml:space="preserve">Name of Curriculum Materials </w:t>
            </w:r>
            <w:r>
              <w:rPr>
                <w:rFonts w:ascii="Times New Roman" w:hAnsi="Times New Roman"/>
              </w:rPr>
              <w:t>_____________</w:t>
            </w:r>
            <w:r w:rsidRPr="002C0C5E">
              <w:rPr>
                <w:rFonts w:ascii="Times New Roman" w:hAnsi="Times New Roman"/>
              </w:rPr>
              <w:t>___</w:t>
            </w:r>
            <w:r>
              <w:rPr>
                <w:rFonts w:ascii="Times New Roman" w:hAnsi="Times New Roman"/>
              </w:rPr>
              <w:t>_________</w:t>
            </w:r>
            <w:r w:rsidRPr="002C0C5E">
              <w:rPr>
                <w:rFonts w:ascii="Times New Roman" w:hAnsi="Times New Roman"/>
              </w:rPr>
              <w:t>______</w:t>
            </w:r>
            <w:r>
              <w:rPr>
                <w:rFonts w:ascii="Times New Roman" w:hAnsi="Times New Roman"/>
              </w:rPr>
              <w:t>_____</w:t>
            </w:r>
            <w:r w:rsidRPr="002C0C5E">
              <w:rPr>
                <w:rFonts w:ascii="Times New Roman" w:hAnsi="Times New Roman"/>
              </w:rPr>
              <w:t>________  Publication Date __________Grade Level(s) ___</w:t>
            </w:r>
            <w:r>
              <w:rPr>
                <w:rFonts w:ascii="Times New Roman" w:hAnsi="Times New Roman"/>
              </w:rPr>
              <w:t>________</w:t>
            </w:r>
          </w:p>
          <w:p w14:paraId="6C262890" w14:textId="77777777" w:rsidR="008216E5" w:rsidRDefault="008216E5" w:rsidP="00962FEB">
            <w:pPr>
              <w:rPr>
                <w:rFonts w:ascii="Times New Roman" w:hAnsi="Times New Roman"/>
              </w:rPr>
            </w:pPr>
          </w:p>
          <w:p w14:paraId="0EEF1F11" w14:textId="77777777" w:rsidR="008216E5" w:rsidRDefault="008216E5" w:rsidP="00962FEB">
            <w:pPr>
              <w:rPr>
                <w:rFonts w:ascii="Times New Roman" w:hAnsi="Times New Roman"/>
              </w:rPr>
            </w:pPr>
            <w:r>
              <w:rPr>
                <w:rFonts w:ascii="Times New Roman" w:hAnsi="Times New Roman"/>
              </w:rPr>
              <w:t>Tool 1 Domain Considered _______________________________________________________________________________________________</w:t>
            </w:r>
          </w:p>
          <w:p w14:paraId="0687814F" w14:textId="77777777" w:rsidR="008216E5" w:rsidRPr="002C0C5E" w:rsidRDefault="008216E5" w:rsidP="00962FEB">
            <w:pPr>
              <w:rPr>
                <w:rFonts w:ascii="Times New Roman" w:hAnsi="Times New Roman"/>
              </w:rPr>
            </w:pPr>
          </w:p>
        </w:tc>
      </w:tr>
      <w:tr w:rsidR="008216E5" w14:paraId="1D2C9D37" w14:textId="77777777" w:rsidTr="00B911A5">
        <w:tc>
          <w:tcPr>
            <w:tcW w:w="14364" w:type="dxa"/>
            <w:gridSpan w:val="2"/>
            <w:tcBorders>
              <w:bottom w:val="single" w:sz="4" w:space="0" w:color="auto"/>
            </w:tcBorders>
          </w:tcPr>
          <w:p w14:paraId="7E54FAF6" w14:textId="77777777" w:rsidR="008216E5" w:rsidRPr="0004053A" w:rsidRDefault="008216E5" w:rsidP="00687B2C">
            <w:pPr>
              <w:jc w:val="center"/>
              <w:rPr>
                <w:rFonts w:ascii="Times New Roman" w:hAnsi="Times New Roman"/>
                <w:b/>
                <w:bCs/>
                <w:iCs/>
              </w:rPr>
            </w:pPr>
            <w:r>
              <w:rPr>
                <w:rFonts w:ascii="Times New Roman" w:hAnsi="Times New Roman"/>
                <w:b/>
                <w:bCs/>
                <w:iCs/>
              </w:rPr>
              <w:t>Opportunities to Engage in the Standards for Mathematical Practice</w:t>
            </w:r>
            <w:r w:rsidR="00DB1952">
              <w:rPr>
                <w:rFonts w:ascii="Times New Roman" w:hAnsi="Times New Roman"/>
                <w:b/>
                <w:bCs/>
                <w:iCs/>
              </w:rPr>
              <w:t>s</w:t>
            </w:r>
            <w:r w:rsidRPr="00496876">
              <w:rPr>
                <w:rFonts w:ascii="Times New Roman" w:hAnsi="Times New Roman"/>
                <w:b/>
                <w:bCs/>
                <w:iCs/>
              </w:rPr>
              <w:t xml:space="preserve"> </w:t>
            </w:r>
            <w:r>
              <w:rPr>
                <w:rFonts w:ascii="Times New Roman" w:hAnsi="Times New Roman"/>
                <w:b/>
                <w:bCs/>
                <w:iCs/>
              </w:rPr>
              <w:br/>
              <w:t>Found Across the</w:t>
            </w:r>
            <w:r w:rsidRPr="00496876">
              <w:rPr>
                <w:rFonts w:ascii="Times New Roman" w:hAnsi="Times New Roman"/>
                <w:b/>
                <w:bCs/>
                <w:iCs/>
              </w:rPr>
              <w:t xml:space="preserve"> </w:t>
            </w:r>
            <w:r>
              <w:rPr>
                <w:rFonts w:ascii="Times New Roman" w:hAnsi="Times New Roman"/>
                <w:b/>
                <w:bCs/>
                <w:iCs/>
              </w:rPr>
              <w:t xml:space="preserve">Content Standards </w:t>
            </w:r>
          </w:p>
        </w:tc>
      </w:tr>
    </w:tbl>
    <w:tbl>
      <w:tblPr>
        <w:tblStyle w:val="TableGrid"/>
        <w:tblW w:w="14328" w:type="dxa"/>
        <w:tblLook w:val="04A0" w:firstRow="1" w:lastRow="0" w:firstColumn="1" w:lastColumn="0" w:noHBand="0" w:noVBand="1"/>
      </w:tblPr>
      <w:tblGrid>
        <w:gridCol w:w="1905"/>
        <w:gridCol w:w="6062"/>
        <w:gridCol w:w="5461"/>
        <w:gridCol w:w="900"/>
      </w:tblGrid>
      <w:tr w:rsidR="008216E5" w14:paraId="065DE5E6" w14:textId="77777777" w:rsidTr="00B911A5">
        <w:trPr>
          <w:trHeight w:val="323"/>
        </w:trPr>
        <w:tc>
          <w:tcPr>
            <w:tcW w:w="1905" w:type="dxa"/>
            <w:tcBorders>
              <w:bottom w:val="single" w:sz="4" w:space="0" w:color="auto"/>
            </w:tcBorders>
            <w:shd w:val="clear" w:color="auto" w:fill="D9D9D9"/>
          </w:tcPr>
          <w:p w14:paraId="5398058B" w14:textId="77777777" w:rsidR="008216E5" w:rsidRPr="00E37156" w:rsidRDefault="008216E5" w:rsidP="00962FEB">
            <w:pPr>
              <w:jc w:val="center"/>
              <w:rPr>
                <w:rFonts w:ascii="Times New Roman" w:hAnsi="Times New Roman"/>
                <w:b/>
                <w:bCs/>
                <w:iCs/>
                <w:sz w:val="18"/>
                <w:szCs w:val="18"/>
              </w:rPr>
            </w:pPr>
            <w:r>
              <w:rPr>
                <w:rFonts w:ascii="Times New Roman" w:hAnsi="Times New Roman"/>
                <w:b/>
                <w:bCs/>
                <w:iCs/>
                <w:sz w:val="18"/>
                <w:szCs w:val="18"/>
              </w:rPr>
              <w:t>Overarching Habits of Mind</w:t>
            </w:r>
          </w:p>
        </w:tc>
        <w:tc>
          <w:tcPr>
            <w:tcW w:w="6062" w:type="dxa"/>
            <w:shd w:val="clear" w:color="auto" w:fill="D9D9D9"/>
          </w:tcPr>
          <w:p w14:paraId="0A19990A" w14:textId="77777777" w:rsidR="008216E5" w:rsidRPr="00EF1AA8" w:rsidRDefault="008216E5" w:rsidP="00962FEB">
            <w:pPr>
              <w:widowControl w:val="0"/>
              <w:autoSpaceDE w:val="0"/>
              <w:autoSpaceDN w:val="0"/>
              <w:adjustRightInd w:val="0"/>
              <w:ind w:left="270" w:hanging="270"/>
              <w:rPr>
                <w:rFonts w:ascii="Times New Roman" w:hAnsi="Times New Roman"/>
                <w:b/>
                <w:bCs/>
                <w:iCs/>
                <w:sz w:val="20"/>
                <w:szCs w:val="20"/>
              </w:rPr>
            </w:pPr>
            <w:r>
              <w:rPr>
                <w:rFonts w:ascii="Times New Roman" w:hAnsi="Times New Roman"/>
                <w:b/>
                <w:bCs/>
                <w:iCs/>
                <w:sz w:val="20"/>
                <w:szCs w:val="20"/>
              </w:rPr>
              <w:t>1.  Make sense of problems and persevere in solving them.</w:t>
            </w:r>
          </w:p>
        </w:tc>
        <w:tc>
          <w:tcPr>
            <w:tcW w:w="6361" w:type="dxa"/>
            <w:gridSpan w:val="2"/>
            <w:shd w:val="clear" w:color="auto" w:fill="D9D9D9"/>
          </w:tcPr>
          <w:p w14:paraId="1310CB8F" w14:textId="77777777" w:rsidR="008216E5" w:rsidRPr="00EF1AA8" w:rsidRDefault="008216E5" w:rsidP="00962FEB">
            <w:pPr>
              <w:widowControl w:val="0"/>
              <w:autoSpaceDE w:val="0"/>
              <w:autoSpaceDN w:val="0"/>
              <w:adjustRightInd w:val="0"/>
              <w:rPr>
                <w:rFonts w:ascii="Times New Roman" w:hAnsi="Times New Roman"/>
                <w:b/>
                <w:bCs/>
                <w:iCs/>
                <w:sz w:val="20"/>
                <w:szCs w:val="20"/>
              </w:rPr>
            </w:pPr>
            <w:r w:rsidRPr="00A324E4">
              <w:rPr>
                <w:rFonts w:ascii="Times New Roman" w:hAnsi="Times New Roman"/>
                <w:b/>
                <w:sz w:val="20"/>
                <w:szCs w:val="20"/>
              </w:rPr>
              <w:t>6. Attend to precision.</w:t>
            </w:r>
            <w:r>
              <w:rPr>
                <w:rFonts w:ascii="Times New Roman" w:hAnsi="Times New Roman"/>
                <w:b/>
                <w:sz w:val="20"/>
                <w:szCs w:val="20"/>
              </w:rPr>
              <w:t xml:space="preserve"> </w:t>
            </w:r>
          </w:p>
        </w:tc>
      </w:tr>
      <w:tr w:rsidR="008216E5" w14:paraId="30C68035" w14:textId="77777777" w:rsidTr="00B911A5">
        <w:trPr>
          <w:cantSplit/>
          <w:trHeight w:val="1421"/>
        </w:trPr>
        <w:tc>
          <w:tcPr>
            <w:tcW w:w="1905" w:type="dxa"/>
            <w:tcBorders>
              <w:bottom w:val="single" w:sz="4" w:space="0" w:color="auto"/>
            </w:tcBorders>
            <w:shd w:val="clear" w:color="auto" w:fill="auto"/>
          </w:tcPr>
          <w:p w14:paraId="5B495DD4" w14:textId="77777777" w:rsidR="008216E5" w:rsidRDefault="008216E5" w:rsidP="00962FEB">
            <w:pPr>
              <w:jc w:val="center"/>
              <w:rPr>
                <w:sz w:val="18"/>
                <w:szCs w:val="18"/>
              </w:rPr>
            </w:pPr>
          </w:p>
          <w:p w14:paraId="28A16D7A" w14:textId="77777777" w:rsidR="008216E5" w:rsidRDefault="008216E5" w:rsidP="00962FEB">
            <w:pPr>
              <w:jc w:val="center"/>
              <w:rPr>
                <w:sz w:val="18"/>
                <w:szCs w:val="18"/>
              </w:rPr>
            </w:pPr>
          </w:p>
          <w:p w14:paraId="53F1A488" w14:textId="77777777" w:rsidR="008216E5" w:rsidRPr="00A64599" w:rsidRDefault="008216E5" w:rsidP="00962FEB">
            <w:pPr>
              <w:jc w:val="center"/>
              <w:rPr>
                <w:rFonts w:ascii="Times New Roman" w:hAnsi="Times New Roman" w:cs="Times New Roman"/>
                <w:b/>
                <w:sz w:val="18"/>
                <w:szCs w:val="18"/>
              </w:rPr>
            </w:pPr>
            <w:r w:rsidRPr="00A64599">
              <w:rPr>
                <w:rFonts w:ascii="Times New Roman" w:hAnsi="Times New Roman" w:cs="Times New Roman"/>
                <w:sz w:val="18"/>
                <w:szCs w:val="18"/>
              </w:rPr>
              <w:t xml:space="preserve">Evidence of how the Standards for Mathematics Practice were addressed </w:t>
            </w:r>
            <w:r w:rsidRPr="00A64599">
              <w:rPr>
                <w:rFonts w:ascii="Times New Roman" w:hAnsi="Times New Roman" w:cs="Times New Roman"/>
                <w:sz w:val="18"/>
                <w:szCs w:val="18"/>
              </w:rPr>
              <w:br/>
              <w:t>(with page numbers)</w:t>
            </w:r>
          </w:p>
        </w:tc>
        <w:tc>
          <w:tcPr>
            <w:tcW w:w="6062" w:type="dxa"/>
            <w:tcBorders>
              <w:bottom w:val="single" w:sz="4" w:space="0" w:color="auto"/>
            </w:tcBorders>
          </w:tcPr>
          <w:p w14:paraId="7841CC9F" w14:textId="77777777" w:rsidR="008216E5" w:rsidRDefault="008216E5" w:rsidP="00962FEB"/>
          <w:p w14:paraId="0F53DA17" w14:textId="77777777" w:rsidR="008216E5" w:rsidRDefault="008216E5" w:rsidP="00962FEB"/>
          <w:p w14:paraId="1EE24E3E" w14:textId="77777777" w:rsidR="008216E5" w:rsidRDefault="008216E5" w:rsidP="00962FEB"/>
          <w:p w14:paraId="6AE0689A" w14:textId="77777777" w:rsidR="008216E5" w:rsidRDefault="008216E5" w:rsidP="00962FEB"/>
          <w:p w14:paraId="3E19D21C" w14:textId="77777777" w:rsidR="008216E5" w:rsidRDefault="008216E5" w:rsidP="00962FEB"/>
          <w:p w14:paraId="7F9E40E1" w14:textId="77777777" w:rsidR="008216E5" w:rsidRDefault="008216E5" w:rsidP="00962FEB"/>
          <w:p w14:paraId="752BE73B" w14:textId="77777777" w:rsidR="008216E5" w:rsidRDefault="008216E5" w:rsidP="00962FEB"/>
          <w:p w14:paraId="3052A710" w14:textId="77777777" w:rsidR="008216E5" w:rsidRDefault="008216E5" w:rsidP="00962FEB"/>
          <w:p w14:paraId="6DDFE88D" w14:textId="77777777" w:rsidR="008216E5" w:rsidRPr="00EF1AA8" w:rsidRDefault="008216E5" w:rsidP="00962FEB"/>
        </w:tc>
        <w:tc>
          <w:tcPr>
            <w:tcW w:w="6361" w:type="dxa"/>
            <w:gridSpan w:val="2"/>
            <w:tcBorders>
              <w:bottom w:val="single" w:sz="4" w:space="0" w:color="auto"/>
            </w:tcBorders>
          </w:tcPr>
          <w:p w14:paraId="41E95DF6" w14:textId="77777777" w:rsidR="008216E5" w:rsidRDefault="008216E5" w:rsidP="00962FEB">
            <w:pPr>
              <w:jc w:val="center"/>
            </w:pPr>
          </w:p>
        </w:tc>
      </w:tr>
      <w:tr w:rsidR="008216E5" w14:paraId="69184CF7" w14:textId="77777777" w:rsidTr="00B911A5">
        <w:trPr>
          <w:trHeight w:val="404"/>
        </w:trPr>
        <w:tc>
          <w:tcPr>
            <w:tcW w:w="1905" w:type="dxa"/>
            <w:tcBorders>
              <w:bottom w:val="single" w:sz="4" w:space="0" w:color="auto"/>
            </w:tcBorders>
            <w:shd w:val="clear" w:color="auto" w:fill="CCCCCC"/>
          </w:tcPr>
          <w:p w14:paraId="4A3142ED" w14:textId="77777777" w:rsidR="008216E5" w:rsidRPr="00E37156" w:rsidRDefault="008216E5" w:rsidP="00962FEB">
            <w:pPr>
              <w:jc w:val="center"/>
              <w:rPr>
                <w:rFonts w:ascii="Times New Roman" w:hAnsi="Times New Roman"/>
                <w:b/>
                <w:bCs/>
                <w:iCs/>
                <w:sz w:val="18"/>
                <w:szCs w:val="18"/>
              </w:rPr>
            </w:pPr>
            <w:r>
              <w:rPr>
                <w:rFonts w:ascii="Times New Roman" w:hAnsi="Times New Roman"/>
                <w:b/>
                <w:bCs/>
                <w:iCs/>
                <w:sz w:val="18"/>
                <w:szCs w:val="18"/>
              </w:rPr>
              <w:t>Reasoning and Explaining</w:t>
            </w:r>
          </w:p>
        </w:tc>
        <w:tc>
          <w:tcPr>
            <w:tcW w:w="6062" w:type="dxa"/>
            <w:tcBorders>
              <w:bottom w:val="single" w:sz="4" w:space="0" w:color="auto"/>
            </w:tcBorders>
            <w:shd w:val="clear" w:color="auto" w:fill="CCCCCC"/>
          </w:tcPr>
          <w:p w14:paraId="5EE1577C" w14:textId="77777777" w:rsidR="008216E5" w:rsidRPr="00EF1AA8" w:rsidRDefault="008216E5" w:rsidP="00962FEB">
            <w:pPr>
              <w:rPr>
                <w:rFonts w:ascii="Times New Roman" w:hAnsi="Times New Roman"/>
                <w:b/>
                <w:sz w:val="20"/>
                <w:szCs w:val="20"/>
              </w:rPr>
            </w:pPr>
            <w:r>
              <w:rPr>
                <w:rFonts w:ascii="Times New Roman" w:hAnsi="Times New Roman"/>
                <w:b/>
                <w:sz w:val="20"/>
                <w:szCs w:val="20"/>
              </w:rPr>
              <w:t>2. Reason abstractly and quantitatively.</w:t>
            </w:r>
          </w:p>
        </w:tc>
        <w:tc>
          <w:tcPr>
            <w:tcW w:w="6361" w:type="dxa"/>
            <w:gridSpan w:val="2"/>
            <w:tcBorders>
              <w:bottom w:val="single" w:sz="4" w:space="0" w:color="auto"/>
              <w:right w:val="single" w:sz="4" w:space="0" w:color="auto"/>
            </w:tcBorders>
            <w:shd w:val="clear" w:color="auto" w:fill="CCCCCC"/>
          </w:tcPr>
          <w:p w14:paraId="05E624A4" w14:textId="77777777" w:rsidR="008216E5" w:rsidRPr="00A324E4" w:rsidRDefault="008216E5" w:rsidP="00962FEB">
            <w:pPr>
              <w:rPr>
                <w:rFonts w:ascii="Times New Roman" w:hAnsi="Times New Roman"/>
                <w:b/>
                <w:sz w:val="20"/>
                <w:szCs w:val="20"/>
              </w:rPr>
            </w:pPr>
            <w:r>
              <w:rPr>
                <w:rFonts w:ascii="Times New Roman" w:hAnsi="Times New Roman"/>
                <w:b/>
                <w:bCs/>
                <w:iCs/>
                <w:sz w:val="20"/>
                <w:szCs w:val="20"/>
              </w:rPr>
              <w:t>3. Construct viable arguments and critique the reasoning of others.</w:t>
            </w:r>
          </w:p>
        </w:tc>
      </w:tr>
      <w:tr w:rsidR="008216E5" w14:paraId="48C1D7E5" w14:textId="77777777" w:rsidTr="00B911A5">
        <w:trPr>
          <w:cantSplit/>
          <w:trHeight w:val="1548"/>
        </w:trPr>
        <w:tc>
          <w:tcPr>
            <w:tcW w:w="1905" w:type="dxa"/>
            <w:tcBorders>
              <w:bottom w:val="single" w:sz="4" w:space="0" w:color="auto"/>
            </w:tcBorders>
            <w:shd w:val="clear" w:color="auto" w:fill="auto"/>
          </w:tcPr>
          <w:p w14:paraId="644D9212" w14:textId="77777777" w:rsidR="008216E5" w:rsidRDefault="008216E5" w:rsidP="00962FEB">
            <w:pPr>
              <w:jc w:val="center"/>
              <w:rPr>
                <w:sz w:val="18"/>
                <w:szCs w:val="18"/>
              </w:rPr>
            </w:pPr>
          </w:p>
          <w:p w14:paraId="0EE99D6D" w14:textId="77777777" w:rsidR="008216E5" w:rsidRDefault="008216E5" w:rsidP="00962FEB">
            <w:pPr>
              <w:jc w:val="center"/>
              <w:rPr>
                <w:sz w:val="18"/>
                <w:szCs w:val="18"/>
              </w:rPr>
            </w:pPr>
          </w:p>
          <w:p w14:paraId="33490CC1" w14:textId="77777777" w:rsidR="008216E5" w:rsidRPr="00A64599" w:rsidRDefault="008216E5" w:rsidP="00962FEB">
            <w:pPr>
              <w:jc w:val="center"/>
              <w:rPr>
                <w:rFonts w:ascii="Times New Roman" w:hAnsi="Times New Roman" w:cs="Times New Roman"/>
                <w:sz w:val="18"/>
                <w:szCs w:val="18"/>
              </w:rPr>
            </w:pPr>
            <w:r w:rsidRPr="00A64599">
              <w:rPr>
                <w:rFonts w:ascii="Times New Roman" w:hAnsi="Times New Roman" w:cs="Times New Roman"/>
                <w:sz w:val="18"/>
                <w:szCs w:val="18"/>
              </w:rPr>
              <w:t xml:space="preserve">Evidence of how the Standards for Mathematics Practice were addressed </w:t>
            </w:r>
            <w:r w:rsidRPr="00A64599">
              <w:rPr>
                <w:rFonts w:ascii="Times New Roman" w:hAnsi="Times New Roman" w:cs="Times New Roman"/>
                <w:sz w:val="18"/>
                <w:szCs w:val="18"/>
              </w:rPr>
              <w:br/>
              <w:t>(with page numbers)</w:t>
            </w:r>
          </w:p>
        </w:tc>
        <w:tc>
          <w:tcPr>
            <w:tcW w:w="6062" w:type="dxa"/>
            <w:tcBorders>
              <w:bottom w:val="single" w:sz="4" w:space="0" w:color="auto"/>
            </w:tcBorders>
            <w:shd w:val="clear" w:color="auto" w:fill="auto"/>
          </w:tcPr>
          <w:p w14:paraId="147B1DC2" w14:textId="77777777" w:rsidR="008216E5" w:rsidRPr="00EF1AA8" w:rsidRDefault="008216E5" w:rsidP="00962FEB"/>
          <w:p w14:paraId="5231668E" w14:textId="77777777" w:rsidR="008216E5" w:rsidRPr="00EF1AA8" w:rsidRDefault="008216E5" w:rsidP="00962FEB"/>
          <w:p w14:paraId="4C382F93" w14:textId="77777777" w:rsidR="008216E5" w:rsidRPr="00EF1AA8" w:rsidRDefault="008216E5" w:rsidP="00962FEB"/>
          <w:p w14:paraId="2285FA03" w14:textId="77777777" w:rsidR="008216E5" w:rsidRPr="00EF1AA8" w:rsidRDefault="008216E5" w:rsidP="00962FEB"/>
          <w:p w14:paraId="08D5163E" w14:textId="77777777" w:rsidR="008216E5" w:rsidRDefault="008216E5" w:rsidP="00962FEB"/>
          <w:p w14:paraId="71C2F122" w14:textId="77777777" w:rsidR="008216E5" w:rsidRDefault="008216E5" w:rsidP="00962FEB"/>
          <w:p w14:paraId="5EA9906C" w14:textId="77777777" w:rsidR="008216E5" w:rsidRDefault="008216E5" w:rsidP="00962FEB"/>
          <w:p w14:paraId="2A166ECE" w14:textId="77777777" w:rsidR="008216E5" w:rsidRDefault="008216E5" w:rsidP="00962FEB"/>
          <w:p w14:paraId="39A59A12" w14:textId="77777777" w:rsidR="008216E5" w:rsidRDefault="008216E5" w:rsidP="00962FEB"/>
          <w:p w14:paraId="21147816" w14:textId="77777777" w:rsidR="008216E5" w:rsidRDefault="008216E5" w:rsidP="00962FEB"/>
          <w:p w14:paraId="294FABC6" w14:textId="77777777" w:rsidR="008216E5" w:rsidRDefault="008216E5" w:rsidP="00962FEB"/>
          <w:p w14:paraId="707DA537" w14:textId="77777777" w:rsidR="002A10F2" w:rsidRPr="00EF1AA8" w:rsidRDefault="002A10F2" w:rsidP="00962FEB"/>
        </w:tc>
        <w:tc>
          <w:tcPr>
            <w:tcW w:w="6361" w:type="dxa"/>
            <w:gridSpan w:val="2"/>
            <w:tcBorders>
              <w:bottom w:val="single" w:sz="4" w:space="0" w:color="auto"/>
              <w:right w:val="single" w:sz="4" w:space="0" w:color="auto"/>
            </w:tcBorders>
            <w:shd w:val="clear" w:color="auto" w:fill="auto"/>
          </w:tcPr>
          <w:p w14:paraId="1F382A77" w14:textId="77777777" w:rsidR="008216E5" w:rsidRPr="00A324E4" w:rsidRDefault="008216E5" w:rsidP="00962FEB">
            <w:pPr>
              <w:rPr>
                <w:rFonts w:ascii="Times New Roman" w:hAnsi="Times New Roman"/>
                <w:b/>
                <w:sz w:val="20"/>
                <w:szCs w:val="20"/>
              </w:rPr>
            </w:pPr>
          </w:p>
        </w:tc>
      </w:tr>
      <w:tr w:rsidR="002A10F2" w14:paraId="7BF9BCD2" w14:textId="77777777" w:rsidTr="00B911A5">
        <w:trPr>
          <w:cantSplit/>
          <w:trHeight w:val="278"/>
        </w:trPr>
        <w:tc>
          <w:tcPr>
            <w:tcW w:w="13428" w:type="dxa"/>
            <w:gridSpan w:val="3"/>
            <w:tcBorders>
              <w:right w:val="single" w:sz="4" w:space="0" w:color="auto"/>
            </w:tcBorders>
            <w:shd w:val="clear" w:color="auto" w:fill="auto"/>
          </w:tcPr>
          <w:p w14:paraId="4F843CAA" w14:textId="77777777" w:rsidR="002A10F2" w:rsidRDefault="002A10F2" w:rsidP="002A10F2">
            <w:pPr>
              <w:jc w:val="center"/>
              <w:rPr>
                <w:rFonts w:ascii="Times New Roman" w:hAnsi="Times New Roman"/>
                <w:b/>
                <w:bCs/>
                <w:iCs/>
                <w:sz w:val="20"/>
                <w:szCs w:val="20"/>
              </w:rPr>
            </w:pPr>
            <w:r>
              <w:rPr>
                <w:rFonts w:ascii="Times New Roman" w:hAnsi="Times New Roman"/>
                <w:b/>
              </w:rPr>
              <w:lastRenderedPageBreak/>
              <w:t xml:space="preserve">CCSSM Mathematical Practices Analysis Tool 2                      </w:t>
            </w:r>
          </w:p>
        </w:tc>
        <w:tc>
          <w:tcPr>
            <w:tcW w:w="900" w:type="dxa"/>
            <w:tcBorders>
              <w:right w:val="single" w:sz="4" w:space="0" w:color="auto"/>
            </w:tcBorders>
            <w:shd w:val="clear" w:color="auto" w:fill="auto"/>
          </w:tcPr>
          <w:p w14:paraId="1F1822BF" w14:textId="77777777" w:rsidR="002A10F2" w:rsidRDefault="002A10F2" w:rsidP="002A10F2">
            <w:pPr>
              <w:jc w:val="center"/>
              <w:rPr>
                <w:rFonts w:ascii="Times New Roman" w:hAnsi="Times New Roman"/>
                <w:b/>
                <w:bCs/>
                <w:iCs/>
                <w:sz w:val="20"/>
                <w:szCs w:val="20"/>
              </w:rPr>
            </w:pPr>
            <w:r>
              <w:rPr>
                <w:rFonts w:ascii="Times New Roman" w:hAnsi="Times New Roman"/>
                <w:b/>
              </w:rPr>
              <w:t>Page 2</w:t>
            </w:r>
          </w:p>
        </w:tc>
      </w:tr>
      <w:tr w:rsidR="008216E5" w14:paraId="7FF0F59B" w14:textId="77777777" w:rsidTr="00B911A5">
        <w:trPr>
          <w:cantSplit/>
          <w:trHeight w:val="278"/>
        </w:trPr>
        <w:tc>
          <w:tcPr>
            <w:tcW w:w="1905" w:type="dxa"/>
            <w:shd w:val="clear" w:color="auto" w:fill="CCCCCC"/>
          </w:tcPr>
          <w:p w14:paraId="36CDB069" w14:textId="77777777" w:rsidR="008216E5" w:rsidRPr="00A64599" w:rsidRDefault="008216E5" w:rsidP="00962FEB">
            <w:pPr>
              <w:ind w:left="113" w:right="113"/>
              <w:jc w:val="center"/>
              <w:rPr>
                <w:rFonts w:ascii="Times New Roman" w:hAnsi="Times New Roman" w:cs="Times New Roman"/>
                <w:b/>
                <w:sz w:val="18"/>
                <w:szCs w:val="18"/>
              </w:rPr>
            </w:pPr>
            <w:r w:rsidRPr="00A64599">
              <w:rPr>
                <w:rFonts w:ascii="Times New Roman" w:hAnsi="Times New Roman" w:cs="Times New Roman"/>
                <w:b/>
                <w:sz w:val="18"/>
                <w:szCs w:val="18"/>
              </w:rPr>
              <w:t>Modeling and Using Tools</w:t>
            </w:r>
          </w:p>
        </w:tc>
        <w:tc>
          <w:tcPr>
            <w:tcW w:w="6062" w:type="dxa"/>
            <w:shd w:val="clear" w:color="auto" w:fill="CCCCCC"/>
          </w:tcPr>
          <w:p w14:paraId="0BF58A2F" w14:textId="77777777" w:rsidR="008216E5" w:rsidRPr="00EF1AA8" w:rsidRDefault="008216E5" w:rsidP="00962FEB">
            <w:r>
              <w:rPr>
                <w:rFonts w:ascii="Times New Roman" w:hAnsi="Times New Roman"/>
                <w:b/>
                <w:sz w:val="20"/>
                <w:szCs w:val="20"/>
              </w:rPr>
              <w:t>4. Model with mathematics.</w:t>
            </w:r>
          </w:p>
        </w:tc>
        <w:tc>
          <w:tcPr>
            <w:tcW w:w="6361" w:type="dxa"/>
            <w:gridSpan w:val="2"/>
            <w:tcBorders>
              <w:right w:val="single" w:sz="4" w:space="0" w:color="auto"/>
            </w:tcBorders>
            <w:shd w:val="clear" w:color="auto" w:fill="CCCCCC"/>
          </w:tcPr>
          <w:p w14:paraId="65C2DEF9" w14:textId="77777777" w:rsidR="008216E5" w:rsidRPr="00A324E4" w:rsidRDefault="008216E5" w:rsidP="00962FEB">
            <w:pPr>
              <w:rPr>
                <w:rFonts w:ascii="Times New Roman" w:hAnsi="Times New Roman"/>
                <w:b/>
                <w:sz w:val="20"/>
                <w:szCs w:val="20"/>
              </w:rPr>
            </w:pPr>
            <w:r>
              <w:rPr>
                <w:rFonts w:ascii="Times New Roman" w:hAnsi="Times New Roman"/>
                <w:b/>
                <w:bCs/>
                <w:iCs/>
                <w:sz w:val="20"/>
                <w:szCs w:val="20"/>
              </w:rPr>
              <w:t>5. Use appropriate tools strategically.</w:t>
            </w:r>
          </w:p>
        </w:tc>
      </w:tr>
      <w:tr w:rsidR="008216E5" w14:paraId="76BD9EC0" w14:textId="77777777" w:rsidTr="00B911A5">
        <w:trPr>
          <w:cantSplit/>
          <w:trHeight w:val="1548"/>
        </w:trPr>
        <w:tc>
          <w:tcPr>
            <w:tcW w:w="1905" w:type="dxa"/>
            <w:tcBorders>
              <w:bottom w:val="single" w:sz="4" w:space="0" w:color="auto"/>
            </w:tcBorders>
          </w:tcPr>
          <w:p w14:paraId="5A0B44E0" w14:textId="77777777" w:rsidR="008216E5" w:rsidRDefault="008216E5" w:rsidP="00962FEB">
            <w:pPr>
              <w:jc w:val="center"/>
              <w:rPr>
                <w:sz w:val="18"/>
                <w:szCs w:val="18"/>
              </w:rPr>
            </w:pPr>
          </w:p>
          <w:p w14:paraId="7D5E3218" w14:textId="77777777" w:rsidR="008216E5" w:rsidRDefault="008216E5" w:rsidP="00962FEB">
            <w:pPr>
              <w:jc w:val="center"/>
              <w:rPr>
                <w:sz w:val="18"/>
                <w:szCs w:val="18"/>
              </w:rPr>
            </w:pPr>
          </w:p>
          <w:p w14:paraId="21B4B210" w14:textId="77777777" w:rsidR="008216E5" w:rsidRPr="00A64599" w:rsidRDefault="008216E5" w:rsidP="00962FEB">
            <w:pPr>
              <w:ind w:left="113" w:right="113"/>
              <w:jc w:val="center"/>
              <w:rPr>
                <w:rFonts w:ascii="Times New Roman" w:hAnsi="Times New Roman" w:cs="Times New Roman"/>
                <w:b/>
                <w:sz w:val="18"/>
                <w:szCs w:val="18"/>
              </w:rPr>
            </w:pPr>
            <w:r w:rsidRPr="00A64599">
              <w:rPr>
                <w:rFonts w:ascii="Times New Roman" w:hAnsi="Times New Roman" w:cs="Times New Roman"/>
                <w:sz w:val="18"/>
                <w:szCs w:val="18"/>
              </w:rPr>
              <w:t xml:space="preserve">Evidence of how the Standards for Mathematics Practice were addressed </w:t>
            </w:r>
            <w:r w:rsidRPr="00A64599">
              <w:rPr>
                <w:rFonts w:ascii="Times New Roman" w:hAnsi="Times New Roman" w:cs="Times New Roman"/>
                <w:sz w:val="18"/>
                <w:szCs w:val="18"/>
              </w:rPr>
              <w:br/>
              <w:t>(with page numbers)</w:t>
            </w:r>
          </w:p>
        </w:tc>
        <w:tc>
          <w:tcPr>
            <w:tcW w:w="6062" w:type="dxa"/>
            <w:tcBorders>
              <w:bottom w:val="single" w:sz="4" w:space="0" w:color="auto"/>
            </w:tcBorders>
          </w:tcPr>
          <w:p w14:paraId="2C1FE6A8"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5EE08283"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65FBC05E"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060FBBC1"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24A29A48"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0D05745B"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254D8361"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29B5DC2F"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40CCB68A"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0883A035"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3CA5BD16"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3D53D8CC"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54B0E1D9"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20D53693"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2E9B58BB" w14:textId="77777777" w:rsidR="008216E5" w:rsidRPr="00EF1AA8" w:rsidRDefault="008216E5" w:rsidP="00962FEB"/>
        </w:tc>
        <w:tc>
          <w:tcPr>
            <w:tcW w:w="6361" w:type="dxa"/>
            <w:gridSpan w:val="2"/>
            <w:tcBorders>
              <w:bottom w:val="single" w:sz="4" w:space="0" w:color="auto"/>
              <w:right w:val="single" w:sz="4" w:space="0" w:color="auto"/>
            </w:tcBorders>
          </w:tcPr>
          <w:p w14:paraId="18A7C1AC" w14:textId="77777777" w:rsidR="008216E5" w:rsidRPr="00A324E4" w:rsidRDefault="008216E5" w:rsidP="00962FEB">
            <w:pPr>
              <w:rPr>
                <w:rFonts w:ascii="Times New Roman" w:hAnsi="Times New Roman"/>
                <w:b/>
                <w:sz w:val="20"/>
                <w:szCs w:val="20"/>
              </w:rPr>
            </w:pPr>
          </w:p>
        </w:tc>
      </w:tr>
      <w:tr w:rsidR="008216E5" w14:paraId="507DD9B1" w14:textId="77777777" w:rsidTr="00B911A5">
        <w:trPr>
          <w:cantSplit/>
          <w:trHeight w:val="233"/>
        </w:trPr>
        <w:tc>
          <w:tcPr>
            <w:tcW w:w="1905" w:type="dxa"/>
            <w:shd w:val="clear" w:color="auto" w:fill="CCCCCC"/>
          </w:tcPr>
          <w:p w14:paraId="63801F96" w14:textId="77777777" w:rsidR="008216E5" w:rsidRPr="00A64599" w:rsidRDefault="008216E5" w:rsidP="00962FEB">
            <w:pPr>
              <w:ind w:left="113" w:right="113"/>
              <w:jc w:val="center"/>
              <w:rPr>
                <w:rFonts w:ascii="Times New Roman" w:hAnsi="Times New Roman" w:cs="Times New Roman"/>
                <w:b/>
                <w:sz w:val="18"/>
                <w:szCs w:val="18"/>
              </w:rPr>
            </w:pPr>
            <w:r w:rsidRPr="00A64599">
              <w:rPr>
                <w:rFonts w:ascii="Times New Roman" w:hAnsi="Times New Roman" w:cs="Times New Roman"/>
                <w:b/>
                <w:sz w:val="18"/>
                <w:szCs w:val="18"/>
              </w:rPr>
              <w:t>Seeing Structure and Generalizing</w:t>
            </w:r>
          </w:p>
        </w:tc>
        <w:tc>
          <w:tcPr>
            <w:tcW w:w="6062" w:type="dxa"/>
            <w:shd w:val="clear" w:color="auto" w:fill="CCCCCC"/>
          </w:tcPr>
          <w:p w14:paraId="4548B6CD" w14:textId="77777777" w:rsidR="008216E5" w:rsidRPr="00EF1AA8" w:rsidRDefault="008216E5" w:rsidP="00962FEB">
            <w:r>
              <w:rPr>
                <w:rFonts w:ascii="Times New Roman" w:hAnsi="Times New Roman"/>
                <w:b/>
                <w:bCs/>
                <w:iCs/>
                <w:sz w:val="20"/>
                <w:szCs w:val="20"/>
              </w:rPr>
              <w:t>7. Look for and make use of structure.</w:t>
            </w:r>
          </w:p>
        </w:tc>
        <w:tc>
          <w:tcPr>
            <w:tcW w:w="6361" w:type="dxa"/>
            <w:gridSpan w:val="2"/>
            <w:tcBorders>
              <w:right w:val="single" w:sz="4" w:space="0" w:color="auto"/>
            </w:tcBorders>
            <w:shd w:val="clear" w:color="auto" w:fill="CCCCCC"/>
          </w:tcPr>
          <w:p w14:paraId="1199B33D" w14:textId="77777777" w:rsidR="008216E5" w:rsidRPr="00A324E4" w:rsidRDefault="008216E5" w:rsidP="00962FEB">
            <w:pPr>
              <w:rPr>
                <w:rFonts w:ascii="Times New Roman" w:hAnsi="Times New Roman"/>
                <w:b/>
                <w:sz w:val="20"/>
                <w:szCs w:val="20"/>
              </w:rPr>
            </w:pPr>
            <w:r>
              <w:rPr>
                <w:rFonts w:ascii="Times New Roman" w:hAnsi="Times New Roman"/>
                <w:b/>
                <w:sz w:val="20"/>
                <w:szCs w:val="20"/>
              </w:rPr>
              <w:t>8. Look for and express regularity in repeated reasoning.</w:t>
            </w:r>
          </w:p>
        </w:tc>
      </w:tr>
      <w:tr w:rsidR="008216E5" w14:paraId="78006745" w14:textId="77777777" w:rsidTr="00B911A5">
        <w:trPr>
          <w:cantSplit/>
          <w:trHeight w:val="1548"/>
        </w:trPr>
        <w:tc>
          <w:tcPr>
            <w:tcW w:w="1905" w:type="dxa"/>
            <w:tcBorders>
              <w:bottom w:val="single" w:sz="4" w:space="0" w:color="auto"/>
            </w:tcBorders>
          </w:tcPr>
          <w:p w14:paraId="07152D6D" w14:textId="77777777" w:rsidR="008216E5" w:rsidRDefault="008216E5" w:rsidP="00962FEB">
            <w:pPr>
              <w:jc w:val="center"/>
              <w:rPr>
                <w:sz w:val="18"/>
                <w:szCs w:val="18"/>
              </w:rPr>
            </w:pPr>
          </w:p>
          <w:p w14:paraId="527C6512" w14:textId="77777777" w:rsidR="008216E5" w:rsidRDefault="008216E5" w:rsidP="00962FEB">
            <w:pPr>
              <w:jc w:val="center"/>
              <w:rPr>
                <w:sz w:val="18"/>
                <w:szCs w:val="18"/>
              </w:rPr>
            </w:pPr>
          </w:p>
          <w:p w14:paraId="093E3F68" w14:textId="77777777" w:rsidR="008216E5" w:rsidRPr="00A64599" w:rsidRDefault="008216E5" w:rsidP="00962FEB">
            <w:pPr>
              <w:ind w:left="113" w:right="113"/>
              <w:jc w:val="center"/>
              <w:rPr>
                <w:rFonts w:ascii="Times New Roman" w:hAnsi="Times New Roman" w:cs="Times New Roman"/>
                <w:b/>
                <w:sz w:val="18"/>
                <w:szCs w:val="18"/>
              </w:rPr>
            </w:pPr>
            <w:r w:rsidRPr="00A64599">
              <w:rPr>
                <w:rFonts w:ascii="Times New Roman" w:hAnsi="Times New Roman" w:cs="Times New Roman"/>
                <w:sz w:val="18"/>
                <w:szCs w:val="18"/>
              </w:rPr>
              <w:t xml:space="preserve">Evidence of how the Standards for Mathematics Practice were addressed </w:t>
            </w:r>
            <w:r w:rsidRPr="00A64599">
              <w:rPr>
                <w:rFonts w:ascii="Times New Roman" w:hAnsi="Times New Roman" w:cs="Times New Roman"/>
                <w:sz w:val="18"/>
                <w:szCs w:val="18"/>
              </w:rPr>
              <w:br/>
              <w:t>(with page numbers)</w:t>
            </w:r>
          </w:p>
        </w:tc>
        <w:tc>
          <w:tcPr>
            <w:tcW w:w="6062" w:type="dxa"/>
            <w:tcBorders>
              <w:bottom w:val="single" w:sz="4" w:space="0" w:color="auto"/>
            </w:tcBorders>
          </w:tcPr>
          <w:p w14:paraId="3413206B"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5CCF8615"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2057ABF9"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5E6D28DA"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1CC51248"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4F5B1AE3"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75236249"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697E72F8"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330D7607"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2675AD88"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0B8EFCB9"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0781EF2C"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1EC113AC"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701C7929"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0F610545"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1813E6C9"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4E8961C5"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p w14:paraId="0778979D"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385D1BBB"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66FDA987" w14:textId="77777777" w:rsidR="008216E5" w:rsidRDefault="008216E5" w:rsidP="00962FEB">
            <w:pPr>
              <w:keepNext/>
              <w:keepLines/>
              <w:tabs>
                <w:tab w:val="left" w:pos="4650"/>
                <w:tab w:val="left" w:pos="9280"/>
                <w:tab w:val="left" w:pos="9516"/>
              </w:tabs>
              <w:rPr>
                <w:rFonts w:ascii="Times New Roman" w:hAnsi="Times New Roman"/>
                <w:b/>
                <w:sz w:val="20"/>
                <w:szCs w:val="20"/>
              </w:rPr>
            </w:pPr>
          </w:p>
          <w:p w14:paraId="2C5D7CA8" w14:textId="77777777" w:rsidR="008216E5" w:rsidRPr="00EF1AA8" w:rsidRDefault="008216E5" w:rsidP="00962FEB"/>
        </w:tc>
        <w:tc>
          <w:tcPr>
            <w:tcW w:w="6361" w:type="dxa"/>
            <w:gridSpan w:val="2"/>
            <w:tcBorders>
              <w:bottom w:val="single" w:sz="4" w:space="0" w:color="auto"/>
              <w:right w:val="single" w:sz="4" w:space="0" w:color="auto"/>
            </w:tcBorders>
          </w:tcPr>
          <w:p w14:paraId="1983FFFE" w14:textId="77777777" w:rsidR="008216E5" w:rsidRPr="00A324E4" w:rsidRDefault="008216E5" w:rsidP="00962FEB">
            <w:pPr>
              <w:rPr>
                <w:rFonts w:ascii="Times New Roman" w:hAnsi="Times New Roman"/>
                <w:b/>
                <w:sz w:val="20"/>
                <w:szCs w:val="20"/>
              </w:rPr>
            </w:pPr>
          </w:p>
        </w:tc>
      </w:tr>
    </w:tbl>
    <w:p w14:paraId="4286C484" w14:textId="77777777" w:rsidR="008216E5" w:rsidRDefault="008216E5" w:rsidP="008216E5">
      <w:pPr>
        <w:keepNext/>
        <w:keepLines/>
        <w:tabs>
          <w:tab w:val="left" w:pos="10273"/>
          <w:tab w:val="left" w:pos="10516"/>
        </w:tabs>
        <w:rPr>
          <w:rFonts w:ascii="Times New Roman" w:hAnsi="Times New Roman"/>
          <w:b/>
          <w:bCs/>
          <w:iCs/>
          <w:sz w:val="20"/>
          <w:szCs w:val="20"/>
        </w:rPr>
      </w:pPr>
    </w:p>
    <w:tbl>
      <w:tblPr>
        <w:tblStyle w:val="TableGrid"/>
        <w:tblW w:w="14400" w:type="dxa"/>
        <w:tblLook w:val="04A0" w:firstRow="1" w:lastRow="0" w:firstColumn="1" w:lastColumn="0" w:noHBand="0" w:noVBand="1"/>
      </w:tblPr>
      <w:tblGrid>
        <w:gridCol w:w="8748"/>
        <w:gridCol w:w="4410"/>
        <w:gridCol w:w="1242"/>
      </w:tblGrid>
      <w:tr w:rsidR="002A10F2" w:rsidRPr="00E03F03" w14:paraId="16ABBEED" w14:textId="77777777" w:rsidTr="002A10F2">
        <w:trPr>
          <w:trHeight w:val="323"/>
        </w:trPr>
        <w:tc>
          <w:tcPr>
            <w:tcW w:w="13158" w:type="dxa"/>
            <w:gridSpan w:val="2"/>
          </w:tcPr>
          <w:p w14:paraId="472DDEEF" w14:textId="77777777" w:rsidR="002A10F2" w:rsidRPr="002A10F2" w:rsidRDefault="002A10F2" w:rsidP="002A10F2">
            <w:pPr>
              <w:tabs>
                <w:tab w:val="left" w:pos="1240"/>
              </w:tabs>
              <w:jc w:val="center"/>
              <w:rPr>
                <w:rFonts w:ascii="Times New Roman" w:hAnsi="Times New Roman"/>
                <w:b/>
              </w:rPr>
            </w:pPr>
            <w:r>
              <w:rPr>
                <w:rFonts w:ascii="Times New Roman" w:hAnsi="Times New Roman"/>
                <w:b/>
                <w:bCs/>
                <w:iCs/>
                <w:sz w:val="20"/>
                <w:szCs w:val="20"/>
              </w:rPr>
              <w:br w:type="page"/>
            </w:r>
            <w:r w:rsidRPr="002A10F2">
              <w:rPr>
                <w:rFonts w:ascii="Times New Roman" w:hAnsi="Times New Roman"/>
                <w:b/>
                <w:bCs/>
                <w:iCs/>
              </w:rPr>
              <w:t>Synthesis of Standards for Mathematical Practice</w:t>
            </w:r>
          </w:p>
        </w:tc>
        <w:tc>
          <w:tcPr>
            <w:tcW w:w="1242" w:type="dxa"/>
          </w:tcPr>
          <w:p w14:paraId="45CE4EA4" w14:textId="77777777" w:rsidR="002A10F2" w:rsidRPr="002A10F2" w:rsidRDefault="002A10F2" w:rsidP="002A10F2">
            <w:pPr>
              <w:tabs>
                <w:tab w:val="left" w:pos="1240"/>
              </w:tabs>
              <w:jc w:val="center"/>
              <w:rPr>
                <w:rFonts w:ascii="Times New Roman" w:hAnsi="Times New Roman"/>
                <w:b/>
              </w:rPr>
            </w:pPr>
            <w:r>
              <w:rPr>
                <w:rFonts w:ascii="Times New Roman" w:hAnsi="Times New Roman"/>
                <w:b/>
              </w:rPr>
              <w:t>Page 3</w:t>
            </w:r>
          </w:p>
        </w:tc>
      </w:tr>
      <w:tr w:rsidR="008216E5" w:rsidRPr="00E03F03" w14:paraId="7D4B2971" w14:textId="77777777" w:rsidTr="00962FEB">
        <w:trPr>
          <w:trHeight w:val="323"/>
        </w:trPr>
        <w:tc>
          <w:tcPr>
            <w:tcW w:w="14400" w:type="dxa"/>
            <w:gridSpan w:val="3"/>
            <w:vMerge w:val="restart"/>
          </w:tcPr>
          <w:p w14:paraId="55C8394D" w14:textId="77777777" w:rsidR="008216E5" w:rsidRPr="00E03F03" w:rsidRDefault="008216E5" w:rsidP="00962FEB">
            <w:pPr>
              <w:tabs>
                <w:tab w:val="left" w:pos="1240"/>
              </w:tabs>
              <w:rPr>
                <w:rFonts w:ascii="Times New Roman" w:hAnsi="Times New Roman"/>
                <w:b/>
                <w:sz w:val="20"/>
                <w:szCs w:val="20"/>
              </w:rPr>
            </w:pPr>
            <w:r>
              <w:rPr>
                <w:rFonts w:ascii="Times New Roman" w:hAnsi="Times New Roman"/>
                <w:b/>
                <w:sz w:val="20"/>
                <w:szCs w:val="20"/>
              </w:rPr>
              <w:t xml:space="preserve">(Mathematical Practices </w:t>
            </w:r>
            <w:r w:rsidRPr="00857008">
              <w:rPr>
                <w:rFonts w:ascii="Times New Roman" w:hAnsi="Times New Roman"/>
                <w:b/>
                <w:sz w:val="20"/>
                <w:szCs w:val="20"/>
              </w:rPr>
              <w:sym w:font="Wingdings" w:char="F0E0"/>
            </w:r>
            <w:r>
              <w:rPr>
                <w:rFonts w:ascii="Times New Roman" w:hAnsi="Times New Roman"/>
                <w:b/>
                <w:sz w:val="20"/>
                <w:szCs w:val="20"/>
              </w:rPr>
              <w:t xml:space="preserve"> Content) </w:t>
            </w:r>
            <w:r w:rsidRPr="00E03F03">
              <w:rPr>
                <w:rFonts w:ascii="Times New Roman" w:hAnsi="Times New Roman"/>
                <w:b/>
                <w:sz w:val="20"/>
                <w:szCs w:val="20"/>
              </w:rPr>
              <w:t xml:space="preserve">To what extent do the materials demand that students engage in </w:t>
            </w:r>
            <w:r>
              <w:rPr>
                <w:rFonts w:ascii="Times New Roman" w:hAnsi="Times New Roman"/>
                <w:b/>
                <w:sz w:val="20"/>
                <w:szCs w:val="20"/>
              </w:rPr>
              <w:t xml:space="preserve">the Standards for </w:t>
            </w:r>
            <w:r w:rsidRPr="00E03F03">
              <w:rPr>
                <w:rFonts w:ascii="Times New Roman" w:hAnsi="Times New Roman"/>
                <w:b/>
                <w:sz w:val="20"/>
                <w:szCs w:val="20"/>
              </w:rPr>
              <w:t xml:space="preserve">Mathematical Practice as the primary vehicle for learning </w:t>
            </w:r>
            <w:r>
              <w:rPr>
                <w:rFonts w:ascii="Times New Roman" w:hAnsi="Times New Roman"/>
                <w:b/>
                <w:sz w:val="20"/>
                <w:szCs w:val="20"/>
              </w:rPr>
              <w:t>the</w:t>
            </w:r>
            <w:r w:rsidRPr="00E03F03">
              <w:rPr>
                <w:rFonts w:ascii="Times New Roman" w:hAnsi="Times New Roman"/>
                <w:b/>
                <w:sz w:val="20"/>
                <w:szCs w:val="20"/>
              </w:rPr>
              <w:t xml:space="preserve"> Content</w:t>
            </w:r>
            <w:r>
              <w:rPr>
                <w:rFonts w:ascii="Times New Roman" w:hAnsi="Times New Roman"/>
                <w:b/>
                <w:sz w:val="20"/>
                <w:szCs w:val="20"/>
              </w:rPr>
              <w:t xml:space="preserve"> Standards</w:t>
            </w:r>
            <w:r w:rsidRPr="00E03F03">
              <w:rPr>
                <w:rFonts w:ascii="Times New Roman" w:hAnsi="Times New Roman"/>
                <w:b/>
                <w:sz w:val="20"/>
                <w:szCs w:val="20"/>
              </w:rPr>
              <w:t>?</w:t>
            </w:r>
          </w:p>
        </w:tc>
      </w:tr>
      <w:tr w:rsidR="008216E5" w:rsidRPr="00E03F03" w14:paraId="5B5C6BEA" w14:textId="77777777" w:rsidTr="00F16E93">
        <w:trPr>
          <w:cantSplit/>
          <w:trHeight w:val="1133"/>
        </w:trPr>
        <w:tc>
          <w:tcPr>
            <w:tcW w:w="14400" w:type="dxa"/>
            <w:gridSpan w:val="3"/>
            <w:vMerge/>
            <w:tcBorders>
              <w:bottom w:val="single" w:sz="4" w:space="0" w:color="auto"/>
            </w:tcBorders>
          </w:tcPr>
          <w:p w14:paraId="4781D886" w14:textId="77777777" w:rsidR="008216E5" w:rsidRPr="00E03F03" w:rsidRDefault="008216E5" w:rsidP="00962FEB">
            <w:pPr>
              <w:rPr>
                <w:sz w:val="20"/>
                <w:szCs w:val="20"/>
              </w:rPr>
            </w:pPr>
          </w:p>
        </w:tc>
      </w:tr>
      <w:tr w:rsidR="008216E5" w:rsidRPr="00E03F03" w14:paraId="631A046D" w14:textId="77777777" w:rsidTr="00962FEB">
        <w:trPr>
          <w:trHeight w:val="404"/>
        </w:trPr>
        <w:tc>
          <w:tcPr>
            <w:tcW w:w="14400" w:type="dxa"/>
            <w:gridSpan w:val="3"/>
            <w:vMerge w:val="restart"/>
            <w:tcBorders>
              <w:left w:val="single" w:sz="4" w:space="0" w:color="auto"/>
            </w:tcBorders>
          </w:tcPr>
          <w:p w14:paraId="03A4C4AE" w14:textId="77777777" w:rsidR="008216E5" w:rsidRPr="00E03F03" w:rsidRDefault="008216E5" w:rsidP="00962FEB">
            <w:pPr>
              <w:rPr>
                <w:rFonts w:ascii="Times New Roman" w:hAnsi="Times New Roman"/>
                <w:b/>
                <w:sz w:val="20"/>
                <w:szCs w:val="20"/>
              </w:rPr>
            </w:pPr>
            <w:r>
              <w:rPr>
                <w:rFonts w:ascii="Times New Roman" w:hAnsi="Times New Roman"/>
                <w:b/>
                <w:sz w:val="20"/>
                <w:szCs w:val="20"/>
              </w:rPr>
              <w:t xml:space="preserve">(Content </w:t>
            </w:r>
            <w:r w:rsidRPr="00857008">
              <w:rPr>
                <w:rFonts w:ascii="Times New Roman" w:hAnsi="Times New Roman"/>
                <w:b/>
                <w:sz w:val="20"/>
                <w:szCs w:val="20"/>
              </w:rPr>
              <w:sym w:font="Wingdings" w:char="F0E0"/>
            </w:r>
            <w:r>
              <w:rPr>
                <w:rFonts w:ascii="Times New Roman" w:hAnsi="Times New Roman"/>
                <w:b/>
                <w:sz w:val="20"/>
                <w:szCs w:val="20"/>
              </w:rPr>
              <w:t xml:space="preserve"> Mathematical Practices) To what extent do the materials provide</w:t>
            </w:r>
            <w:r w:rsidRPr="00E03F03">
              <w:rPr>
                <w:rFonts w:ascii="Times New Roman" w:hAnsi="Times New Roman"/>
                <w:b/>
                <w:sz w:val="20"/>
                <w:szCs w:val="20"/>
              </w:rPr>
              <w:t xml:space="preserve"> opportunities </w:t>
            </w:r>
            <w:r>
              <w:rPr>
                <w:rFonts w:ascii="Times New Roman" w:hAnsi="Times New Roman"/>
                <w:b/>
                <w:sz w:val="20"/>
                <w:szCs w:val="20"/>
              </w:rPr>
              <w:t>for</w:t>
            </w:r>
            <w:r w:rsidRPr="00E03F03">
              <w:rPr>
                <w:rFonts w:ascii="Times New Roman" w:hAnsi="Times New Roman"/>
                <w:b/>
                <w:sz w:val="20"/>
                <w:szCs w:val="20"/>
              </w:rPr>
              <w:t xml:space="preserve"> students to develop </w:t>
            </w:r>
            <w:r>
              <w:rPr>
                <w:rFonts w:ascii="Times New Roman" w:hAnsi="Times New Roman"/>
                <w:b/>
                <w:sz w:val="20"/>
                <w:szCs w:val="20"/>
              </w:rPr>
              <w:t>the Standards for Mathematical P</w:t>
            </w:r>
            <w:r w:rsidRPr="00E03F03">
              <w:rPr>
                <w:rFonts w:ascii="Times New Roman" w:hAnsi="Times New Roman"/>
                <w:b/>
                <w:sz w:val="20"/>
                <w:szCs w:val="20"/>
              </w:rPr>
              <w:t>ractice as “habits of mind”</w:t>
            </w:r>
            <w:r>
              <w:rPr>
                <w:rFonts w:ascii="Times New Roman" w:hAnsi="Times New Roman"/>
                <w:b/>
                <w:sz w:val="20"/>
                <w:szCs w:val="20"/>
              </w:rPr>
              <w:t xml:space="preserve"> </w:t>
            </w:r>
            <w:r w:rsidRPr="00B47155">
              <w:rPr>
                <w:rFonts w:ascii="Times New Roman" w:hAnsi="Times New Roman"/>
                <w:b/>
                <w:sz w:val="20"/>
                <w:szCs w:val="20"/>
              </w:rPr>
              <w:t>(ways of thinking about math</w:t>
            </w:r>
            <w:r w:rsidRPr="004B3B75">
              <w:rPr>
                <w:rFonts w:ascii="Times New Roman" w:hAnsi="Times New Roman"/>
                <w:b/>
                <w:sz w:val="20"/>
                <w:szCs w:val="20"/>
              </w:rPr>
              <w:t>ematics that are rich, challenging, and useful)</w:t>
            </w:r>
            <w:r w:rsidRPr="00E03F03">
              <w:rPr>
                <w:rFonts w:ascii="Times New Roman" w:hAnsi="Times New Roman"/>
                <w:b/>
                <w:sz w:val="20"/>
                <w:szCs w:val="20"/>
              </w:rPr>
              <w:t xml:space="preserve"> </w:t>
            </w:r>
            <w:r>
              <w:rPr>
                <w:rFonts w:ascii="Times New Roman" w:hAnsi="Times New Roman"/>
                <w:b/>
                <w:sz w:val="20"/>
                <w:szCs w:val="20"/>
              </w:rPr>
              <w:t>throughout the development of the Content Standards</w:t>
            </w:r>
            <w:r w:rsidRPr="00E03F03">
              <w:rPr>
                <w:rFonts w:ascii="Times New Roman" w:hAnsi="Times New Roman"/>
                <w:b/>
                <w:sz w:val="20"/>
                <w:szCs w:val="20"/>
              </w:rPr>
              <w:t>?</w:t>
            </w:r>
          </w:p>
        </w:tc>
      </w:tr>
      <w:tr w:rsidR="008216E5" w14:paraId="4C6016D9" w14:textId="77777777" w:rsidTr="00F16E93">
        <w:trPr>
          <w:cantSplit/>
          <w:trHeight w:val="1277"/>
        </w:trPr>
        <w:tc>
          <w:tcPr>
            <w:tcW w:w="14400" w:type="dxa"/>
            <w:gridSpan w:val="3"/>
            <w:vMerge/>
            <w:tcBorders>
              <w:left w:val="single" w:sz="4" w:space="0" w:color="auto"/>
              <w:bottom w:val="single" w:sz="4" w:space="0" w:color="auto"/>
            </w:tcBorders>
          </w:tcPr>
          <w:p w14:paraId="7828B2CB" w14:textId="77777777" w:rsidR="008216E5" w:rsidRDefault="008216E5" w:rsidP="00962FEB">
            <w:pPr>
              <w:jc w:val="center"/>
            </w:pPr>
          </w:p>
        </w:tc>
      </w:tr>
      <w:tr w:rsidR="008216E5" w:rsidRPr="00E03F03" w14:paraId="0817063B" w14:textId="77777777" w:rsidTr="00962FEB">
        <w:trPr>
          <w:trHeight w:val="323"/>
        </w:trPr>
        <w:tc>
          <w:tcPr>
            <w:tcW w:w="14400" w:type="dxa"/>
            <w:gridSpan w:val="3"/>
            <w:vMerge w:val="restart"/>
          </w:tcPr>
          <w:p w14:paraId="1D595B7A" w14:textId="77777777" w:rsidR="008216E5" w:rsidRPr="00E03F03" w:rsidRDefault="008216E5" w:rsidP="00962FEB">
            <w:pPr>
              <w:keepNext/>
              <w:keepLines/>
              <w:rPr>
                <w:rFonts w:ascii="Times New Roman" w:hAnsi="Times New Roman"/>
                <w:b/>
                <w:sz w:val="20"/>
                <w:szCs w:val="20"/>
              </w:rPr>
            </w:pPr>
            <w:r w:rsidRPr="00E03F03">
              <w:rPr>
                <w:rFonts w:ascii="Times New Roman" w:hAnsi="Times New Roman"/>
                <w:b/>
                <w:sz w:val="20"/>
                <w:szCs w:val="20"/>
              </w:rPr>
              <w:t xml:space="preserve">To what extent do accompanying </w:t>
            </w:r>
            <w:r>
              <w:rPr>
                <w:rFonts w:ascii="Times New Roman" w:hAnsi="Times New Roman"/>
                <w:b/>
                <w:sz w:val="20"/>
                <w:szCs w:val="20"/>
              </w:rPr>
              <w:t xml:space="preserve">assessments of student learning (such as homework, observation checklists, portfolio recommendations, extended tasks, tests, and quizzes) </w:t>
            </w:r>
            <w:r w:rsidRPr="00E03F03">
              <w:rPr>
                <w:rFonts w:ascii="Times New Roman" w:hAnsi="Times New Roman"/>
                <w:b/>
                <w:sz w:val="20"/>
                <w:szCs w:val="20"/>
              </w:rPr>
              <w:t xml:space="preserve">provide evidence regarding students’ proficiency </w:t>
            </w:r>
            <w:r w:rsidRPr="00094AAE">
              <w:rPr>
                <w:rFonts w:ascii="Times New Roman" w:hAnsi="Times New Roman"/>
                <w:b/>
                <w:sz w:val="20"/>
                <w:szCs w:val="20"/>
              </w:rPr>
              <w:t>with respect to the Standards for Mathematical Practice</w:t>
            </w:r>
            <w:r w:rsidRPr="00FE57E5">
              <w:rPr>
                <w:rFonts w:ascii="Times New Roman" w:hAnsi="Times New Roman"/>
                <w:b/>
                <w:sz w:val="20"/>
                <w:szCs w:val="20"/>
              </w:rPr>
              <w:t>?</w:t>
            </w:r>
          </w:p>
        </w:tc>
      </w:tr>
      <w:tr w:rsidR="008216E5" w:rsidRPr="000D7C43" w14:paraId="765167B6" w14:textId="77777777" w:rsidTr="00962FEB">
        <w:trPr>
          <w:cantSplit/>
          <w:trHeight w:val="1421"/>
        </w:trPr>
        <w:tc>
          <w:tcPr>
            <w:tcW w:w="14400" w:type="dxa"/>
            <w:gridSpan w:val="3"/>
            <w:vMerge/>
            <w:tcBorders>
              <w:bottom w:val="single" w:sz="4" w:space="0" w:color="auto"/>
            </w:tcBorders>
          </w:tcPr>
          <w:p w14:paraId="7656ADAB"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tc>
      </w:tr>
      <w:tr w:rsidR="008216E5" w:rsidRPr="002C71A9" w14:paraId="4BA8E1CF" w14:textId="77777777" w:rsidTr="00962FEB">
        <w:trPr>
          <w:trHeight w:val="346"/>
        </w:trPr>
        <w:tc>
          <w:tcPr>
            <w:tcW w:w="14400" w:type="dxa"/>
            <w:gridSpan w:val="3"/>
            <w:vMerge w:val="restart"/>
            <w:tcBorders>
              <w:left w:val="single" w:sz="4" w:space="0" w:color="auto"/>
            </w:tcBorders>
          </w:tcPr>
          <w:p w14:paraId="2C04B538" w14:textId="77777777" w:rsidR="008216E5" w:rsidRPr="002C71A9" w:rsidRDefault="008216E5" w:rsidP="00962FEB">
            <w:pPr>
              <w:keepNext/>
              <w:keepLines/>
              <w:rPr>
                <w:rFonts w:ascii="Times New Roman" w:hAnsi="Times New Roman"/>
                <w:b/>
                <w:sz w:val="20"/>
                <w:szCs w:val="20"/>
              </w:rPr>
            </w:pPr>
            <w:r w:rsidRPr="00E03F03">
              <w:rPr>
                <w:rFonts w:ascii="Times New Roman" w:hAnsi="Times New Roman"/>
                <w:b/>
                <w:sz w:val="20"/>
                <w:szCs w:val="20"/>
              </w:rPr>
              <w:t xml:space="preserve">What is the quality of the instructional support for </w:t>
            </w:r>
            <w:r>
              <w:rPr>
                <w:rFonts w:ascii="Times New Roman" w:hAnsi="Times New Roman"/>
                <w:b/>
                <w:sz w:val="20"/>
                <w:szCs w:val="20"/>
              </w:rPr>
              <w:t>students’ development of the Standards for Mathematical P</w:t>
            </w:r>
            <w:r w:rsidRPr="00E03F03">
              <w:rPr>
                <w:rFonts w:ascii="Times New Roman" w:hAnsi="Times New Roman"/>
                <w:b/>
                <w:sz w:val="20"/>
                <w:szCs w:val="20"/>
              </w:rPr>
              <w:t>ractice</w:t>
            </w:r>
            <w:r>
              <w:rPr>
                <w:rFonts w:ascii="Times New Roman" w:hAnsi="Times New Roman"/>
                <w:b/>
                <w:sz w:val="20"/>
                <w:szCs w:val="20"/>
              </w:rPr>
              <w:t xml:space="preserve"> as habits of mind</w:t>
            </w:r>
            <w:r w:rsidRPr="00E03F03">
              <w:rPr>
                <w:rFonts w:ascii="Times New Roman" w:hAnsi="Times New Roman"/>
                <w:b/>
                <w:sz w:val="20"/>
                <w:szCs w:val="20"/>
              </w:rPr>
              <w:t>?</w:t>
            </w:r>
          </w:p>
        </w:tc>
      </w:tr>
      <w:tr w:rsidR="008216E5" w:rsidRPr="000D7C43" w14:paraId="752976A2" w14:textId="77777777" w:rsidTr="00962FEB">
        <w:trPr>
          <w:cantSplit/>
          <w:trHeight w:val="1548"/>
        </w:trPr>
        <w:tc>
          <w:tcPr>
            <w:tcW w:w="14400" w:type="dxa"/>
            <w:gridSpan w:val="3"/>
            <w:vMerge/>
            <w:tcBorders>
              <w:left w:val="single" w:sz="4" w:space="0" w:color="auto"/>
            </w:tcBorders>
          </w:tcPr>
          <w:p w14:paraId="28EBB272" w14:textId="77777777" w:rsidR="008216E5" w:rsidRPr="000D7C43" w:rsidRDefault="008216E5" w:rsidP="00962FEB">
            <w:pPr>
              <w:keepNext/>
              <w:keepLines/>
              <w:tabs>
                <w:tab w:val="left" w:pos="4650"/>
                <w:tab w:val="left" w:pos="9280"/>
                <w:tab w:val="left" w:pos="9516"/>
              </w:tabs>
              <w:rPr>
                <w:rFonts w:ascii="Times New Roman" w:hAnsi="Times New Roman"/>
                <w:b/>
                <w:sz w:val="20"/>
                <w:szCs w:val="20"/>
              </w:rPr>
            </w:pPr>
          </w:p>
        </w:tc>
      </w:tr>
      <w:tr w:rsidR="008216E5" w14:paraId="230EC46D" w14:textId="77777777" w:rsidTr="00F16E93">
        <w:trPr>
          <w:cantSplit/>
          <w:trHeight w:val="293"/>
        </w:trPr>
        <w:tc>
          <w:tcPr>
            <w:tcW w:w="14400" w:type="dxa"/>
            <w:gridSpan w:val="3"/>
            <w:vMerge/>
            <w:tcBorders>
              <w:left w:val="single" w:sz="4" w:space="0" w:color="auto"/>
              <w:bottom w:val="single" w:sz="4" w:space="0" w:color="auto"/>
            </w:tcBorders>
          </w:tcPr>
          <w:p w14:paraId="52B92008" w14:textId="77777777" w:rsidR="008216E5" w:rsidRDefault="008216E5" w:rsidP="00962FEB">
            <w:pPr>
              <w:jc w:val="center"/>
            </w:pPr>
          </w:p>
        </w:tc>
      </w:tr>
      <w:tr w:rsidR="008216E5" w14:paraId="657547B4" w14:textId="77777777" w:rsidTr="00962FEB">
        <w:trPr>
          <w:cantSplit/>
          <w:trHeight w:val="281"/>
        </w:trPr>
        <w:tc>
          <w:tcPr>
            <w:tcW w:w="8748" w:type="dxa"/>
            <w:tcBorders>
              <w:left w:val="single" w:sz="4" w:space="0" w:color="auto"/>
              <w:bottom w:val="single" w:sz="4" w:space="0" w:color="auto"/>
            </w:tcBorders>
          </w:tcPr>
          <w:p w14:paraId="08924432" w14:textId="77777777" w:rsidR="008216E5" w:rsidRDefault="008216E5" w:rsidP="00962FEB">
            <w:pPr>
              <w:widowControl w:val="0"/>
              <w:tabs>
                <w:tab w:val="left" w:pos="4650"/>
                <w:tab w:val="left" w:pos="9280"/>
                <w:tab w:val="left" w:pos="9516"/>
              </w:tabs>
              <w:spacing w:before="120"/>
              <w:rPr>
                <w:rFonts w:ascii="Times New Roman" w:hAnsi="Times New Roman"/>
                <w:b/>
                <w:sz w:val="20"/>
                <w:szCs w:val="20"/>
              </w:rPr>
            </w:pPr>
            <w:r>
              <w:rPr>
                <w:rFonts w:ascii="Times New Roman" w:hAnsi="Times New Roman"/>
                <w:b/>
                <w:sz w:val="20"/>
                <w:szCs w:val="20"/>
              </w:rPr>
              <w:t>Summative Assessment</w:t>
            </w:r>
          </w:p>
          <w:p w14:paraId="6E4EE749" w14:textId="77777777" w:rsidR="008216E5" w:rsidRDefault="008216E5" w:rsidP="00962FEB">
            <w:pPr>
              <w:widowControl w:val="0"/>
              <w:tabs>
                <w:tab w:val="left" w:pos="4650"/>
                <w:tab w:val="left" w:pos="9280"/>
                <w:tab w:val="left" w:pos="9516"/>
              </w:tabs>
              <w:spacing w:before="120"/>
              <w:rPr>
                <w:rFonts w:ascii="Times New Roman" w:hAnsi="Times New Roman"/>
                <w:b/>
                <w:sz w:val="20"/>
                <w:szCs w:val="20"/>
              </w:rPr>
            </w:pPr>
            <w:r>
              <w:rPr>
                <w:rFonts w:ascii="Times New Roman" w:hAnsi="Times New Roman"/>
                <w:b/>
                <w:sz w:val="20"/>
                <w:szCs w:val="20"/>
              </w:rPr>
              <w:t>(Low) – The Standards for Mathematical Practice are not addressed or are addressed superficially.</w:t>
            </w:r>
          </w:p>
          <w:p w14:paraId="640BD367" w14:textId="77777777" w:rsidR="008216E5" w:rsidRDefault="008216E5" w:rsidP="00962FEB">
            <w:pPr>
              <w:widowControl w:val="0"/>
              <w:tabs>
                <w:tab w:val="left" w:pos="4650"/>
                <w:tab w:val="left" w:pos="9280"/>
                <w:tab w:val="left" w:pos="9516"/>
              </w:tabs>
              <w:spacing w:before="120"/>
              <w:rPr>
                <w:rFonts w:ascii="Times New Roman" w:hAnsi="Times New Roman"/>
                <w:b/>
                <w:sz w:val="20"/>
                <w:szCs w:val="20"/>
              </w:rPr>
            </w:pPr>
            <w:r>
              <w:rPr>
                <w:rFonts w:ascii="Times New Roman" w:hAnsi="Times New Roman"/>
                <w:b/>
                <w:sz w:val="20"/>
                <w:szCs w:val="20"/>
              </w:rPr>
              <w:t>(Marginal) The Standards for Mathematical Practice are addressed, but not consistently in a way that is embedded in the development of the Content Standards.</w:t>
            </w:r>
          </w:p>
          <w:p w14:paraId="34BA083C" w14:textId="77777777" w:rsidR="008216E5" w:rsidRDefault="008216E5" w:rsidP="00962FEB">
            <w:pPr>
              <w:widowControl w:val="0"/>
              <w:tabs>
                <w:tab w:val="left" w:pos="4650"/>
                <w:tab w:val="left" w:pos="9280"/>
                <w:tab w:val="left" w:pos="9516"/>
              </w:tabs>
              <w:spacing w:before="120"/>
            </w:pPr>
            <w:r>
              <w:rPr>
                <w:rFonts w:ascii="Times New Roman" w:hAnsi="Times New Roman"/>
                <w:b/>
                <w:sz w:val="20"/>
                <w:szCs w:val="20"/>
              </w:rPr>
              <w:t>(Acceptable) – Attention to the Standards for Mathematical Practice is embedded throughout the curriculum materials in ways that may help students to develop them as habits of mind.</w:t>
            </w:r>
          </w:p>
        </w:tc>
        <w:tc>
          <w:tcPr>
            <w:tcW w:w="5652" w:type="dxa"/>
            <w:gridSpan w:val="2"/>
            <w:tcBorders>
              <w:left w:val="single" w:sz="4" w:space="0" w:color="auto"/>
              <w:bottom w:val="single" w:sz="4" w:space="0" w:color="auto"/>
            </w:tcBorders>
          </w:tcPr>
          <w:p w14:paraId="5FDABC43" w14:textId="77777777" w:rsidR="008216E5" w:rsidRDefault="008216E5" w:rsidP="00962FEB">
            <w:pPr>
              <w:widowControl w:val="0"/>
              <w:tabs>
                <w:tab w:val="left" w:pos="4650"/>
                <w:tab w:val="left" w:pos="9280"/>
                <w:tab w:val="left" w:pos="9516"/>
              </w:tabs>
              <w:spacing w:before="120"/>
            </w:pPr>
            <w:r w:rsidRPr="00094AAE">
              <w:rPr>
                <w:rFonts w:ascii="Times New Roman" w:hAnsi="Times New Roman"/>
                <w:b/>
                <w:sz w:val="20"/>
                <w:szCs w:val="20"/>
              </w:rPr>
              <w:t>Explanation for score</w:t>
            </w:r>
          </w:p>
        </w:tc>
      </w:tr>
    </w:tbl>
    <w:p w14:paraId="5F4CBDC6" w14:textId="77777777" w:rsidR="008216E5" w:rsidRDefault="008216E5" w:rsidP="008216E5">
      <w:pPr>
        <w:spacing w:after="0" w:line="240" w:lineRule="auto"/>
        <w:rPr>
          <w:rFonts w:ascii="Times New Roman" w:hAnsi="Times New Roman" w:cs="Times New Roman"/>
          <w:sz w:val="28"/>
          <w:szCs w:val="28"/>
        </w:rPr>
        <w:sectPr w:rsidR="008216E5" w:rsidSect="00962FEB">
          <w:headerReference w:type="even" r:id="rId16"/>
          <w:headerReference w:type="default" r:id="rId17"/>
          <w:footerReference w:type="even" r:id="rId18"/>
          <w:footerReference w:type="default" r:id="rId19"/>
          <w:headerReference w:type="first" r:id="rId20"/>
          <w:footerReference w:type="first" r:id="rId21"/>
          <w:pgSz w:w="15840" w:h="12240" w:orient="landscape" w:code="1"/>
          <w:pgMar w:top="720" w:right="720" w:bottom="720" w:left="720" w:header="720" w:footer="720" w:gutter="0"/>
          <w:paperSrc w:first="4" w:other="4"/>
          <w:cols w:space="720"/>
          <w:docGrid w:linePitch="360"/>
        </w:sectPr>
      </w:pPr>
    </w:p>
    <w:p w14:paraId="1E1938A9" w14:textId="77777777" w:rsidR="008216E5" w:rsidRPr="008216E5" w:rsidRDefault="008216E5" w:rsidP="008216E5">
      <w:pPr>
        <w:ind w:left="-1080"/>
        <w:jc w:val="center"/>
        <w:outlineLvl w:val="0"/>
        <w:rPr>
          <w:rFonts w:ascii="Times New Roman" w:hAnsi="Times New Roman" w:cs="Times New Roman"/>
          <w:b/>
        </w:rPr>
      </w:pPr>
      <w:r w:rsidRPr="008216E5">
        <w:rPr>
          <w:rFonts w:ascii="Times New Roman" w:hAnsi="Times New Roman" w:cs="Times New Roman"/>
          <w:b/>
        </w:rPr>
        <w:lastRenderedPageBreak/>
        <w:t>COMMON CORE STATE STANDARDS FOR MATHEMATICS</w:t>
      </w:r>
    </w:p>
    <w:p w14:paraId="489F7C2B" w14:textId="77777777" w:rsidR="008216E5" w:rsidRPr="008216E5" w:rsidRDefault="008216E5" w:rsidP="008216E5">
      <w:pPr>
        <w:ind w:left="-900" w:hanging="180"/>
        <w:jc w:val="center"/>
        <w:outlineLvl w:val="0"/>
        <w:rPr>
          <w:rFonts w:ascii="Times New Roman" w:hAnsi="Times New Roman" w:cs="Times New Roman"/>
          <w:b/>
        </w:rPr>
      </w:pPr>
      <w:r w:rsidRPr="008216E5">
        <w:rPr>
          <w:rFonts w:ascii="Times New Roman" w:hAnsi="Times New Roman" w:cs="Times New Roman"/>
          <w:b/>
        </w:rPr>
        <w:t>Standards for Mathematical Practice</w:t>
      </w:r>
    </w:p>
    <w:p w14:paraId="296B501E" w14:textId="77777777" w:rsidR="008216E5" w:rsidRPr="008216E5" w:rsidRDefault="008216E5" w:rsidP="008216E5">
      <w:pPr>
        <w:ind w:left="-1080"/>
        <w:rPr>
          <w:rFonts w:ascii="Times New Roman" w:hAnsi="Times New Roman" w:cs="Times New Roman"/>
        </w:rPr>
      </w:pPr>
      <w:r w:rsidRPr="008216E5">
        <w:rPr>
          <w:rFonts w:ascii="Times New Roman" w:hAnsi="Times New Roman" w:cs="Times New Roman"/>
        </w:rPr>
        <w:t xml:space="preserve">The Standards for Mathematical Practice describe varieties of expertise that mathematics educators at all levels should seek to develop in their students. These practices rest on important “processes and proficiencies” with longstanding importance in mathematics education. The first of these are the NCTM process standards of problem solving, reasoning and proof, communication, representation, and connections. The second are the strands of mathematical proficiency specified  in the National Research Council’s report </w:t>
      </w:r>
      <w:r w:rsidRPr="008216E5">
        <w:rPr>
          <w:rFonts w:ascii="Times New Roman" w:hAnsi="Times New Roman" w:cs="Times New Roman"/>
          <w:i/>
        </w:rPr>
        <w:t>Adding It Up</w:t>
      </w:r>
      <w:r w:rsidRPr="008216E5">
        <w:rPr>
          <w:rFonts w:ascii="Times New Roman" w:hAnsi="Times New Roman" w:cs="Times New Roman"/>
        </w:rPr>
        <w:t>: adaptive reasoning , strategic competence, conceptual understanding (comprehension of mathematical concepts, operations and relations), procedural fluency (skill in carrying out procedures flexibly, accurately, efficiently and appropriately) and productive disposition (habitual inclination to see mathematics as sensible, useful, and worthwhile, coupled with a belief in diligence and one’s own efficacy).</w:t>
      </w:r>
    </w:p>
    <w:p w14:paraId="14ED6837" w14:textId="77777777" w:rsidR="008216E5" w:rsidRPr="008216E5" w:rsidRDefault="008216E5" w:rsidP="008216E5">
      <w:pPr>
        <w:spacing w:after="0" w:line="240" w:lineRule="auto"/>
        <w:ind w:left="-1080"/>
        <w:rPr>
          <w:rFonts w:ascii="Times New Roman" w:hAnsi="Times New Roman" w:cs="Times New Roman"/>
        </w:rPr>
      </w:pPr>
      <w:r w:rsidRPr="008216E5">
        <w:rPr>
          <w:rFonts w:ascii="Times New Roman" w:hAnsi="Times New Roman" w:cs="Times New Roman"/>
          <w:b/>
        </w:rPr>
        <w:t>1</w:t>
      </w:r>
      <w:r w:rsidRPr="008216E5">
        <w:rPr>
          <w:rFonts w:ascii="Times New Roman" w:hAnsi="Times New Roman" w:cs="Times New Roman"/>
          <w:b/>
        </w:rPr>
        <w:tab/>
        <w:t>Make sense of problems and persevere in solving them.</w:t>
      </w:r>
    </w:p>
    <w:p w14:paraId="72C3CD3C" w14:textId="77777777" w:rsidR="008216E5" w:rsidRPr="008216E5" w:rsidRDefault="008216E5" w:rsidP="008216E5">
      <w:pPr>
        <w:spacing w:after="0" w:line="240" w:lineRule="auto"/>
        <w:ind w:left="-720" w:right="-187"/>
        <w:rPr>
          <w:rFonts w:ascii="Times New Roman" w:hAnsi="Times New Roman" w:cs="Times New Roman"/>
        </w:rPr>
      </w:pPr>
      <w:r w:rsidRPr="008216E5">
        <w:rPr>
          <w:rFonts w:ascii="Times New Roman" w:hAnsi="Times New Roman" w:cs="Times New Roman"/>
        </w:rPr>
        <w:t>Mathematically proficient students:</w:t>
      </w:r>
    </w:p>
    <w:p w14:paraId="5CA56D08"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explain</w:t>
      </w:r>
      <w:proofErr w:type="gramEnd"/>
      <w:r w:rsidRPr="008216E5">
        <w:rPr>
          <w:rFonts w:ascii="Times New Roman" w:hAnsi="Times New Roman" w:cs="Times New Roman"/>
        </w:rPr>
        <w:t xml:space="preserve"> to themselves the meaning of a problem and looking for entry points to its solution.</w:t>
      </w:r>
    </w:p>
    <w:p w14:paraId="5154BE05"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analyze</w:t>
      </w:r>
      <w:proofErr w:type="gramEnd"/>
      <w:r w:rsidRPr="008216E5">
        <w:rPr>
          <w:rFonts w:ascii="Times New Roman" w:hAnsi="Times New Roman" w:cs="Times New Roman"/>
        </w:rPr>
        <w:t xml:space="preserve"> givens, constraints, relationships, and goals. </w:t>
      </w:r>
    </w:p>
    <w:p w14:paraId="3B0AB828" w14:textId="77777777" w:rsid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make</w:t>
      </w:r>
      <w:proofErr w:type="gramEnd"/>
      <w:r w:rsidRPr="008216E5">
        <w:rPr>
          <w:rFonts w:ascii="Times New Roman" w:hAnsi="Times New Roman" w:cs="Times New Roman"/>
        </w:rPr>
        <w:t xml:space="preserve"> conjectures about the form and meaning of the solution attempt. </w:t>
      </w:r>
    </w:p>
    <w:p w14:paraId="2547B76A" w14:textId="77777777" w:rsidR="00687B2C" w:rsidRPr="008216E5" w:rsidRDefault="00687B2C" w:rsidP="00743A00">
      <w:pPr>
        <w:numPr>
          <w:ilvl w:val="0"/>
          <w:numId w:val="25"/>
        </w:numPr>
        <w:spacing w:after="0" w:line="240" w:lineRule="auto"/>
        <w:ind w:right="-180"/>
        <w:rPr>
          <w:rFonts w:ascii="Times New Roman" w:hAnsi="Times New Roman" w:cs="Times New Roman"/>
        </w:rPr>
      </w:pPr>
      <w:proofErr w:type="gramStart"/>
      <w:r>
        <w:rPr>
          <w:rFonts w:ascii="Times New Roman" w:hAnsi="Times New Roman" w:cs="Times New Roman"/>
        </w:rPr>
        <w:t>plan</w:t>
      </w:r>
      <w:proofErr w:type="gramEnd"/>
      <w:r>
        <w:rPr>
          <w:rFonts w:ascii="Times New Roman" w:hAnsi="Times New Roman" w:cs="Times New Roman"/>
        </w:rPr>
        <w:t xml:space="preserve"> a solution pathway rather than simply jumping into a solution.</w:t>
      </w:r>
    </w:p>
    <w:p w14:paraId="4B543207"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consider</w:t>
      </w:r>
      <w:proofErr w:type="gramEnd"/>
      <w:r w:rsidRPr="008216E5">
        <w:rPr>
          <w:rFonts w:ascii="Times New Roman" w:hAnsi="Times New Roman" w:cs="Times New Roman"/>
        </w:rPr>
        <w:t xml:space="preserve"> analogous problems, and try special cases and simpler forms of the original problem</w:t>
      </w:r>
      <w:r w:rsidR="00687B2C">
        <w:rPr>
          <w:rFonts w:ascii="Times New Roman" w:hAnsi="Times New Roman" w:cs="Times New Roman"/>
        </w:rPr>
        <w:t xml:space="preserve"> in order to gain insight into its solution</w:t>
      </w:r>
      <w:r w:rsidRPr="008216E5">
        <w:rPr>
          <w:rFonts w:ascii="Times New Roman" w:hAnsi="Times New Roman" w:cs="Times New Roman"/>
        </w:rPr>
        <w:t xml:space="preserve">. </w:t>
      </w:r>
    </w:p>
    <w:p w14:paraId="78100C2F"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monitor</w:t>
      </w:r>
      <w:proofErr w:type="gramEnd"/>
      <w:r w:rsidRPr="008216E5">
        <w:rPr>
          <w:rFonts w:ascii="Times New Roman" w:hAnsi="Times New Roman" w:cs="Times New Roman"/>
        </w:rPr>
        <w:t xml:space="preserve"> and evaluate their progress and change course if necessary. </w:t>
      </w:r>
    </w:p>
    <w:p w14:paraId="1AB05885"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transform</w:t>
      </w:r>
      <w:proofErr w:type="gramEnd"/>
      <w:r w:rsidRPr="008216E5">
        <w:rPr>
          <w:rFonts w:ascii="Times New Roman" w:hAnsi="Times New Roman" w:cs="Times New Roman"/>
        </w:rPr>
        <w:t xml:space="preserve"> algebraic expressions or change the viewing window on their graphing calculator to get  information.</w:t>
      </w:r>
    </w:p>
    <w:p w14:paraId="7A409A17"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explain</w:t>
      </w:r>
      <w:proofErr w:type="gramEnd"/>
      <w:r w:rsidRPr="008216E5">
        <w:rPr>
          <w:rFonts w:ascii="Times New Roman" w:hAnsi="Times New Roman" w:cs="Times New Roman"/>
        </w:rPr>
        <w:t xml:space="preserve"> correspondences between equations, verbal descriptions, tables, and graphs.</w:t>
      </w:r>
    </w:p>
    <w:p w14:paraId="1B6451E7"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draw</w:t>
      </w:r>
      <w:proofErr w:type="gramEnd"/>
      <w:r w:rsidRPr="008216E5">
        <w:rPr>
          <w:rFonts w:ascii="Times New Roman" w:hAnsi="Times New Roman" w:cs="Times New Roman"/>
        </w:rPr>
        <w:t xml:space="preserve"> diagrams of important features and relationships, graph data, and search for regularity or trends.</w:t>
      </w:r>
    </w:p>
    <w:p w14:paraId="72A6D3F8"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use</w:t>
      </w:r>
      <w:proofErr w:type="gramEnd"/>
      <w:r w:rsidRPr="008216E5">
        <w:rPr>
          <w:rFonts w:ascii="Times New Roman" w:hAnsi="Times New Roman" w:cs="Times New Roman"/>
        </w:rPr>
        <w:t xml:space="preserve"> concrete objects or pictures to help conceptualize and solve a problem. </w:t>
      </w:r>
    </w:p>
    <w:p w14:paraId="051ED51F"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check</w:t>
      </w:r>
      <w:proofErr w:type="gramEnd"/>
      <w:r w:rsidRPr="008216E5">
        <w:rPr>
          <w:rFonts w:ascii="Times New Roman" w:hAnsi="Times New Roman" w:cs="Times New Roman"/>
        </w:rPr>
        <w:t xml:space="preserve"> their answers to problems using a different method.</w:t>
      </w:r>
    </w:p>
    <w:p w14:paraId="0AE2BBD7" w14:textId="77777777" w:rsidR="008216E5" w:rsidRPr="008216E5"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ask</w:t>
      </w:r>
      <w:proofErr w:type="gramEnd"/>
      <w:r w:rsidRPr="008216E5">
        <w:rPr>
          <w:rFonts w:ascii="Times New Roman" w:hAnsi="Times New Roman" w:cs="Times New Roman"/>
        </w:rPr>
        <w:t xml:space="preserve"> themselves, “Does this make sense?” </w:t>
      </w:r>
    </w:p>
    <w:p w14:paraId="374CD5B6" w14:textId="77777777" w:rsidR="008216E5" w:rsidRPr="004F2B2F" w:rsidRDefault="008216E5" w:rsidP="00743A00">
      <w:pPr>
        <w:numPr>
          <w:ilvl w:val="0"/>
          <w:numId w:val="25"/>
        </w:numPr>
        <w:spacing w:after="0" w:line="240" w:lineRule="auto"/>
        <w:ind w:right="-180"/>
        <w:rPr>
          <w:rFonts w:ascii="Times New Roman" w:hAnsi="Times New Roman" w:cs="Times New Roman"/>
        </w:rPr>
      </w:pPr>
      <w:proofErr w:type="gramStart"/>
      <w:r w:rsidRPr="008216E5">
        <w:rPr>
          <w:rFonts w:ascii="Times New Roman" w:hAnsi="Times New Roman" w:cs="Times New Roman"/>
        </w:rPr>
        <w:t>understand</w:t>
      </w:r>
      <w:proofErr w:type="gramEnd"/>
      <w:r w:rsidRPr="008216E5">
        <w:rPr>
          <w:rFonts w:ascii="Times New Roman" w:hAnsi="Times New Roman" w:cs="Times New Roman"/>
        </w:rPr>
        <w:t xml:space="preserve"> the approaches of others to solving complex problems</w:t>
      </w:r>
      <w:r w:rsidR="00687B2C">
        <w:rPr>
          <w:rFonts w:ascii="Times New Roman" w:hAnsi="Times New Roman" w:cs="Times New Roman"/>
        </w:rPr>
        <w:t xml:space="preserve"> and identify correspondences between approaches</w:t>
      </w:r>
      <w:r w:rsidRPr="008216E5">
        <w:rPr>
          <w:rFonts w:ascii="Times New Roman" w:hAnsi="Times New Roman" w:cs="Times New Roman"/>
        </w:rPr>
        <w:t>.</w:t>
      </w:r>
    </w:p>
    <w:p w14:paraId="19AF8036" w14:textId="77777777" w:rsidR="008216E5" w:rsidRPr="008216E5" w:rsidRDefault="008216E5" w:rsidP="008216E5">
      <w:pPr>
        <w:spacing w:after="0" w:line="240" w:lineRule="auto"/>
        <w:ind w:left="-720" w:right="-180" w:hanging="360"/>
        <w:rPr>
          <w:rFonts w:ascii="Times New Roman" w:hAnsi="Times New Roman" w:cs="Times New Roman"/>
          <w:b/>
        </w:rPr>
      </w:pPr>
      <w:r w:rsidRPr="008216E5">
        <w:rPr>
          <w:rFonts w:ascii="Times New Roman" w:hAnsi="Times New Roman" w:cs="Times New Roman"/>
          <w:b/>
        </w:rPr>
        <w:t>2.</w:t>
      </w:r>
      <w:r w:rsidRPr="008216E5">
        <w:rPr>
          <w:rFonts w:ascii="Times New Roman" w:hAnsi="Times New Roman" w:cs="Times New Roman"/>
          <w:b/>
        </w:rPr>
        <w:tab/>
        <w:t>Reason abstractly and quantitatively.</w:t>
      </w:r>
    </w:p>
    <w:p w14:paraId="7CD649F7" w14:textId="77777777" w:rsidR="008216E5" w:rsidRPr="008216E5" w:rsidRDefault="008216E5" w:rsidP="008216E5">
      <w:pPr>
        <w:spacing w:after="0" w:line="240" w:lineRule="auto"/>
        <w:ind w:left="-720" w:right="-180"/>
        <w:rPr>
          <w:rFonts w:ascii="Times New Roman" w:hAnsi="Times New Roman" w:cs="Times New Roman"/>
        </w:rPr>
      </w:pPr>
      <w:r w:rsidRPr="008216E5">
        <w:rPr>
          <w:rFonts w:ascii="Times New Roman" w:hAnsi="Times New Roman" w:cs="Times New Roman"/>
        </w:rPr>
        <w:t>Mathematically proficient students:</w:t>
      </w:r>
    </w:p>
    <w:p w14:paraId="43E08B55" w14:textId="77777777" w:rsidR="008216E5" w:rsidRPr="00687B2C" w:rsidRDefault="008216E5" w:rsidP="00743A00">
      <w:pPr>
        <w:numPr>
          <w:ilvl w:val="0"/>
          <w:numId w:val="31"/>
        </w:numPr>
        <w:spacing w:after="0" w:line="240" w:lineRule="auto"/>
        <w:ind w:left="-360" w:right="-180"/>
        <w:rPr>
          <w:rFonts w:ascii="Times New Roman" w:hAnsi="Times New Roman" w:cs="Times New Roman"/>
          <w:b/>
        </w:rPr>
      </w:pPr>
      <w:proofErr w:type="gramStart"/>
      <w:r w:rsidRPr="008216E5">
        <w:rPr>
          <w:rFonts w:ascii="Times New Roman" w:hAnsi="Times New Roman" w:cs="Times New Roman"/>
        </w:rPr>
        <w:t>make</w:t>
      </w:r>
      <w:proofErr w:type="gramEnd"/>
      <w:r w:rsidRPr="008216E5">
        <w:rPr>
          <w:rFonts w:ascii="Times New Roman" w:hAnsi="Times New Roman" w:cs="Times New Roman"/>
        </w:rPr>
        <w:t xml:space="preserve"> sense of quantities and their relationships in problem situations.</w:t>
      </w:r>
    </w:p>
    <w:p w14:paraId="184E066F" w14:textId="77777777" w:rsidR="00687B2C" w:rsidRPr="008216E5" w:rsidRDefault="00687B2C" w:rsidP="00743A00">
      <w:pPr>
        <w:numPr>
          <w:ilvl w:val="0"/>
          <w:numId w:val="31"/>
        </w:numPr>
        <w:spacing w:after="0" w:line="240" w:lineRule="auto"/>
        <w:ind w:left="-360" w:right="-180"/>
        <w:rPr>
          <w:rFonts w:ascii="Times New Roman" w:hAnsi="Times New Roman" w:cs="Times New Roman"/>
          <w:b/>
        </w:rPr>
      </w:pPr>
      <w:r>
        <w:rPr>
          <w:rFonts w:ascii="Times New Roman" w:hAnsi="Times New Roman" w:cs="Times New Roman"/>
        </w:rPr>
        <w:t>Bring two complementary abilities to bear on problems involving quantitative relationships:</w:t>
      </w:r>
    </w:p>
    <w:p w14:paraId="04599FE7" w14:textId="77777777" w:rsidR="008216E5" w:rsidRPr="008216E5" w:rsidRDefault="008216E5" w:rsidP="00743A00">
      <w:pPr>
        <w:numPr>
          <w:ilvl w:val="0"/>
          <w:numId w:val="35"/>
        </w:numPr>
        <w:spacing w:after="0" w:line="240" w:lineRule="auto"/>
        <w:ind w:right="-180"/>
        <w:rPr>
          <w:rFonts w:ascii="Times New Roman" w:hAnsi="Times New Roman" w:cs="Times New Roman"/>
        </w:rPr>
      </w:pPr>
      <w:r w:rsidRPr="008216E5">
        <w:rPr>
          <w:rFonts w:ascii="Times New Roman" w:hAnsi="Times New Roman" w:cs="Times New Roman"/>
          <w:i/>
        </w:rPr>
        <w:t xml:space="preserve">decontextualize </w:t>
      </w:r>
      <w:r w:rsidRPr="008216E5">
        <w:rPr>
          <w:rFonts w:ascii="Times New Roman" w:hAnsi="Times New Roman" w:cs="Times New Roman"/>
        </w:rPr>
        <w:t>(abstract a given situation and represent it symbolically and manipulate the representing symbols as if they have a life of their own, without necessarily attending to their referents and</w:t>
      </w:r>
    </w:p>
    <w:p w14:paraId="7D5810A5" w14:textId="77777777" w:rsidR="008216E5" w:rsidRPr="008216E5" w:rsidRDefault="008216E5" w:rsidP="00743A00">
      <w:pPr>
        <w:numPr>
          <w:ilvl w:val="0"/>
          <w:numId w:val="35"/>
        </w:numPr>
        <w:spacing w:after="0" w:line="240" w:lineRule="auto"/>
        <w:ind w:right="-180"/>
        <w:rPr>
          <w:rFonts w:ascii="Times New Roman" w:hAnsi="Times New Roman" w:cs="Times New Roman"/>
        </w:rPr>
      </w:pPr>
      <w:proofErr w:type="gramStart"/>
      <w:r w:rsidRPr="008216E5">
        <w:rPr>
          <w:rFonts w:ascii="Times New Roman" w:hAnsi="Times New Roman" w:cs="Times New Roman"/>
          <w:i/>
        </w:rPr>
        <w:t>contextualize</w:t>
      </w:r>
      <w:proofErr w:type="gramEnd"/>
      <w:r w:rsidRPr="008216E5">
        <w:rPr>
          <w:rFonts w:ascii="Times New Roman" w:hAnsi="Times New Roman" w:cs="Times New Roman"/>
        </w:rPr>
        <w:t xml:space="preserve"> (pause as needed during the manipulation process in order to probe into the referents for the symbols involved). </w:t>
      </w:r>
    </w:p>
    <w:p w14:paraId="36837ED5" w14:textId="77777777" w:rsidR="008216E5" w:rsidRPr="008216E5" w:rsidRDefault="008216E5" w:rsidP="00743A00">
      <w:pPr>
        <w:numPr>
          <w:ilvl w:val="0"/>
          <w:numId w:val="26"/>
        </w:numPr>
        <w:spacing w:after="0" w:line="240" w:lineRule="auto"/>
        <w:ind w:right="-180"/>
        <w:rPr>
          <w:rFonts w:ascii="Times New Roman" w:hAnsi="Times New Roman" w:cs="Times New Roman"/>
        </w:rPr>
      </w:pPr>
      <w:r w:rsidRPr="008216E5">
        <w:rPr>
          <w:rFonts w:ascii="Times New Roman" w:hAnsi="Times New Roman" w:cs="Times New Roman"/>
        </w:rPr>
        <w:t xml:space="preserve">use  quantitative reasoning that entails creating a coherent representation of </w:t>
      </w:r>
      <w:r w:rsidR="00687B2C">
        <w:rPr>
          <w:rFonts w:ascii="Times New Roman" w:hAnsi="Times New Roman" w:cs="Times New Roman"/>
        </w:rPr>
        <w:t>the problem at hand, considering the units involved, and attending to the meaning of quantitie</w:t>
      </w:r>
      <w:r w:rsidRPr="008216E5">
        <w:rPr>
          <w:rFonts w:ascii="Times New Roman" w:hAnsi="Times New Roman" w:cs="Times New Roman"/>
        </w:rPr>
        <w:t>s, not just how to compute them</w:t>
      </w:r>
    </w:p>
    <w:p w14:paraId="6DA572A4" w14:textId="77777777" w:rsidR="008216E5" w:rsidRPr="004F2B2F" w:rsidRDefault="008216E5" w:rsidP="00743A00">
      <w:pPr>
        <w:numPr>
          <w:ilvl w:val="0"/>
          <w:numId w:val="26"/>
        </w:numPr>
        <w:spacing w:after="0" w:line="240" w:lineRule="auto"/>
        <w:ind w:right="-180"/>
        <w:rPr>
          <w:rFonts w:ascii="Times New Roman" w:hAnsi="Times New Roman" w:cs="Times New Roman"/>
        </w:rPr>
      </w:pPr>
      <w:proofErr w:type="gramStart"/>
      <w:r w:rsidRPr="008216E5">
        <w:rPr>
          <w:rFonts w:ascii="Times New Roman" w:hAnsi="Times New Roman" w:cs="Times New Roman"/>
        </w:rPr>
        <w:t>know</w:t>
      </w:r>
      <w:proofErr w:type="gramEnd"/>
      <w:r w:rsidRPr="008216E5">
        <w:rPr>
          <w:rFonts w:ascii="Times New Roman" w:hAnsi="Times New Roman" w:cs="Times New Roman"/>
        </w:rPr>
        <w:t xml:space="preserve"> and flexibly use different properties of operations and objects.</w:t>
      </w:r>
    </w:p>
    <w:p w14:paraId="7F2BDF6E" w14:textId="77777777" w:rsidR="008216E5" w:rsidRPr="008216E5" w:rsidRDefault="008216E5" w:rsidP="00743A00">
      <w:pPr>
        <w:numPr>
          <w:ilvl w:val="0"/>
          <w:numId w:val="21"/>
        </w:numPr>
        <w:spacing w:after="0" w:line="240" w:lineRule="auto"/>
        <w:ind w:right="-180"/>
        <w:rPr>
          <w:rFonts w:ascii="Times New Roman" w:hAnsi="Times New Roman" w:cs="Times New Roman"/>
        </w:rPr>
      </w:pPr>
      <w:r w:rsidRPr="008216E5">
        <w:rPr>
          <w:rFonts w:ascii="Times New Roman" w:hAnsi="Times New Roman" w:cs="Times New Roman"/>
          <w:b/>
        </w:rPr>
        <w:t>Construct viable arguments and critique the reasoning of others.</w:t>
      </w:r>
    </w:p>
    <w:p w14:paraId="512787DB" w14:textId="77777777" w:rsidR="008216E5" w:rsidRPr="008216E5" w:rsidRDefault="008216E5" w:rsidP="008216E5">
      <w:pPr>
        <w:spacing w:after="0" w:line="240" w:lineRule="auto"/>
        <w:ind w:left="-720" w:right="-180"/>
        <w:rPr>
          <w:rFonts w:ascii="Times New Roman" w:hAnsi="Times New Roman" w:cs="Times New Roman"/>
        </w:rPr>
      </w:pPr>
      <w:r w:rsidRPr="008216E5">
        <w:rPr>
          <w:rFonts w:ascii="Times New Roman" w:hAnsi="Times New Roman" w:cs="Times New Roman"/>
        </w:rPr>
        <w:t xml:space="preserve">Mathematically proficient students: </w:t>
      </w:r>
    </w:p>
    <w:p w14:paraId="7493B100" w14:textId="77777777" w:rsidR="008216E5" w:rsidRPr="008216E5" w:rsidRDefault="008216E5" w:rsidP="00743A00">
      <w:pPr>
        <w:numPr>
          <w:ilvl w:val="0"/>
          <w:numId w:val="32"/>
        </w:numPr>
        <w:spacing w:after="0" w:line="240" w:lineRule="auto"/>
        <w:ind w:left="-360" w:right="-180"/>
        <w:rPr>
          <w:rFonts w:ascii="Times New Roman" w:hAnsi="Times New Roman" w:cs="Times New Roman"/>
        </w:rPr>
      </w:pPr>
      <w:proofErr w:type="gramStart"/>
      <w:r w:rsidRPr="008216E5">
        <w:rPr>
          <w:rFonts w:ascii="Times New Roman" w:hAnsi="Times New Roman" w:cs="Times New Roman"/>
        </w:rPr>
        <w:t>understand</w:t>
      </w:r>
      <w:proofErr w:type="gramEnd"/>
      <w:r w:rsidRPr="008216E5">
        <w:rPr>
          <w:rFonts w:ascii="Times New Roman" w:hAnsi="Times New Roman" w:cs="Times New Roman"/>
        </w:rPr>
        <w:t xml:space="preserve"> and use stated assumptions, definitions, and previously established results in constructing arguments. </w:t>
      </w:r>
    </w:p>
    <w:p w14:paraId="60FA4209" w14:textId="77777777" w:rsidR="008216E5" w:rsidRPr="008216E5" w:rsidRDefault="008216E5" w:rsidP="00743A00">
      <w:pPr>
        <w:numPr>
          <w:ilvl w:val="0"/>
          <w:numId w:val="27"/>
        </w:numPr>
        <w:spacing w:after="0" w:line="240" w:lineRule="auto"/>
        <w:ind w:right="-180"/>
        <w:rPr>
          <w:rFonts w:ascii="Times New Roman" w:hAnsi="Times New Roman" w:cs="Times New Roman"/>
        </w:rPr>
      </w:pPr>
      <w:proofErr w:type="gramStart"/>
      <w:r w:rsidRPr="008216E5">
        <w:rPr>
          <w:rFonts w:ascii="Times New Roman" w:hAnsi="Times New Roman" w:cs="Times New Roman"/>
        </w:rPr>
        <w:t>make</w:t>
      </w:r>
      <w:proofErr w:type="gramEnd"/>
      <w:r w:rsidRPr="008216E5">
        <w:rPr>
          <w:rFonts w:ascii="Times New Roman" w:hAnsi="Times New Roman" w:cs="Times New Roman"/>
        </w:rPr>
        <w:t xml:space="preserve"> conjectures and build a logical progression of statements to explore the truth of their conjectures. </w:t>
      </w:r>
    </w:p>
    <w:p w14:paraId="7BC448FB" w14:textId="77777777" w:rsidR="008216E5" w:rsidRPr="008216E5" w:rsidRDefault="008216E5" w:rsidP="00743A00">
      <w:pPr>
        <w:numPr>
          <w:ilvl w:val="0"/>
          <w:numId w:val="27"/>
        </w:numPr>
        <w:spacing w:after="0" w:line="240" w:lineRule="auto"/>
        <w:ind w:right="-180"/>
        <w:rPr>
          <w:rFonts w:ascii="Times New Roman" w:hAnsi="Times New Roman" w:cs="Times New Roman"/>
        </w:rPr>
      </w:pPr>
      <w:r w:rsidRPr="008216E5">
        <w:rPr>
          <w:rFonts w:ascii="Times New Roman" w:hAnsi="Times New Roman" w:cs="Times New Roman"/>
        </w:rPr>
        <w:t>analyze situations by breaking them into cases</w:t>
      </w:r>
    </w:p>
    <w:p w14:paraId="3430ACBC" w14:textId="77777777" w:rsidR="008216E5" w:rsidRPr="008216E5" w:rsidRDefault="008216E5" w:rsidP="00743A00">
      <w:pPr>
        <w:numPr>
          <w:ilvl w:val="0"/>
          <w:numId w:val="27"/>
        </w:numPr>
        <w:spacing w:after="0" w:line="240" w:lineRule="auto"/>
        <w:ind w:right="-180"/>
        <w:rPr>
          <w:rFonts w:ascii="Times New Roman" w:hAnsi="Times New Roman" w:cs="Times New Roman"/>
        </w:rPr>
      </w:pPr>
      <w:proofErr w:type="gramStart"/>
      <w:r w:rsidRPr="008216E5">
        <w:rPr>
          <w:rFonts w:ascii="Times New Roman" w:hAnsi="Times New Roman" w:cs="Times New Roman"/>
        </w:rPr>
        <w:t>recognize</w:t>
      </w:r>
      <w:proofErr w:type="gramEnd"/>
      <w:r w:rsidRPr="008216E5">
        <w:rPr>
          <w:rFonts w:ascii="Times New Roman" w:hAnsi="Times New Roman" w:cs="Times New Roman"/>
        </w:rPr>
        <w:t xml:space="preserve"> and use counterexamples. </w:t>
      </w:r>
    </w:p>
    <w:p w14:paraId="4A5F8356" w14:textId="77777777" w:rsidR="008216E5" w:rsidRPr="008216E5" w:rsidRDefault="008216E5" w:rsidP="00743A00">
      <w:pPr>
        <w:numPr>
          <w:ilvl w:val="0"/>
          <w:numId w:val="27"/>
        </w:numPr>
        <w:spacing w:after="0" w:line="240" w:lineRule="auto"/>
        <w:ind w:right="-180"/>
        <w:rPr>
          <w:rFonts w:ascii="Times New Roman" w:hAnsi="Times New Roman" w:cs="Times New Roman"/>
        </w:rPr>
      </w:pPr>
      <w:proofErr w:type="gramStart"/>
      <w:r w:rsidRPr="008216E5">
        <w:rPr>
          <w:rFonts w:ascii="Times New Roman" w:hAnsi="Times New Roman" w:cs="Times New Roman"/>
        </w:rPr>
        <w:t>justify</w:t>
      </w:r>
      <w:proofErr w:type="gramEnd"/>
      <w:r w:rsidRPr="008216E5">
        <w:rPr>
          <w:rFonts w:ascii="Times New Roman" w:hAnsi="Times New Roman" w:cs="Times New Roman"/>
        </w:rPr>
        <w:t xml:space="preserve"> their conclusions, communicate them to others, and respond to the arguments of others. </w:t>
      </w:r>
    </w:p>
    <w:p w14:paraId="4D3E4851" w14:textId="77777777" w:rsidR="008216E5" w:rsidRPr="008216E5" w:rsidRDefault="008216E5" w:rsidP="00743A00">
      <w:pPr>
        <w:numPr>
          <w:ilvl w:val="0"/>
          <w:numId w:val="27"/>
        </w:numPr>
        <w:spacing w:after="0" w:line="240" w:lineRule="auto"/>
        <w:ind w:right="-180"/>
        <w:rPr>
          <w:rFonts w:ascii="Times New Roman" w:hAnsi="Times New Roman" w:cs="Times New Roman"/>
        </w:rPr>
      </w:pPr>
      <w:r w:rsidRPr="008216E5">
        <w:rPr>
          <w:rFonts w:ascii="Times New Roman" w:hAnsi="Times New Roman" w:cs="Times New Roman"/>
        </w:rPr>
        <w:lastRenderedPageBreak/>
        <w:t xml:space="preserve">reason inductively about data, making plausible arguments that take into account the context </w:t>
      </w:r>
      <w:r w:rsidR="00687B2C">
        <w:rPr>
          <w:rFonts w:ascii="Times New Roman" w:hAnsi="Times New Roman" w:cs="Times New Roman"/>
        </w:rPr>
        <w:t>from which the data arose</w:t>
      </w:r>
    </w:p>
    <w:p w14:paraId="69692F9A" w14:textId="77777777" w:rsidR="008216E5" w:rsidRPr="008216E5" w:rsidRDefault="008216E5" w:rsidP="00743A00">
      <w:pPr>
        <w:numPr>
          <w:ilvl w:val="0"/>
          <w:numId w:val="27"/>
        </w:numPr>
        <w:spacing w:after="0" w:line="240" w:lineRule="auto"/>
        <w:ind w:right="-180"/>
        <w:rPr>
          <w:rFonts w:ascii="Times New Roman" w:hAnsi="Times New Roman" w:cs="Times New Roman"/>
        </w:rPr>
      </w:pPr>
      <w:r w:rsidRPr="008216E5">
        <w:rPr>
          <w:rFonts w:ascii="Times New Roman" w:hAnsi="Times New Roman" w:cs="Times New Roman"/>
        </w:rPr>
        <w:t>compare the effectiveness of plausible arguments</w:t>
      </w:r>
    </w:p>
    <w:p w14:paraId="03542188" w14:textId="77777777" w:rsidR="008216E5" w:rsidRPr="008216E5" w:rsidRDefault="008216E5" w:rsidP="00743A00">
      <w:pPr>
        <w:numPr>
          <w:ilvl w:val="0"/>
          <w:numId w:val="27"/>
        </w:numPr>
        <w:spacing w:after="0" w:line="240" w:lineRule="auto"/>
        <w:ind w:right="-180"/>
        <w:rPr>
          <w:rFonts w:ascii="Times New Roman" w:hAnsi="Times New Roman" w:cs="Times New Roman"/>
        </w:rPr>
      </w:pPr>
      <w:r w:rsidRPr="008216E5">
        <w:rPr>
          <w:rFonts w:ascii="Times New Roman" w:hAnsi="Times New Roman" w:cs="Times New Roman"/>
        </w:rPr>
        <w:t xml:space="preserve">distinguish correct logic or reasoning from that which is flawed </w:t>
      </w:r>
      <w:r w:rsidR="00687B2C">
        <w:rPr>
          <w:rFonts w:ascii="Times New Roman" w:hAnsi="Times New Roman" w:cs="Times New Roman"/>
        </w:rPr>
        <w:t>and, if there is a flaw, explain what it is</w:t>
      </w:r>
    </w:p>
    <w:p w14:paraId="4D97182D" w14:textId="77777777" w:rsidR="008216E5" w:rsidRPr="008216E5" w:rsidRDefault="008216E5" w:rsidP="00743A00">
      <w:pPr>
        <w:numPr>
          <w:ilvl w:val="0"/>
          <w:numId w:val="36"/>
        </w:numPr>
        <w:spacing w:after="0" w:line="240" w:lineRule="auto"/>
        <w:ind w:left="0" w:right="-180"/>
        <w:rPr>
          <w:rFonts w:ascii="Times New Roman" w:hAnsi="Times New Roman" w:cs="Times New Roman"/>
        </w:rPr>
      </w:pPr>
      <w:proofErr w:type="gramStart"/>
      <w:r w:rsidRPr="008216E5">
        <w:rPr>
          <w:rFonts w:ascii="Times New Roman" w:hAnsi="Times New Roman" w:cs="Times New Roman"/>
        </w:rPr>
        <w:t>elementary</w:t>
      </w:r>
      <w:proofErr w:type="gramEnd"/>
      <w:r w:rsidRPr="008216E5">
        <w:rPr>
          <w:rFonts w:ascii="Times New Roman" w:hAnsi="Times New Roman" w:cs="Times New Roman"/>
        </w:rPr>
        <w:t xml:space="preserve"> students construct arguments using </w:t>
      </w:r>
      <w:r w:rsidR="00687B2C">
        <w:rPr>
          <w:rFonts w:ascii="Times New Roman" w:hAnsi="Times New Roman" w:cs="Times New Roman"/>
        </w:rPr>
        <w:t xml:space="preserve">concrete referents such as </w:t>
      </w:r>
      <w:r w:rsidRPr="008216E5">
        <w:rPr>
          <w:rFonts w:ascii="Times New Roman" w:hAnsi="Times New Roman" w:cs="Times New Roman"/>
        </w:rPr>
        <w:t xml:space="preserve">objects, drawings, diagrams, and actions.. </w:t>
      </w:r>
    </w:p>
    <w:p w14:paraId="388751EA" w14:textId="77777777" w:rsidR="008216E5" w:rsidRPr="008216E5" w:rsidRDefault="008216E5" w:rsidP="00743A00">
      <w:pPr>
        <w:numPr>
          <w:ilvl w:val="0"/>
          <w:numId w:val="36"/>
        </w:numPr>
        <w:spacing w:after="0" w:line="240" w:lineRule="auto"/>
        <w:ind w:left="0" w:right="-180"/>
        <w:rPr>
          <w:rFonts w:ascii="Times New Roman" w:hAnsi="Times New Roman" w:cs="Times New Roman"/>
        </w:rPr>
      </w:pPr>
      <w:proofErr w:type="gramStart"/>
      <w:r w:rsidRPr="008216E5">
        <w:rPr>
          <w:rFonts w:ascii="Times New Roman" w:hAnsi="Times New Roman" w:cs="Times New Roman"/>
        </w:rPr>
        <w:t>later</w:t>
      </w:r>
      <w:proofErr w:type="gramEnd"/>
      <w:r w:rsidRPr="008216E5">
        <w:rPr>
          <w:rFonts w:ascii="Times New Roman" w:hAnsi="Times New Roman" w:cs="Times New Roman"/>
        </w:rPr>
        <w:t xml:space="preserve"> students learn to determine domains to which an argument applies.  </w:t>
      </w:r>
    </w:p>
    <w:p w14:paraId="3A5E4723" w14:textId="77777777" w:rsidR="008216E5" w:rsidRPr="004F2B2F" w:rsidRDefault="008216E5" w:rsidP="00743A00">
      <w:pPr>
        <w:numPr>
          <w:ilvl w:val="0"/>
          <w:numId w:val="33"/>
        </w:numPr>
        <w:spacing w:after="0" w:line="240" w:lineRule="auto"/>
        <w:ind w:left="-360" w:right="-180"/>
        <w:rPr>
          <w:rFonts w:ascii="Times New Roman" w:hAnsi="Times New Roman" w:cs="Times New Roman"/>
        </w:rPr>
      </w:pPr>
      <w:r w:rsidRPr="008216E5">
        <w:rPr>
          <w:rFonts w:ascii="Times New Roman" w:hAnsi="Times New Roman" w:cs="Times New Roman"/>
        </w:rPr>
        <w:t>listen or read the arguments of others, decide whether they make sense, and ask useful question</w:t>
      </w:r>
      <w:r w:rsidR="00687B2C">
        <w:rPr>
          <w:rFonts w:ascii="Times New Roman" w:hAnsi="Times New Roman" w:cs="Times New Roman"/>
        </w:rPr>
        <w:t xml:space="preserve"> to clarify or improve arguments</w:t>
      </w:r>
    </w:p>
    <w:p w14:paraId="4DDBEE58" w14:textId="77777777" w:rsidR="008216E5" w:rsidRPr="008216E5" w:rsidRDefault="008216E5" w:rsidP="008216E5">
      <w:pPr>
        <w:spacing w:after="0" w:line="240" w:lineRule="auto"/>
        <w:ind w:left="-1080" w:right="-180"/>
        <w:rPr>
          <w:rFonts w:ascii="Times New Roman" w:hAnsi="Times New Roman" w:cs="Times New Roman"/>
        </w:rPr>
      </w:pPr>
      <w:r w:rsidRPr="008216E5">
        <w:rPr>
          <w:rFonts w:ascii="Times New Roman" w:hAnsi="Times New Roman" w:cs="Times New Roman"/>
          <w:b/>
        </w:rPr>
        <w:t>4   Model with mathematics.</w:t>
      </w:r>
    </w:p>
    <w:p w14:paraId="09537DA3" w14:textId="77777777" w:rsidR="008216E5" w:rsidRPr="008216E5" w:rsidRDefault="008216E5" w:rsidP="008216E5">
      <w:pPr>
        <w:spacing w:after="0" w:line="240" w:lineRule="auto"/>
        <w:ind w:left="-360" w:right="-180" w:hanging="360"/>
        <w:rPr>
          <w:rFonts w:ascii="Times New Roman" w:hAnsi="Times New Roman" w:cs="Times New Roman"/>
        </w:rPr>
      </w:pPr>
      <w:r w:rsidRPr="008216E5">
        <w:rPr>
          <w:rFonts w:ascii="Times New Roman" w:hAnsi="Times New Roman" w:cs="Times New Roman"/>
        </w:rPr>
        <w:t>Mathematically proficient students:</w:t>
      </w:r>
    </w:p>
    <w:p w14:paraId="63079D9F" w14:textId="77777777" w:rsidR="008216E5" w:rsidRPr="008216E5" w:rsidRDefault="008216E5" w:rsidP="00743A00">
      <w:pPr>
        <w:numPr>
          <w:ilvl w:val="0"/>
          <w:numId w:val="34"/>
        </w:numPr>
        <w:spacing w:after="0" w:line="240" w:lineRule="auto"/>
        <w:ind w:left="-360" w:right="-180"/>
        <w:rPr>
          <w:rFonts w:ascii="Times New Roman" w:hAnsi="Times New Roman" w:cs="Times New Roman"/>
        </w:rPr>
      </w:pPr>
      <w:proofErr w:type="gramStart"/>
      <w:r w:rsidRPr="008216E5">
        <w:rPr>
          <w:rFonts w:ascii="Times New Roman" w:hAnsi="Times New Roman" w:cs="Times New Roman"/>
        </w:rPr>
        <w:t>apply</w:t>
      </w:r>
      <w:proofErr w:type="gramEnd"/>
      <w:r w:rsidRPr="008216E5">
        <w:rPr>
          <w:rFonts w:ascii="Times New Roman" w:hAnsi="Times New Roman" w:cs="Times New Roman"/>
        </w:rPr>
        <w:t xml:space="preserve"> the mathematics they know to solve problems arising in everyday life, society, and the workplace. </w:t>
      </w:r>
    </w:p>
    <w:p w14:paraId="3636BA93" w14:textId="77777777" w:rsidR="008216E5" w:rsidRPr="008216E5" w:rsidRDefault="008216E5" w:rsidP="00743A00">
      <w:pPr>
        <w:numPr>
          <w:ilvl w:val="0"/>
          <w:numId w:val="37"/>
        </w:numPr>
        <w:spacing w:after="0" w:line="240" w:lineRule="auto"/>
        <w:ind w:left="0" w:right="-180"/>
        <w:rPr>
          <w:rFonts w:ascii="Times New Roman" w:hAnsi="Times New Roman" w:cs="Times New Roman"/>
        </w:rPr>
      </w:pPr>
      <w:r w:rsidRPr="008216E5">
        <w:rPr>
          <w:rFonts w:ascii="Times New Roman" w:hAnsi="Times New Roman" w:cs="Times New Roman"/>
        </w:rPr>
        <w:t xml:space="preserve">In early grades, this might be as simple as writing an addition equation to describe a situation. In middle grades, a student might apply proportional reasoning to plan a school event or analyze a problem in the community. </w:t>
      </w:r>
    </w:p>
    <w:p w14:paraId="6CA05CC3" w14:textId="77777777" w:rsidR="008216E5" w:rsidRPr="008216E5" w:rsidRDefault="008216E5" w:rsidP="00743A00">
      <w:pPr>
        <w:numPr>
          <w:ilvl w:val="0"/>
          <w:numId w:val="37"/>
        </w:numPr>
        <w:spacing w:after="0" w:line="240" w:lineRule="auto"/>
        <w:ind w:left="0" w:right="-180"/>
        <w:rPr>
          <w:rFonts w:ascii="Times New Roman" w:hAnsi="Times New Roman" w:cs="Times New Roman"/>
        </w:rPr>
      </w:pPr>
      <w:r w:rsidRPr="008216E5">
        <w:rPr>
          <w:rFonts w:ascii="Times New Roman" w:hAnsi="Times New Roman" w:cs="Times New Roman"/>
        </w:rPr>
        <w:t xml:space="preserve">By high school, a student might use geometry to solve a design problem or use a function to describe how one quantity of interest depends on another. </w:t>
      </w:r>
    </w:p>
    <w:p w14:paraId="5F1389FE" w14:textId="77777777" w:rsidR="008216E5" w:rsidRPr="008216E5" w:rsidRDefault="00063CE8" w:rsidP="00743A00">
      <w:pPr>
        <w:numPr>
          <w:ilvl w:val="0"/>
          <w:numId w:val="28"/>
        </w:numPr>
        <w:spacing w:after="0" w:line="240" w:lineRule="auto"/>
        <w:ind w:right="-180"/>
        <w:rPr>
          <w:rFonts w:ascii="Times New Roman" w:hAnsi="Times New Roman" w:cs="Times New Roman"/>
        </w:rPr>
      </w:pPr>
      <w:proofErr w:type="gramStart"/>
      <w:r>
        <w:rPr>
          <w:rFonts w:ascii="Times New Roman" w:hAnsi="Times New Roman" w:cs="Times New Roman"/>
        </w:rPr>
        <w:t>make</w:t>
      </w:r>
      <w:proofErr w:type="gramEnd"/>
      <w:r>
        <w:rPr>
          <w:rFonts w:ascii="Times New Roman" w:hAnsi="Times New Roman" w:cs="Times New Roman"/>
        </w:rPr>
        <w:t xml:space="preserve"> assumptions and approximations to </w:t>
      </w:r>
      <w:r w:rsidR="008216E5" w:rsidRPr="008216E5">
        <w:rPr>
          <w:rFonts w:ascii="Times New Roman" w:hAnsi="Times New Roman" w:cs="Times New Roman"/>
        </w:rPr>
        <w:t xml:space="preserve">simplify a complicated situation, realizing that these may need revision later. </w:t>
      </w:r>
    </w:p>
    <w:p w14:paraId="0BA1B782" w14:textId="77777777" w:rsidR="008216E5" w:rsidRPr="008216E5" w:rsidRDefault="008216E5" w:rsidP="00743A00">
      <w:pPr>
        <w:numPr>
          <w:ilvl w:val="0"/>
          <w:numId w:val="28"/>
        </w:numPr>
        <w:spacing w:after="0" w:line="240" w:lineRule="auto"/>
        <w:ind w:right="-180"/>
        <w:rPr>
          <w:rFonts w:ascii="Times New Roman" w:hAnsi="Times New Roman" w:cs="Times New Roman"/>
        </w:rPr>
      </w:pPr>
      <w:r w:rsidRPr="008216E5">
        <w:rPr>
          <w:rFonts w:ascii="Times New Roman" w:hAnsi="Times New Roman" w:cs="Times New Roman"/>
        </w:rPr>
        <w:t>identify important quantities in a practical situation</w:t>
      </w:r>
    </w:p>
    <w:p w14:paraId="5609AEB9" w14:textId="77777777" w:rsidR="008216E5" w:rsidRPr="008216E5" w:rsidRDefault="008216E5" w:rsidP="00743A00">
      <w:pPr>
        <w:numPr>
          <w:ilvl w:val="0"/>
          <w:numId w:val="28"/>
        </w:numPr>
        <w:spacing w:after="0" w:line="240" w:lineRule="auto"/>
        <w:ind w:right="-180"/>
        <w:rPr>
          <w:rFonts w:ascii="Times New Roman" w:hAnsi="Times New Roman" w:cs="Times New Roman"/>
        </w:rPr>
      </w:pPr>
      <w:proofErr w:type="gramStart"/>
      <w:r w:rsidRPr="008216E5">
        <w:rPr>
          <w:rFonts w:ascii="Times New Roman" w:hAnsi="Times New Roman" w:cs="Times New Roman"/>
        </w:rPr>
        <w:t>map</w:t>
      </w:r>
      <w:proofErr w:type="gramEnd"/>
      <w:r w:rsidRPr="008216E5">
        <w:rPr>
          <w:rFonts w:ascii="Times New Roman" w:hAnsi="Times New Roman" w:cs="Times New Roman"/>
        </w:rPr>
        <w:t xml:space="preserve"> their relationships using such tools as diagrams, two-way tables, graphs, flowcharts and formulas. </w:t>
      </w:r>
    </w:p>
    <w:p w14:paraId="4C80C766" w14:textId="77777777" w:rsidR="008216E5" w:rsidRPr="008216E5" w:rsidRDefault="008216E5" w:rsidP="00743A00">
      <w:pPr>
        <w:numPr>
          <w:ilvl w:val="0"/>
          <w:numId w:val="28"/>
        </w:numPr>
        <w:spacing w:after="0" w:line="240" w:lineRule="auto"/>
        <w:ind w:right="-180"/>
        <w:rPr>
          <w:rFonts w:ascii="Times New Roman" w:hAnsi="Times New Roman" w:cs="Times New Roman"/>
        </w:rPr>
      </w:pPr>
      <w:proofErr w:type="gramStart"/>
      <w:r w:rsidRPr="008216E5">
        <w:rPr>
          <w:rFonts w:ascii="Times New Roman" w:hAnsi="Times New Roman" w:cs="Times New Roman"/>
        </w:rPr>
        <w:t>analyze</w:t>
      </w:r>
      <w:proofErr w:type="gramEnd"/>
      <w:r w:rsidRPr="008216E5">
        <w:rPr>
          <w:rFonts w:ascii="Times New Roman" w:hAnsi="Times New Roman" w:cs="Times New Roman"/>
        </w:rPr>
        <w:t xml:space="preserve"> those relationships mathematically to draw conclusions. </w:t>
      </w:r>
    </w:p>
    <w:p w14:paraId="036E65E1" w14:textId="77777777" w:rsidR="008216E5" w:rsidRPr="008216E5" w:rsidRDefault="008216E5" w:rsidP="00743A00">
      <w:pPr>
        <w:numPr>
          <w:ilvl w:val="0"/>
          <w:numId w:val="28"/>
        </w:numPr>
        <w:spacing w:after="0" w:line="240" w:lineRule="auto"/>
        <w:ind w:right="-180"/>
        <w:rPr>
          <w:rFonts w:ascii="Times New Roman" w:hAnsi="Times New Roman" w:cs="Times New Roman"/>
        </w:rPr>
      </w:pPr>
      <w:proofErr w:type="gramStart"/>
      <w:r w:rsidRPr="008216E5">
        <w:rPr>
          <w:rFonts w:ascii="Times New Roman" w:hAnsi="Times New Roman" w:cs="Times New Roman"/>
        </w:rPr>
        <w:t>interpret</w:t>
      </w:r>
      <w:proofErr w:type="gramEnd"/>
      <w:r w:rsidRPr="008216E5">
        <w:rPr>
          <w:rFonts w:ascii="Times New Roman" w:hAnsi="Times New Roman" w:cs="Times New Roman"/>
        </w:rPr>
        <w:t xml:space="preserve"> their mathematical results in the context of the situation.</w:t>
      </w:r>
    </w:p>
    <w:p w14:paraId="3D4729B4" w14:textId="77777777" w:rsidR="004F2B2F" w:rsidRPr="004F2B2F" w:rsidRDefault="008216E5" w:rsidP="00743A00">
      <w:pPr>
        <w:numPr>
          <w:ilvl w:val="0"/>
          <w:numId w:val="28"/>
        </w:numPr>
        <w:spacing w:after="0" w:line="240" w:lineRule="auto"/>
        <w:ind w:right="-180"/>
        <w:rPr>
          <w:rFonts w:ascii="Times New Roman" w:hAnsi="Times New Roman" w:cs="Times New Roman"/>
        </w:rPr>
      </w:pPr>
      <w:proofErr w:type="gramStart"/>
      <w:r w:rsidRPr="008216E5">
        <w:rPr>
          <w:rFonts w:ascii="Times New Roman" w:hAnsi="Times New Roman" w:cs="Times New Roman"/>
        </w:rPr>
        <w:t>reflect</w:t>
      </w:r>
      <w:proofErr w:type="gramEnd"/>
      <w:r w:rsidRPr="008216E5">
        <w:rPr>
          <w:rFonts w:ascii="Times New Roman" w:hAnsi="Times New Roman" w:cs="Times New Roman"/>
        </w:rPr>
        <w:t xml:space="preserve"> on whether the results make sense, possibly improving the model if it has not served its purpose.</w:t>
      </w:r>
    </w:p>
    <w:p w14:paraId="6E17A45F" w14:textId="77777777" w:rsidR="008216E5" w:rsidRPr="008216E5" w:rsidRDefault="008216E5" w:rsidP="00743A00">
      <w:pPr>
        <w:numPr>
          <w:ilvl w:val="0"/>
          <w:numId w:val="23"/>
        </w:numPr>
        <w:spacing w:after="0" w:line="240" w:lineRule="auto"/>
        <w:ind w:right="-180"/>
        <w:rPr>
          <w:rFonts w:ascii="Times New Roman" w:hAnsi="Times New Roman" w:cs="Times New Roman"/>
        </w:rPr>
      </w:pPr>
      <w:r w:rsidRPr="008216E5">
        <w:rPr>
          <w:rFonts w:ascii="Times New Roman" w:hAnsi="Times New Roman" w:cs="Times New Roman"/>
          <w:b/>
        </w:rPr>
        <w:t>Use appropriate tools strategically.</w:t>
      </w:r>
    </w:p>
    <w:p w14:paraId="1C09C361" w14:textId="77777777" w:rsidR="008216E5" w:rsidRPr="008216E5" w:rsidRDefault="008216E5" w:rsidP="008216E5">
      <w:pPr>
        <w:spacing w:after="0" w:line="240" w:lineRule="auto"/>
        <w:ind w:left="-1080" w:right="-180"/>
        <w:rPr>
          <w:rFonts w:ascii="Times New Roman" w:hAnsi="Times New Roman" w:cs="Times New Roman"/>
        </w:rPr>
      </w:pPr>
      <w:r w:rsidRPr="008216E5">
        <w:rPr>
          <w:rFonts w:ascii="Times New Roman" w:hAnsi="Times New Roman" w:cs="Times New Roman"/>
        </w:rPr>
        <w:t xml:space="preserve">       Mathematically proficient students</w:t>
      </w:r>
    </w:p>
    <w:p w14:paraId="3D99253F" w14:textId="77777777" w:rsidR="008216E5" w:rsidRP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consider</w:t>
      </w:r>
      <w:proofErr w:type="gramEnd"/>
      <w:r w:rsidRPr="008216E5">
        <w:rPr>
          <w:rFonts w:ascii="Times New Roman" w:hAnsi="Times New Roman" w:cs="Times New Roman"/>
        </w:rPr>
        <w:t xml:space="preserve"> available tools when solving a mathematical problem. </w:t>
      </w:r>
      <w:r w:rsidR="00063CE8">
        <w:rPr>
          <w:rFonts w:ascii="Times New Roman" w:hAnsi="Times New Roman" w:cs="Times New Roman"/>
        </w:rPr>
        <w:t>(These tools might include pencil and paper, concrete models, a ruler, protractor, calculator, spreadsheet, computer algebra system, a statistical package, or dynamic geometry software.</w:t>
      </w:r>
    </w:p>
    <w:p w14:paraId="3736C6E4" w14:textId="77777777" w:rsid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are</w:t>
      </w:r>
      <w:proofErr w:type="gramEnd"/>
      <w:r w:rsidRPr="008216E5">
        <w:rPr>
          <w:rFonts w:ascii="Times New Roman" w:hAnsi="Times New Roman" w:cs="Times New Roman"/>
        </w:rPr>
        <w:t xml:space="preserve"> </w:t>
      </w:r>
      <w:r w:rsidR="00063CE8">
        <w:rPr>
          <w:rFonts w:ascii="Times New Roman" w:hAnsi="Times New Roman" w:cs="Times New Roman"/>
        </w:rPr>
        <w:t xml:space="preserve">sufficiently </w:t>
      </w:r>
      <w:r w:rsidRPr="008216E5">
        <w:rPr>
          <w:rFonts w:ascii="Times New Roman" w:hAnsi="Times New Roman" w:cs="Times New Roman"/>
        </w:rPr>
        <w:t>familiar with tools appropriate for their grade or course to make sound decisions about when each of these tools</w:t>
      </w:r>
      <w:r w:rsidR="00063CE8">
        <w:rPr>
          <w:rFonts w:ascii="Times New Roman" w:hAnsi="Times New Roman" w:cs="Times New Roman"/>
        </w:rPr>
        <w:t xml:space="preserve"> might be helpful, recognizing both the insight  to be gained and their limitations.</w:t>
      </w:r>
    </w:p>
    <w:p w14:paraId="4B78ECF9" w14:textId="77777777" w:rsidR="00063CE8" w:rsidRPr="00063CE8" w:rsidRDefault="00063CE8" w:rsidP="000A09A3">
      <w:pPr>
        <w:pStyle w:val="ListParagraph"/>
        <w:numPr>
          <w:ilvl w:val="0"/>
          <w:numId w:val="53"/>
        </w:numPr>
        <w:spacing w:after="0" w:line="240" w:lineRule="auto"/>
        <w:ind w:left="0" w:right="-187"/>
        <w:rPr>
          <w:rFonts w:ascii="Times New Roman" w:hAnsi="Times New Roman" w:cs="Times New Roman"/>
        </w:rPr>
      </w:pPr>
      <w:r>
        <w:rPr>
          <w:rFonts w:ascii="Times New Roman" w:hAnsi="Times New Roman" w:cs="Times New Roman"/>
        </w:rPr>
        <w:t>High school students analyze graphs of functions and solutions generated using a graphing calculator</w:t>
      </w:r>
    </w:p>
    <w:p w14:paraId="7927E59E" w14:textId="77777777" w:rsidR="008216E5" w:rsidRP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detect</w:t>
      </w:r>
      <w:proofErr w:type="gramEnd"/>
      <w:r w:rsidRPr="008216E5">
        <w:rPr>
          <w:rFonts w:ascii="Times New Roman" w:hAnsi="Times New Roman" w:cs="Times New Roman"/>
        </w:rPr>
        <w:t xml:space="preserve"> possible errors by using estimations and other mathematical knowledge. </w:t>
      </w:r>
    </w:p>
    <w:p w14:paraId="0AA0E473" w14:textId="77777777" w:rsidR="008216E5" w:rsidRP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know</w:t>
      </w:r>
      <w:proofErr w:type="gramEnd"/>
      <w:r w:rsidRPr="008216E5">
        <w:rPr>
          <w:rFonts w:ascii="Times New Roman" w:hAnsi="Times New Roman" w:cs="Times New Roman"/>
        </w:rPr>
        <w:t xml:space="preserve"> that technology can enable them to visualize the resu</w:t>
      </w:r>
      <w:r w:rsidR="00063CE8">
        <w:rPr>
          <w:rFonts w:ascii="Times New Roman" w:hAnsi="Times New Roman" w:cs="Times New Roman"/>
        </w:rPr>
        <w:t xml:space="preserve">lts of varying assumptions, </w:t>
      </w:r>
      <w:r w:rsidRPr="008216E5">
        <w:rPr>
          <w:rFonts w:ascii="Times New Roman" w:hAnsi="Times New Roman" w:cs="Times New Roman"/>
        </w:rPr>
        <w:t>explore consequences</w:t>
      </w:r>
      <w:r w:rsidR="00063CE8">
        <w:rPr>
          <w:rFonts w:ascii="Times New Roman" w:hAnsi="Times New Roman" w:cs="Times New Roman"/>
        </w:rPr>
        <w:t>, and compare predictions with data</w:t>
      </w:r>
      <w:r w:rsidRPr="008216E5">
        <w:rPr>
          <w:rFonts w:ascii="Times New Roman" w:hAnsi="Times New Roman" w:cs="Times New Roman"/>
        </w:rPr>
        <w:t xml:space="preserve">. </w:t>
      </w:r>
    </w:p>
    <w:p w14:paraId="5968C19A" w14:textId="77777777" w:rsidR="008216E5" w:rsidRP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identify</w:t>
      </w:r>
      <w:proofErr w:type="gramEnd"/>
      <w:r w:rsidRPr="008216E5">
        <w:rPr>
          <w:rFonts w:ascii="Times New Roman" w:hAnsi="Times New Roman" w:cs="Times New Roman"/>
        </w:rPr>
        <w:t xml:space="preserve"> relevant mathematical resources and use them to pose or solve problems. </w:t>
      </w:r>
    </w:p>
    <w:p w14:paraId="22D82922" w14:textId="77777777" w:rsidR="008216E5" w:rsidRPr="008216E5" w:rsidRDefault="008216E5" w:rsidP="00743A00">
      <w:pPr>
        <w:numPr>
          <w:ilvl w:val="1"/>
          <w:numId w:val="23"/>
        </w:numPr>
        <w:tabs>
          <w:tab w:val="clear" w:pos="144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use</w:t>
      </w:r>
      <w:proofErr w:type="gramEnd"/>
      <w:r w:rsidRPr="008216E5">
        <w:rPr>
          <w:rFonts w:ascii="Times New Roman" w:hAnsi="Times New Roman" w:cs="Times New Roman"/>
        </w:rPr>
        <w:t xml:space="preserve"> technological tools to explore and deepen their understanding of concepts.</w:t>
      </w:r>
    </w:p>
    <w:p w14:paraId="59AEBE50" w14:textId="77777777" w:rsidR="008216E5" w:rsidRPr="008216E5" w:rsidRDefault="008216E5" w:rsidP="00743A00">
      <w:pPr>
        <w:numPr>
          <w:ilvl w:val="0"/>
          <w:numId w:val="23"/>
        </w:numPr>
        <w:spacing w:after="0" w:line="240" w:lineRule="auto"/>
        <w:ind w:right="-180"/>
        <w:rPr>
          <w:rFonts w:ascii="Times New Roman" w:hAnsi="Times New Roman" w:cs="Times New Roman"/>
          <w:b/>
        </w:rPr>
      </w:pPr>
      <w:r w:rsidRPr="008216E5">
        <w:rPr>
          <w:rFonts w:ascii="Times New Roman" w:hAnsi="Times New Roman" w:cs="Times New Roman"/>
          <w:b/>
        </w:rPr>
        <w:t>Attend to precision.</w:t>
      </w:r>
    </w:p>
    <w:p w14:paraId="1FC7EF69" w14:textId="77777777" w:rsidR="008216E5" w:rsidRPr="008216E5" w:rsidRDefault="008216E5" w:rsidP="008216E5">
      <w:pPr>
        <w:spacing w:after="0" w:line="240" w:lineRule="auto"/>
        <w:ind w:left="-1080" w:right="-180" w:firstLine="360"/>
        <w:rPr>
          <w:rFonts w:ascii="Times New Roman" w:hAnsi="Times New Roman" w:cs="Times New Roman"/>
        </w:rPr>
      </w:pPr>
      <w:r w:rsidRPr="008216E5">
        <w:rPr>
          <w:rFonts w:ascii="Times New Roman" w:hAnsi="Times New Roman" w:cs="Times New Roman"/>
        </w:rPr>
        <w:t>Mathematically proficient students:</w:t>
      </w:r>
    </w:p>
    <w:p w14:paraId="54385BA5" w14:textId="77777777" w:rsidR="008216E5" w:rsidRPr="008216E5" w:rsidRDefault="008216E5" w:rsidP="00743A00">
      <w:pPr>
        <w:numPr>
          <w:ilvl w:val="0"/>
          <w:numId w:val="34"/>
        </w:numPr>
        <w:spacing w:after="0" w:line="240" w:lineRule="auto"/>
        <w:ind w:left="-360" w:right="-180"/>
        <w:rPr>
          <w:rFonts w:ascii="Times New Roman" w:hAnsi="Times New Roman" w:cs="Times New Roman"/>
          <w:b/>
        </w:rPr>
      </w:pPr>
      <w:proofErr w:type="gramStart"/>
      <w:r w:rsidRPr="008216E5">
        <w:rPr>
          <w:rFonts w:ascii="Times New Roman" w:hAnsi="Times New Roman" w:cs="Times New Roman"/>
        </w:rPr>
        <w:t>try</w:t>
      </w:r>
      <w:proofErr w:type="gramEnd"/>
      <w:r w:rsidRPr="008216E5">
        <w:rPr>
          <w:rFonts w:ascii="Times New Roman" w:hAnsi="Times New Roman" w:cs="Times New Roman"/>
        </w:rPr>
        <w:t xml:space="preserve"> to communicate precisely to others. </w:t>
      </w:r>
    </w:p>
    <w:p w14:paraId="1120B43E" w14:textId="77777777" w:rsidR="008216E5" w:rsidRPr="008216E5" w:rsidRDefault="00063CE8" w:rsidP="00743A00">
      <w:pPr>
        <w:numPr>
          <w:ilvl w:val="2"/>
          <w:numId w:val="29"/>
        </w:numPr>
        <w:tabs>
          <w:tab w:val="clear" w:pos="2340"/>
        </w:tabs>
        <w:spacing w:after="0" w:line="240" w:lineRule="auto"/>
        <w:ind w:left="-360" w:right="-180"/>
        <w:rPr>
          <w:rFonts w:ascii="Times New Roman" w:hAnsi="Times New Roman" w:cs="Times New Roman"/>
        </w:rPr>
      </w:pPr>
      <w:proofErr w:type="gramStart"/>
      <w:r>
        <w:rPr>
          <w:rFonts w:ascii="Times New Roman" w:hAnsi="Times New Roman" w:cs="Times New Roman"/>
        </w:rPr>
        <w:t>try</w:t>
      </w:r>
      <w:proofErr w:type="gramEnd"/>
      <w:r>
        <w:rPr>
          <w:rFonts w:ascii="Times New Roman" w:hAnsi="Times New Roman" w:cs="Times New Roman"/>
        </w:rPr>
        <w:t xml:space="preserve"> to</w:t>
      </w:r>
      <w:r w:rsidR="008216E5" w:rsidRPr="008216E5">
        <w:rPr>
          <w:rFonts w:ascii="Times New Roman" w:hAnsi="Times New Roman" w:cs="Times New Roman"/>
        </w:rPr>
        <w:t xml:space="preserve"> use clear definitions in discussion with others and in their own reasoning. </w:t>
      </w:r>
    </w:p>
    <w:p w14:paraId="2EAF6632" w14:textId="77777777" w:rsidR="008216E5" w:rsidRPr="008216E5" w:rsidRDefault="008216E5" w:rsidP="00743A00">
      <w:pPr>
        <w:numPr>
          <w:ilvl w:val="2"/>
          <w:numId w:val="29"/>
        </w:numPr>
        <w:tabs>
          <w:tab w:val="clear" w:pos="2340"/>
        </w:tabs>
        <w:spacing w:after="0" w:line="240" w:lineRule="auto"/>
        <w:ind w:left="-360" w:right="-180"/>
        <w:rPr>
          <w:rFonts w:ascii="Times New Roman" w:hAnsi="Times New Roman" w:cs="Times New Roman"/>
        </w:rPr>
      </w:pPr>
      <w:proofErr w:type="gramStart"/>
      <w:r w:rsidRPr="008216E5">
        <w:rPr>
          <w:rFonts w:ascii="Times New Roman" w:hAnsi="Times New Roman" w:cs="Times New Roman"/>
        </w:rPr>
        <w:t>state</w:t>
      </w:r>
      <w:proofErr w:type="gramEnd"/>
      <w:r w:rsidRPr="008216E5">
        <w:rPr>
          <w:rFonts w:ascii="Times New Roman" w:hAnsi="Times New Roman" w:cs="Times New Roman"/>
        </w:rPr>
        <w:t xml:space="preserve"> the meaning of the symbols they choose, including using the equal sign consistently and appropriately. </w:t>
      </w:r>
    </w:p>
    <w:p w14:paraId="19F0646F" w14:textId="77777777" w:rsidR="008216E5" w:rsidRPr="008216E5" w:rsidRDefault="008216E5" w:rsidP="00743A00">
      <w:pPr>
        <w:numPr>
          <w:ilvl w:val="2"/>
          <w:numId w:val="29"/>
        </w:numPr>
        <w:tabs>
          <w:tab w:val="clear" w:pos="2340"/>
        </w:tabs>
        <w:spacing w:after="0" w:line="240" w:lineRule="auto"/>
        <w:ind w:left="-360" w:right="-180"/>
        <w:rPr>
          <w:rFonts w:ascii="Times New Roman" w:hAnsi="Times New Roman" w:cs="Times New Roman"/>
        </w:rPr>
      </w:pPr>
      <w:proofErr w:type="gramStart"/>
      <w:r w:rsidRPr="008216E5">
        <w:rPr>
          <w:rFonts w:ascii="Times New Roman" w:hAnsi="Times New Roman" w:cs="Times New Roman"/>
        </w:rPr>
        <w:t>specify</w:t>
      </w:r>
      <w:proofErr w:type="gramEnd"/>
      <w:r w:rsidRPr="008216E5">
        <w:rPr>
          <w:rFonts w:ascii="Times New Roman" w:hAnsi="Times New Roman" w:cs="Times New Roman"/>
        </w:rPr>
        <w:t xml:space="preserve"> units of measure and label axes to clarify the correspondence with quantities in a problem. </w:t>
      </w:r>
    </w:p>
    <w:p w14:paraId="3649A8C0" w14:textId="77777777" w:rsidR="008216E5" w:rsidRPr="008216E5" w:rsidRDefault="008216E5" w:rsidP="00743A00">
      <w:pPr>
        <w:numPr>
          <w:ilvl w:val="2"/>
          <w:numId w:val="29"/>
        </w:numPr>
        <w:tabs>
          <w:tab w:val="clear" w:pos="2340"/>
        </w:tabs>
        <w:spacing w:after="0" w:line="240" w:lineRule="auto"/>
        <w:ind w:left="-360" w:right="-180"/>
        <w:rPr>
          <w:rFonts w:ascii="Times New Roman" w:hAnsi="Times New Roman" w:cs="Times New Roman"/>
        </w:rPr>
      </w:pPr>
      <w:proofErr w:type="gramStart"/>
      <w:r w:rsidRPr="008216E5">
        <w:rPr>
          <w:rFonts w:ascii="Times New Roman" w:hAnsi="Times New Roman" w:cs="Times New Roman"/>
        </w:rPr>
        <w:t>calculate</w:t>
      </w:r>
      <w:proofErr w:type="gramEnd"/>
      <w:r w:rsidRPr="008216E5">
        <w:rPr>
          <w:rFonts w:ascii="Times New Roman" w:hAnsi="Times New Roman" w:cs="Times New Roman"/>
        </w:rPr>
        <w:t xml:space="preserve"> accurately and efficiently, express numerical answers with a degree of precision appropriate for the </w:t>
      </w:r>
      <w:r w:rsidR="00063CE8">
        <w:rPr>
          <w:rFonts w:ascii="Times New Roman" w:hAnsi="Times New Roman" w:cs="Times New Roman"/>
        </w:rPr>
        <w:t xml:space="preserve">problem </w:t>
      </w:r>
      <w:r w:rsidRPr="008216E5">
        <w:rPr>
          <w:rFonts w:ascii="Times New Roman" w:hAnsi="Times New Roman" w:cs="Times New Roman"/>
        </w:rPr>
        <w:t xml:space="preserve">context. </w:t>
      </w:r>
    </w:p>
    <w:p w14:paraId="42DBB0F5" w14:textId="77777777" w:rsidR="008216E5" w:rsidRPr="008216E5" w:rsidRDefault="008216E5" w:rsidP="00743A00">
      <w:pPr>
        <w:numPr>
          <w:ilvl w:val="2"/>
          <w:numId w:val="38"/>
        </w:numPr>
        <w:tabs>
          <w:tab w:val="clear" w:pos="2340"/>
        </w:tabs>
        <w:spacing w:after="0" w:line="240" w:lineRule="auto"/>
        <w:ind w:left="0" w:right="-180"/>
        <w:rPr>
          <w:rFonts w:ascii="Times New Roman" w:hAnsi="Times New Roman" w:cs="Times New Roman"/>
        </w:rPr>
      </w:pPr>
      <w:r w:rsidRPr="008216E5">
        <w:rPr>
          <w:rFonts w:ascii="Times New Roman" w:hAnsi="Times New Roman" w:cs="Times New Roman"/>
        </w:rPr>
        <w:t xml:space="preserve">In the elementary grades, students give carefully formulated explanations to each other. </w:t>
      </w:r>
    </w:p>
    <w:p w14:paraId="01206D5E" w14:textId="77777777" w:rsidR="008216E5" w:rsidRPr="008216E5" w:rsidRDefault="008216E5" w:rsidP="00743A00">
      <w:pPr>
        <w:numPr>
          <w:ilvl w:val="2"/>
          <w:numId w:val="38"/>
        </w:numPr>
        <w:tabs>
          <w:tab w:val="clear" w:pos="2340"/>
        </w:tabs>
        <w:spacing w:after="0" w:line="240" w:lineRule="auto"/>
        <w:ind w:left="0" w:right="-180"/>
        <w:rPr>
          <w:rFonts w:ascii="Times New Roman" w:hAnsi="Times New Roman" w:cs="Times New Roman"/>
        </w:rPr>
      </w:pPr>
      <w:r w:rsidRPr="008216E5">
        <w:rPr>
          <w:rFonts w:ascii="Times New Roman" w:hAnsi="Times New Roman" w:cs="Times New Roman"/>
        </w:rPr>
        <w:t>In high school, students have learned to examine claims and make explicit use of definitions.</w:t>
      </w:r>
    </w:p>
    <w:p w14:paraId="541051C4" w14:textId="77777777" w:rsidR="008216E5" w:rsidRPr="008216E5" w:rsidRDefault="008216E5" w:rsidP="00743A00">
      <w:pPr>
        <w:numPr>
          <w:ilvl w:val="0"/>
          <w:numId w:val="24"/>
        </w:numPr>
        <w:spacing w:after="0" w:line="240" w:lineRule="auto"/>
        <w:ind w:right="-180"/>
        <w:rPr>
          <w:rFonts w:ascii="Times New Roman" w:hAnsi="Times New Roman" w:cs="Times New Roman"/>
          <w:b/>
        </w:rPr>
      </w:pPr>
      <w:r w:rsidRPr="008216E5">
        <w:rPr>
          <w:rFonts w:ascii="Times New Roman" w:hAnsi="Times New Roman" w:cs="Times New Roman"/>
          <w:b/>
        </w:rPr>
        <w:t>Look for and make use of structure.</w:t>
      </w:r>
    </w:p>
    <w:p w14:paraId="111DA2E6" w14:textId="77777777" w:rsidR="008216E5" w:rsidRPr="008216E5" w:rsidRDefault="008216E5" w:rsidP="008216E5">
      <w:pPr>
        <w:spacing w:after="0" w:line="240" w:lineRule="auto"/>
        <w:ind w:left="-720" w:right="-180"/>
        <w:rPr>
          <w:rFonts w:ascii="Times New Roman" w:hAnsi="Times New Roman" w:cs="Times New Roman"/>
        </w:rPr>
      </w:pPr>
      <w:r w:rsidRPr="008216E5">
        <w:rPr>
          <w:rFonts w:ascii="Times New Roman" w:hAnsi="Times New Roman" w:cs="Times New Roman"/>
        </w:rPr>
        <w:t>Mathematically proficient students:</w:t>
      </w:r>
    </w:p>
    <w:p w14:paraId="38FF1690" w14:textId="77777777" w:rsidR="008216E5" w:rsidRPr="008216E5" w:rsidRDefault="008216E5" w:rsidP="00743A00">
      <w:pPr>
        <w:numPr>
          <w:ilvl w:val="0"/>
          <w:numId w:val="34"/>
        </w:numPr>
        <w:spacing w:after="0" w:line="240" w:lineRule="auto"/>
        <w:ind w:left="-360" w:right="-180"/>
        <w:rPr>
          <w:rFonts w:ascii="Times New Roman" w:hAnsi="Times New Roman" w:cs="Times New Roman"/>
          <w:b/>
        </w:rPr>
      </w:pPr>
      <w:proofErr w:type="gramStart"/>
      <w:r w:rsidRPr="008216E5">
        <w:rPr>
          <w:rFonts w:ascii="Times New Roman" w:hAnsi="Times New Roman" w:cs="Times New Roman"/>
        </w:rPr>
        <w:t>look</w:t>
      </w:r>
      <w:proofErr w:type="gramEnd"/>
      <w:r w:rsidRPr="008216E5">
        <w:rPr>
          <w:rFonts w:ascii="Times New Roman" w:hAnsi="Times New Roman" w:cs="Times New Roman"/>
        </w:rPr>
        <w:t xml:space="preserve"> closely to discern a pattern or structure. </w:t>
      </w:r>
    </w:p>
    <w:p w14:paraId="2D117751" w14:textId="77777777" w:rsidR="008216E5" w:rsidRPr="008216E5" w:rsidRDefault="00063CE8" w:rsidP="00743A00">
      <w:pPr>
        <w:numPr>
          <w:ilvl w:val="1"/>
          <w:numId w:val="39"/>
        </w:numPr>
        <w:tabs>
          <w:tab w:val="clear" w:pos="360"/>
        </w:tabs>
        <w:spacing w:after="0" w:line="240" w:lineRule="auto"/>
        <w:ind w:left="0" w:right="-187"/>
        <w:rPr>
          <w:rFonts w:ascii="Times New Roman" w:hAnsi="Times New Roman" w:cs="Times New Roman"/>
        </w:rPr>
      </w:pPr>
      <w:r>
        <w:rPr>
          <w:rFonts w:ascii="Times New Roman" w:hAnsi="Times New Roman" w:cs="Times New Roman"/>
        </w:rPr>
        <w:t xml:space="preserve">Young students </w:t>
      </w:r>
      <w:r w:rsidR="008216E5" w:rsidRPr="008216E5">
        <w:rPr>
          <w:rFonts w:ascii="Times New Roman" w:hAnsi="Times New Roman" w:cs="Times New Roman"/>
        </w:rPr>
        <w:t>might notice that three and seven more is the same amount as seven and three more</w:t>
      </w:r>
      <w:r>
        <w:rPr>
          <w:rFonts w:ascii="Times New Roman" w:hAnsi="Times New Roman" w:cs="Times New Roman"/>
        </w:rPr>
        <w:t xml:space="preserve"> or they may sort a collection of shapes according to how many sides the shapes have</w:t>
      </w:r>
      <w:r w:rsidR="008216E5" w:rsidRPr="008216E5">
        <w:rPr>
          <w:rFonts w:ascii="Times New Roman" w:hAnsi="Times New Roman" w:cs="Times New Roman"/>
        </w:rPr>
        <w:t xml:space="preserve">. </w:t>
      </w:r>
    </w:p>
    <w:p w14:paraId="121B3293" w14:textId="77777777" w:rsidR="008216E5" w:rsidRPr="008216E5" w:rsidRDefault="008216E5" w:rsidP="00743A00">
      <w:pPr>
        <w:numPr>
          <w:ilvl w:val="1"/>
          <w:numId w:val="39"/>
        </w:numPr>
        <w:tabs>
          <w:tab w:val="clear" w:pos="360"/>
        </w:tabs>
        <w:spacing w:after="0" w:line="240" w:lineRule="auto"/>
        <w:ind w:left="0" w:right="-187"/>
        <w:rPr>
          <w:rFonts w:ascii="Times New Roman" w:hAnsi="Times New Roman" w:cs="Times New Roman"/>
        </w:rPr>
      </w:pPr>
      <w:r w:rsidRPr="008216E5">
        <w:rPr>
          <w:rFonts w:ascii="Times New Roman" w:hAnsi="Times New Roman" w:cs="Times New Roman"/>
        </w:rPr>
        <w:lastRenderedPageBreak/>
        <w:t xml:space="preserve">Later, students will see 7 </w:t>
      </w:r>
      <w:r w:rsidRPr="008216E5">
        <w:rPr>
          <w:rFonts w:ascii="Times New Roman" w:hAnsi="Times New Roman" w:cs="Times New Roman"/>
          <w:position w:val="2"/>
        </w:rPr>
        <w:t xml:space="preserve">x </w:t>
      </w:r>
      <w:r w:rsidRPr="008216E5">
        <w:rPr>
          <w:rFonts w:ascii="Times New Roman" w:hAnsi="Times New Roman" w:cs="Times New Roman"/>
        </w:rPr>
        <w:t xml:space="preserve">8 equals the well remembered 7 </w:t>
      </w:r>
      <w:r w:rsidRPr="008216E5">
        <w:rPr>
          <w:rFonts w:ascii="Times New Roman" w:hAnsi="Times New Roman" w:cs="Times New Roman"/>
          <w:position w:val="2"/>
        </w:rPr>
        <w:t>x</w:t>
      </w:r>
      <w:r w:rsidRPr="008216E5">
        <w:rPr>
          <w:rFonts w:ascii="Times New Roman" w:hAnsi="Times New Roman" w:cs="Times New Roman"/>
        </w:rPr>
        <w:t xml:space="preserve"> 5 + 7 </w:t>
      </w:r>
      <w:r w:rsidRPr="008216E5">
        <w:rPr>
          <w:rFonts w:ascii="Times New Roman" w:hAnsi="Times New Roman" w:cs="Times New Roman"/>
          <w:position w:val="2"/>
        </w:rPr>
        <w:t>x</w:t>
      </w:r>
      <w:r w:rsidRPr="008216E5">
        <w:rPr>
          <w:rFonts w:ascii="Times New Roman" w:hAnsi="Times New Roman" w:cs="Times New Roman"/>
        </w:rPr>
        <w:t xml:space="preserve"> 3, in preparation for the distributive property. </w:t>
      </w:r>
    </w:p>
    <w:p w14:paraId="386FE434" w14:textId="77777777" w:rsidR="008216E5" w:rsidRPr="008216E5" w:rsidRDefault="008216E5" w:rsidP="00743A00">
      <w:pPr>
        <w:numPr>
          <w:ilvl w:val="1"/>
          <w:numId w:val="39"/>
        </w:numPr>
        <w:tabs>
          <w:tab w:val="clear" w:pos="360"/>
        </w:tabs>
        <w:spacing w:after="0" w:line="240" w:lineRule="auto"/>
        <w:ind w:left="0" w:right="-187"/>
        <w:rPr>
          <w:rFonts w:ascii="Times New Roman" w:hAnsi="Times New Roman" w:cs="Times New Roman"/>
        </w:rPr>
      </w:pPr>
      <w:r w:rsidRPr="008216E5">
        <w:rPr>
          <w:rFonts w:ascii="Times New Roman" w:hAnsi="Times New Roman" w:cs="Times New Roman"/>
        </w:rPr>
        <w:t xml:space="preserve">In the expression </w:t>
      </w:r>
      <w:r w:rsidRPr="008216E5">
        <w:rPr>
          <w:rFonts w:ascii="Times New Roman" w:hAnsi="Times New Roman" w:cs="Times New Roman"/>
          <w:i/>
        </w:rPr>
        <w:t>x</w:t>
      </w:r>
      <w:r w:rsidRPr="008216E5">
        <w:rPr>
          <w:rFonts w:ascii="Times New Roman" w:hAnsi="Times New Roman" w:cs="Times New Roman"/>
          <w:vertAlign w:val="superscript"/>
        </w:rPr>
        <w:t xml:space="preserve">2 </w:t>
      </w:r>
      <w:r w:rsidRPr="008216E5">
        <w:rPr>
          <w:rFonts w:ascii="Times New Roman" w:hAnsi="Times New Roman" w:cs="Times New Roman"/>
        </w:rPr>
        <w:t>+ 9</w:t>
      </w:r>
      <w:r w:rsidRPr="008216E5">
        <w:rPr>
          <w:rFonts w:ascii="Times New Roman" w:hAnsi="Times New Roman" w:cs="Times New Roman"/>
          <w:i/>
        </w:rPr>
        <w:t xml:space="preserve">x </w:t>
      </w:r>
      <w:r w:rsidRPr="008216E5">
        <w:rPr>
          <w:rFonts w:ascii="Times New Roman" w:hAnsi="Times New Roman" w:cs="Times New Roman"/>
        </w:rPr>
        <w:t xml:space="preserve">+ 14, older students can see the 14 as 2 </w:t>
      </w:r>
      <w:r w:rsidRPr="008216E5">
        <w:rPr>
          <w:rFonts w:ascii="Times New Roman" w:hAnsi="Times New Roman" w:cs="Times New Roman"/>
          <w:position w:val="2"/>
        </w:rPr>
        <w:t xml:space="preserve">x </w:t>
      </w:r>
      <w:r w:rsidRPr="008216E5">
        <w:rPr>
          <w:rFonts w:ascii="Times New Roman" w:hAnsi="Times New Roman" w:cs="Times New Roman"/>
        </w:rPr>
        <w:t xml:space="preserve">7 and the 9 as 2 + 7. </w:t>
      </w:r>
      <w:r w:rsidR="00063CE8">
        <w:rPr>
          <w:rFonts w:ascii="Times New Roman" w:hAnsi="Times New Roman" w:cs="Times New Roman"/>
        </w:rPr>
        <w:t>They recognize the significance of an existing line in a geometric figure and can use the strategy of drawing an auxiliary line for solving problems.</w:t>
      </w:r>
    </w:p>
    <w:p w14:paraId="37927E93" w14:textId="77777777" w:rsidR="008216E5" w:rsidRPr="008216E5" w:rsidRDefault="008216E5" w:rsidP="00743A00">
      <w:pPr>
        <w:numPr>
          <w:ilvl w:val="0"/>
          <w:numId w:val="30"/>
        </w:numPr>
        <w:tabs>
          <w:tab w:val="clear" w:pos="-720"/>
        </w:tabs>
        <w:spacing w:after="0" w:line="240" w:lineRule="auto"/>
        <w:ind w:left="-360" w:right="-187"/>
        <w:rPr>
          <w:rFonts w:ascii="Times New Roman" w:hAnsi="Times New Roman" w:cs="Times New Roman"/>
        </w:rPr>
      </w:pPr>
      <w:proofErr w:type="gramStart"/>
      <w:r w:rsidRPr="008216E5">
        <w:rPr>
          <w:rFonts w:ascii="Times New Roman" w:hAnsi="Times New Roman" w:cs="Times New Roman"/>
        </w:rPr>
        <w:t>step</w:t>
      </w:r>
      <w:proofErr w:type="gramEnd"/>
      <w:r w:rsidRPr="008216E5">
        <w:rPr>
          <w:rFonts w:ascii="Times New Roman" w:hAnsi="Times New Roman" w:cs="Times New Roman"/>
        </w:rPr>
        <w:t xml:space="preserve"> back for an overview and can shift perspective. </w:t>
      </w:r>
    </w:p>
    <w:p w14:paraId="0A0EA586" w14:textId="77777777" w:rsidR="004F2B2F" w:rsidRPr="004F2B2F" w:rsidRDefault="008216E5" w:rsidP="00743A00">
      <w:pPr>
        <w:numPr>
          <w:ilvl w:val="0"/>
          <w:numId w:val="30"/>
        </w:numPr>
        <w:spacing w:after="0" w:line="240" w:lineRule="auto"/>
        <w:ind w:left="-360" w:right="-187"/>
        <w:rPr>
          <w:rFonts w:ascii="Times New Roman" w:hAnsi="Times New Roman" w:cs="Times New Roman"/>
        </w:rPr>
      </w:pPr>
      <w:proofErr w:type="gramStart"/>
      <w:r w:rsidRPr="008216E5">
        <w:rPr>
          <w:rFonts w:ascii="Times New Roman" w:hAnsi="Times New Roman" w:cs="Times New Roman"/>
        </w:rPr>
        <w:t>see</w:t>
      </w:r>
      <w:proofErr w:type="gramEnd"/>
      <w:r w:rsidRPr="008216E5">
        <w:rPr>
          <w:rFonts w:ascii="Times New Roman" w:hAnsi="Times New Roman" w:cs="Times New Roman"/>
        </w:rPr>
        <w:t xml:space="preserve"> complicated things, such as some algebraic expressions, as single objects or composed of several objects. </w:t>
      </w:r>
    </w:p>
    <w:p w14:paraId="6EF0AA2B" w14:textId="77777777" w:rsidR="008216E5" w:rsidRPr="008216E5" w:rsidRDefault="008216E5" w:rsidP="00743A00">
      <w:pPr>
        <w:numPr>
          <w:ilvl w:val="0"/>
          <w:numId w:val="22"/>
        </w:numPr>
        <w:spacing w:after="0" w:line="240" w:lineRule="auto"/>
        <w:ind w:right="-180"/>
        <w:rPr>
          <w:rFonts w:ascii="Times New Roman" w:hAnsi="Times New Roman" w:cs="Times New Roman"/>
          <w:b/>
        </w:rPr>
      </w:pPr>
      <w:r w:rsidRPr="008216E5">
        <w:rPr>
          <w:rFonts w:ascii="Times New Roman" w:hAnsi="Times New Roman" w:cs="Times New Roman"/>
          <w:b/>
        </w:rPr>
        <w:t>Look for and express regularity in repeated reasoning.</w:t>
      </w:r>
    </w:p>
    <w:p w14:paraId="21BD1F12" w14:textId="77777777" w:rsidR="008216E5" w:rsidRPr="008216E5" w:rsidRDefault="008216E5" w:rsidP="008216E5">
      <w:pPr>
        <w:spacing w:after="0" w:line="240" w:lineRule="auto"/>
        <w:ind w:left="-720" w:right="-180"/>
        <w:rPr>
          <w:rFonts w:ascii="Times New Roman" w:hAnsi="Times New Roman" w:cs="Times New Roman"/>
        </w:rPr>
      </w:pPr>
      <w:r w:rsidRPr="008216E5">
        <w:rPr>
          <w:rFonts w:ascii="Times New Roman" w:hAnsi="Times New Roman" w:cs="Times New Roman"/>
        </w:rPr>
        <w:t>Mathematically proficient students:</w:t>
      </w:r>
    </w:p>
    <w:p w14:paraId="6F5DBB4B" w14:textId="77777777" w:rsidR="008216E5" w:rsidRPr="008216E5" w:rsidRDefault="008216E5" w:rsidP="00743A00">
      <w:pPr>
        <w:numPr>
          <w:ilvl w:val="0"/>
          <w:numId w:val="34"/>
        </w:numPr>
        <w:spacing w:after="0" w:line="240" w:lineRule="auto"/>
        <w:ind w:left="-360" w:right="-180"/>
        <w:rPr>
          <w:rFonts w:ascii="Times New Roman" w:hAnsi="Times New Roman" w:cs="Times New Roman"/>
          <w:b/>
        </w:rPr>
      </w:pPr>
      <w:r w:rsidRPr="008216E5">
        <w:rPr>
          <w:rFonts w:ascii="Times New Roman" w:hAnsi="Times New Roman" w:cs="Times New Roman"/>
        </w:rPr>
        <w:t>notice if calculations are repeated</w:t>
      </w:r>
    </w:p>
    <w:p w14:paraId="79E73091" w14:textId="77777777" w:rsidR="00063CE8" w:rsidRPr="000A09A3" w:rsidRDefault="008216E5" w:rsidP="00743A00">
      <w:pPr>
        <w:numPr>
          <w:ilvl w:val="0"/>
          <w:numId w:val="34"/>
        </w:numPr>
        <w:spacing w:after="0" w:line="240" w:lineRule="auto"/>
        <w:ind w:left="-360" w:right="-180"/>
        <w:rPr>
          <w:rFonts w:ascii="Times New Roman" w:hAnsi="Times New Roman" w:cs="Times New Roman"/>
          <w:b/>
        </w:rPr>
      </w:pPr>
      <w:proofErr w:type="gramStart"/>
      <w:r w:rsidRPr="008216E5">
        <w:rPr>
          <w:rFonts w:ascii="Times New Roman" w:hAnsi="Times New Roman" w:cs="Times New Roman"/>
        </w:rPr>
        <w:t>look</w:t>
      </w:r>
      <w:proofErr w:type="gramEnd"/>
      <w:r w:rsidRPr="008216E5">
        <w:rPr>
          <w:rFonts w:ascii="Times New Roman" w:hAnsi="Times New Roman" w:cs="Times New Roman"/>
        </w:rPr>
        <w:t xml:space="preserve"> both for general methods and for shortcuts.</w:t>
      </w:r>
    </w:p>
    <w:p w14:paraId="353F227D" w14:textId="77777777" w:rsidR="000A09A3" w:rsidRPr="000A09A3" w:rsidRDefault="000A09A3" w:rsidP="000A09A3">
      <w:pPr>
        <w:pStyle w:val="ListParagraph"/>
        <w:numPr>
          <w:ilvl w:val="0"/>
          <w:numId w:val="55"/>
        </w:numPr>
        <w:tabs>
          <w:tab w:val="left" w:pos="0"/>
        </w:tabs>
        <w:spacing w:after="0" w:line="240" w:lineRule="auto"/>
        <w:ind w:left="0" w:right="-180"/>
        <w:rPr>
          <w:rFonts w:ascii="Times New Roman" w:hAnsi="Times New Roman" w:cs="Times New Roman"/>
          <w:b/>
        </w:rPr>
      </w:pPr>
      <w:r>
        <w:rPr>
          <w:rFonts w:ascii="Times New Roman" w:hAnsi="Times New Roman" w:cs="Times New Roman"/>
        </w:rPr>
        <w:t>Upper elementary students might notice when dividing 25 by 11 that they are repeating the same calculations over and over again, and conclude they have a repeated decimal.</w:t>
      </w:r>
    </w:p>
    <w:p w14:paraId="521AD9F8" w14:textId="77777777" w:rsidR="000A09A3" w:rsidRPr="000A09A3" w:rsidRDefault="000A09A3" w:rsidP="000A09A3">
      <w:pPr>
        <w:pStyle w:val="ListParagraph"/>
        <w:numPr>
          <w:ilvl w:val="0"/>
          <w:numId w:val="55"/>
        </w:numPr>
        <w:tabs>
          <w:tab w:val="left" w:pos="0"/>
        </w:tabs>
        <w:spacing w:after="0" w:line="240" w:lineRule="auto"/>
        <w:ind w:left="0" w:right="-180"/>
        <w:rPr>
          <w:rFonts w:ascii="Times New Roman" w:hAnsi="Times New Roman" w:cs="Times New Roman"/>
          <w:b/>
        </w:rPr>
      </w:pPr>
      <w:r>
        <w:rPr>
          <w:rFonts w:ascii="Times New Roman" w:hAnsi="Times New Roman" w:cs="Times New Roman"/>
        </w:rPr>
        <w:t>Middle school students might abstract the equation (y-2)/((x-1)=3 by paying attention to the calculation of slope as they repeatedly check whether the points are on the line through (1,2) with a slope 3.</w:t>
      </w:r>
    </w:p>
    <w:p w14:paraId="6B28E0A6" w14:textId="77777777" w:rsidR="000A09A3" w:rsidRDefault="000A09A3" w:rsidP="000A09A3">
      <w:pPr>
        <w:pStyle w:val="ListParagraph"/>
        <w:numPr>
          <w:ilvl w:val="0"/>
          <w:numId w:val="55"/>
        </w:numPr>
        <w:tabs>
          <w:tab w:val="left" w:pos="0"/>
        </w:tabs>
        <w:spacing w:after="0" w:line="240" w:lineRule="auto"/>
        <w:ind w:left="0" w:right="-180"/>
        <w:rPr>
          <w:rFonts w:ascii="Times New Roman" w:hAnsi="Times New Roman" w:cs="Times New Roman"/>
        </w:rPr>
      </w:pPr>
      <w:r>
        <w:rPr>
          <w:rFonts w:ascii="Times New Roman" w:hAnsi="Times New Roman" w:cs="Times New Roman"/>
        </w:rPr>
        <w:t>Noticing the regularity in the way terms cancel when expanding (x-1)(x+1)(x</w:t>
      </w:r>
      <w:r w:rsidRPr="000A09A3">
        <w:rPr>
          <w:rFonts w:ascii="Times New Roman" w:hAnsi="Times New Roman" w:cs="Times New Roman"/>
          <w:vertAlign w:val="superscript"/>
        </w:rPr>
        <w:t>2</w:t>
      </w:r>
      <w:r>
        <w:rPr>
          <w:rFonts w:ascii="Times New Roman" w:hAnsi="Times New Roman" w:cs="Times New Roman"/>
        </w:rPr>
        <w:t>+1) and (x-1)(x</w:t>
      </w:r>
      <w:r>
        <w:rPr>
          <w:rFonts w:ascii="Times New Roman" w:hAnsi="Times New Roman" w:cs="Times New Roman"/>
          <w:vertAlign w:val="superscript"/>
        </w:rPr>
        <w:t>3</w:t>
      </w:r>
      <w:r>
        <w:rPr>
          <w:rFonts w:ascii="Times New Roman" w:hAnsi="Times New Roman" w:cs="Times New Roman"/>
        </w:rPr>
        <w:t>+x</w:t>
      </w:r>
      <w:r>
        <w:rPr>
          <w:rFonts w:ascii="Times New Roman" w:hAnsi="Times New Roman" w:cs="Times New Roman"/>
          <w:vertAlign w:val="superscript"/>
        </w:rPr>
        <w:t>2</w:t>
      </w:r>
      <w:r>
        <w:rPr>
          <w:rFonts w:ascii="Times New Roman" w:hAnsi="Times New Roman" w:cs="Times New Roman"/>
        </w:rPr>
        <w:t xml:space="preserve">+x+1) might lead high school students to the general formula for the sum of a geometric series. </w:t>
      </w:r>
    </w:p>
    <w:p w14:paraId="1A3F2D2E" w14:textId="77777777" w:rsidR="000A09A3" w:rsidRPr="000A09A3" w:rsidRDefault="000A09A3" w:rsidP="000A09A3">
      <w:pPr>
        <w:pStyle w:val="ListParagraph"/>
        <w:numPr>
          <w:ilvl w:val="0"/>
          <w:numId w:val="54"/>
        </w:numPr>
        <w:tabs>
          <w:tab w:val="left" w:pos="0"/>
        </w:tabs>
        <w:spacing w:after="0" w:line="240" w:lineRule="auto"/>
        <w:ind w:left="-360" w:right="-180"/>
        <w:rPr>
          <w:rFonts w:ascii="Times New Roman" w:hAnsi="Times New Roman" w:cs="Times New Roman"/>
        </w:rPr>
      </w:pPr>
      <w:proofErr w:type="gramStart"/>
      <w:r w:rsidRPr="000A09A3">
        <w:rPr>
          <w:rFonts w:ascii="Times New Roman" w:hAnsi="Times New Roman" w:cs="Times New Roman"/>
        </w:rPr>
        <w:t>maintain</w:t>
      </w:r>
      <w:proofErr w:type="gramEnd"/>
      <w:r w:rsidRPr="000A09A3">
        <w:rPr>
          <w:rFonts w:ascii="Times New Roman" w:hAnsi="Times New Roman" w:cs="Times New Roman"/>
        </w:rPr>
        <w:t xml:space="preserve"> oversight of the process</w:t>
      </w:r>
      <w:ins w:id="1" w:author="Diane Briars" w:date="2011-05-30T12:46:00Z">
        <w:r w:rsidRPr="000A09A3">
          <w:rPr>
            <w:rFonts w:ascii="Times New Roman" w:hAnsi="Times New Roman" w:cs="Times New Roman"/>
          </w:rPr>
          <w:t xml:space="preserve"> of solving a problem</w:t>
        </w:r>
      </w:ins>
      <w:r w:rsidRPr="000A09A3">
        <w:rPr>
          <w:rFonts w:ascii="Times New Roman" w:hAnsi="Times New Roman" w:cs="Times New Roman"/>
        </w:rPr>
        <w:t>, while attending to the details.</w:t>
      </w:r>
    </w:p>
    <w:p w14:paraId="04B4EE58" w14:textId="77777777" w:rsidR="000A09A3" w:rsidRPr="000A09A3" w:rsidRDefault="000A09A3" w:rsidP="000A09A3">
      <w:pPr>
        <w:pStyle w:val="ListParagraph"/>
        <w:numPr>
          <w:ilvl w:val="0"/>
          <w:numId w:val="54"/>
        </w:numPr>
        <w:tabs>
          <w:tab w:val="left" w:pos="0"/>
        </w:tabs>
        <w:spacing w:after="0" w:line="240" w:lineRule="auto"/>
        <w:ind w:left="-360" w:right="-180"/>
        <w:rPr>
          <w:rFonts w:ascii="Times New Roman" w:hAnsi="Times New Roman" w:cs="Times New Roman"/>
        </w:rPr>
      </w:pPr>
      <w:proofErr w:type="gramStart"/>
      <w:r w:rsidRPr="000A09A3">
        <w:rPr>
          <w:rFonts w:ascii="Times New Roman" w:hAnsi="Times New Roman" w:cs="Times New Roman"/>
        </w:rPr>
        <w:t>continually</w:t>
      </w:r>
      <w:proofErr w:type="gramEnd"/>
      <w:r w:rsidRPr="000A09A3">
        <w:rPr>
          <w:rFonts w:ascii="Times New Roman" w:hAnsi="Times New Roman" w:cs="Times New Roman"/>
        </w:rPr>
        <w:t xml:space="preserve"> evaluate the reasonableness of intermediate results.</w:t>
      </w:r>
    </w:p>
    <w:p w14:paraId="2C285506" w14:textId="77777777" w:rsidR="000A09A3" w:rsidRPr="000A09A3" w:rsidRDefault="000A09A3" w:rsidP="000A09A3">
      <w:pPr>
        <w:tabs>
          <w:tab w:val="left" w:pos="0"/>
        </w:tabs>
        <w:spacing w:after="0" w:line="240" w:lineRule="auto"/>
        <w:ind w:right="-180"/>
        <w:rPr>
          <w:rFonts w:ascii="Times New Roman" w:hAnsi="Times New Roman" w:cs="Times New Roman"/>
        </w:rPr>
      </w:pPr>
    </w:p>
    <w:p w14:paraId="2252A3B8" w14:textId="77777777" w:rsidR="000A09A3" w:rsidRDefault="000A09A3">
      <w:pPr>
        <w:rPr>
          <w:rFonts w:ascii="Times New Roman" w:hAnsi="Times New Roman" w:cs="Times New Roman"/>
          <w:sz w:val="72"/>
          <w:szCs w:val="72"/>
        </w:rPr>
      </w:pPr>
      <w:r>
        <w:rPr>
          <w:rFonts w:ascii="Times New Roman" w:hAnsi="Times New Roman" w:cs="Times New Roman"/>
          <w:sz w:val="72"/>
          <w:szCs w:val="72"/>
        </w:rPr>
        <w:br w:type="page"/>
      </w:r>
    </w:p>
    <w:p w14:paraId="575F89D5" w14:textId="77777777" w:rsidR="004F2B2F" w:rsidRDefault="004F2B2F" w:rsidP="004F2B2F">
      <w:pPr>
        <w:spacing w:after="0"/>
        <w:jc w:val="center"/>
        <w:rPr>
          <w:rFonts w:ascii="Times New Roman" w:hAnsi="Times New Roman" w:cs="Times New Roman"/>
          <w:sz w:val="72"/>
          <w:szCs w:val="72"/>
        </w:rPr>
      </w:pPr>
    </w:p>
    <w:p w14:paraId="07378EDE" w14:textId="77777777" w:rsidR="004F2B2F" w:rsidRDefault="004F2B2F" w:rsidP="004F2B2F">
      <w:pPr>
        <w:spacing w:after="0"/>
        <w:jc w:val="center"/>
        <w:rPr>
          <w:rFonts w:ascii="Times New Roman" w:hAnsi="Times New Roman" w:cs="Times New Roman"/>
          <w:sz w:val="72"/>
          <w:szCs w:val="72"/>
        </w:rPr>
      </w:pPr>
    </w:p>
    <w:p w14:paraId="79708FFF" w14:textId="77777777" w:rsidR="004F2B2F" w:rsidRDefault="004F2B2F" w:rsidP="004F2B2F">
      <w:pPr>
        <w:spacing w:after="0"/>
        <w:jc w:val="center"/>
        <w:rPr>
          <w:rFonts w:ascii="Times New Roman" w:hAnsi="Times New Roman" w:cs="Times New Roman"/>
          <w:sz w:val="72"/>
          <w:szCs w:val="72"/>
        </w:rPr>
      </w:pPr>
    </w:p>
    <w:p w14:paraId="6E511010" w14:textId="77777777" w:rsidR="004F2B2F" w:rsidRDefault="004F2B2F" w:rsidP="00907583">
      <w:pPr>
        <w:spacing w:after="0"/>
        <w:rPr>
          <w:rFonts w:ascii="Times New Roman" w:hAnsi="Times New Roman" w:cs="Times New Roman"/>
          <w:sz w:val="72"/>
          <w:szCs w:val="72"/>
        </w:rPr>
      </w:pPr>
    </w:p>
    <w:p w14:paraId="36E21B57" w14:textId="77777777" w:rsidR="004F2B2F" w:rsidRPr="004F2B2F" w:rsidRDefault="004F2B2F" w:rsidP="004F2B2F">
      <w:pPr>
        <w:spacing w:after="0"/>
        <w:jc w:val="center"/>
        <w:rPr>
          <w:rFonts w:ascii="Times New Roman" w:hAnsi="Times New Roman" w:cs="Times New Roman"/>
        </w:rPr>
      </w:pPr>
      <w:r>
        <w:rPr>
          <w:rFonts w:ascii="Times New Roman" w:hAnsi="Times New Roman" w:cs="Times New Roman"/>
          <w:sz w:val="72"/>
          <w:szCs w:val="72"/>
        </w:rPr>
        <w:t>Tool 3</w:t>
      </w:r>
    </w:p>
    <w:p w14:paraId="1B3FB73E" w14:textId="77777777" w:rsidR="004F2B2F" w:rsidRDefault="004F2B2F" w:rsidP="004F2B2F">
      <w:pPr>
        <w:spacing w:after="0"/>
        <w:jc w:val="center"/>
        <w:rPr>
          <w:rFonts w:ascii="Times New Roman" w:hAnsi="Times New Roman" w:cs="Times New Roman"/>
          <w:sz w:val="72"/>
          <w:szCs w:val="72"/>
        </w:rPr>
      </w:pPr>
      <w:r>
        <w:rPr>
          <w:rFonts w:ascii="Times New Roman" w:hAnsi="Times New Roman" w:cs="Times New Roman"/>
          <w:sz w:val="72"/>
          <w:szCs w:val="72"/>
        </w:rPr>
        <w:t>Overarching Considerations</w:t>
      </w:r>
    </w:p>
    <w:p w14:paraId="766588CE" w14:textId="77777777" w:rsidR="004F2B2F" w:rsidRDefault="004F2B2F" w:rsidP="004F2B2F">
      <w:pPr>
        <w:spacing w:after="0"/>
        <w:jc w:val="center"/>
        <w:rPr>
          <w:rFonts w:ascii="Times New Roman" w:hAnsi="Times New Roman" w:cs="Times New Roman"/>
          <w:sz w:val="72"/>
          <w:szCs w:val="72"/>
        </w:rPr>
      </w:pPr>
    </w:p>
    <w:p w14:paraId="303E4B63" w14:textId="77777777" w:rsidR="004F2B2F" w:rsidRDefault="004F2B2F" w:rsidP="004F2B2F">
      <w:pPr>
        <w:spacing w:after="0"/>
        <w:jc w:val="center"/>
        <w:rPr>
          <w:rFonts w:ascii="Times New Roman" w:hAnsi="Times New Roman" w:cs="Times New Roman"/>
          <w:sz w:val="72"/>
          <w:szCs w:val="72"/>
        </w:rPr>
      </w:pPr>
      <w:r>
        <w:rPr>
          <w:rFonts w:ascii="Times New Roman" w:hAnsi="Times New Roman" w:cs="Times New Roman"/>
          <w:sz w:val="72"/>
          <w:szCs w:val="72"/>
        </w:rPr>
        <w:t>Equity</w:t>
      </w:r>
    </w:p>
    <w:p w14:paraId="60DED4E1" w14:textId="77777777" w:rsidR="00F16E93" w:rsidRDefault="004F2B2F" w:rsidP="00F16E93">
      <w:pPr>
        <w:spacing w:after="0"/>
        <w:jc w:val="center"/>
        <w:rPr>
          <w:rFonts w:ascii="Times New Roman" w:hAnsi="Times New Roman" w:cs="Times New Roman"/>
          <w:sz w:val="72"/>
          <w:szCs w:val="72"/>
        </w:rPr>
      </w:pPr>
      <w:r>
        <w:rPr>
          <w:rFonts w:ascii="Times New Roman" w:hAnsi="Times New Roman" w:cs="Times New Roman"/>
          <w:sz w:val="72"/>
          <w:szCs w:val="72"/>
        </w:rPr>
        <w:t>Formative Assessment</w:t>
      </w:r>
    </w:p>
    <w:p w14:paraId="5F999341" w14:textId="77777777" w:rsidR="00F16E93" w:rsidRDefault="00F16E93" w:rsidP="00F16E93">
      <w:pPr>
        <w:spacing w:after="0"/>
        <w:jc w:val="center"/>
        <w:rPr>
          <w:rFonts w:ascii="Times New Roman" w:hAnsi="Times New Roman" w:cs="Times New Roman"/>
          <w:sz w:val="72"/>
          <w:szCs w:val="72"/>
        </w:rPr>
      </w:pPr>
      <w:r>
        <w:rPr>
          <w:rFonts w:ascii="Times New Roman" w:hAnsi="Times New Roman" w:cs="Times New Roman"/>
          <w:sz w:val="72"/>
          <w:szCs w:val="72"/>
        </w:rPr>
        <w:t>Technology</w:t>
      </w:r>
    </w:p>
    <w:p w14:paraId="21B30473" w14:textId="77777777" w:rsidR="003F0FC3" w:rsidRDefault="003F0FC3" w:rsidP="00F16E93">
      <w:pPr>
        <w:spacing w:after="0"/>
        <w:jc w:val="center"/>
        <w:rPr>
          <w:rFonts w:ascii="Times New Roman" w:hAnsi="Times New Roman" w:cs="Times New Roman"/>
          <w:sz w:val="72"/>
          <w:szCs w:val="72"/>
        </w:rPr>
      </w:pPr>
    </w:p>
    <w:p w14:paraId="6BBE6F77" w14:textId="77777777" w:rsidR="00907583" w:rsidRDefault="00907583" w:rsidP="00962FEB">
      <w:pPr>
        <w:rPr>
          <w:rFonts w:ascii="Times New Roman" w:hAnsi="Times New Roman" w:cs="Times New Roman"/>
          <w:sz w:val="72"/>
          <w:szCs w:val="72"/>
        </w:rPr>
      </w:pPr>
    </w:p>
    <w:p w14:paraId="03C71136" w14:textId="77777777" w:rsidR="00907583" w:rsidRDefault="00907583" w:rsidP="00962FEB">
      <w:pPr>
        <w:rPr>
          <w:rFonts w:ascii="Times New Roman" w:hAnsi="Times New Roman" w:cs="Times New Roman"/>
          <w:sz w:val="72"/>
          <w:szCs w:val="72"/>
        </w:rPr>
      </w:pPr>
    </w:p>
    <w:p w14:paraId="06EBE42A" w14:textId="77777777" w:rsidR="00907583" w:rsidRPr="00962FEB" w:rsidRDefault="00907583" w:rsidP="00962FEB">
      <w:pPr>
        <w:rPr>
          <w:rFonts w:ascii="Times New Roman" w:hAnsi="Times New Roman" w:cs="Times New Roman"/>
          <w:sz w:val="72"/>
          <w:szCs w:val="72"/>
        </w:rPr>
        <w:sectPr w:rsidR="00907583" w:rsidRPr="00962FEB" w:rsidSect="00962FEB">
          <w:footerReference w:type="default" r:id="rId22"/>
          <w:pgSz w:w="12240" w:h="15840"/>
          <w:pgMar w:top="720" w:right="1080" w:bottom="1440" w:left="1800" w:header="720" w:footer="720" w:gutter="0"/>
          <w:cols w:space="720"/>
          <w:docGrid w:linePitch="360"/>
        </w:sectPr>
      </w:pPr>
    </w:p>
    <w:tbl>
      <w:tblPr>
        <w:tblpPr w:leftFromText="180" w:rightFromText="180" w:horzAnchor="margin" w:tblpY="-414"/>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8"/>
        <w:gridCol w:w="1440"/>
        <w:gridCol w:w="5940"/>
      </w:tblGrid>
      <w:tr w:rsidR="004F2B2F" w14:paraId="0E167DDB" w14:textId="77777777" w:rsidTr="00DB77F2">
        <w:trPr>
          <w:trHeight w:val="562"/>
        </w:trPr>
        <w:tc>
          <w:tcPr>
            <w:tcW w:w="14868" w:type="dxa"/>
            <w:gridSpan w:val="3"/>
            <w:tcBorders>
              <w:top w:val="single" w:sz="4" w:space="0" w:color="auto"/>
              <w:left w:val="single" w:sz="4" w:space="0" w:color="auto"/>
              <w:right w:val="single" w:sz="4" w:space="0" w:color="auto"/>
            </w:tcBorders>
          </w:tcPr>
          <w:p w14:paraId="229CE4CB" w14:textId="77777777" w:rsidR="004F2B2F" w:rsidRDefault="004F2B2F" w:rsidP="00DB77F2">
            <w:pPr>
              <w:spacing w:after="0"/>
              <w:jc w:val="center"/>
              <w:rPr>
                <w:rFonts w:ascii="Times New Roman" w:hAnsi="Times New Roman"/>
                <w:b/>
                <w:sz w:val="24"/>
                <w:szCs w:val="24"/>
              </w:rPr>
            </w:pPr>
            <w:r>
              <w:rPr>
                <w:rFonts w:ascii="Times New Roman" w:hAnsi="Times New Roman"/>
                <w:b/>
                <w:sz w:val="24"/>
                <w:szCs w:val="24"/>
              </w:rPr>
              <w:lastRenderedPageBreak/>
              <w:t xml:space="preserve">                                        CCSS</w:t>
            </w:r>
            <w:r w:rsidR="000A0CE3">
              <w:rPr>
                <w:rFonts w:ascii="Times New Roman" w:hAnsi="Times New Roman"/>
                <w:b/>
                <w:sz w:val="24"/>
                <w:szCs w:val="24"/>
              </w:rPr>
              <w:t>M</w:t>
            </w:r>
            <w:r>
              <w:rPr>
                <w:rFonts w:ascii="Times New Roman" w:hAnsi="Times New Roman"/>
                <w:b/>
                <w:sz w:val="24"/>
                <w:szCs w:val="24"/>
              </w:rPr>
              <w:t xml:space="preserve"> Curriculum Materials Analysis Project--Overarching Considerations (Tool 3)                                     Page 1</w:t>
            </w:r>
          </w:p>
          <w:p w14:paraId="780208CC" w14:textId="77777777" w:rsidR="003F0FC3" w:rsidRDefault="003F0FC3" w:rsidP="00DB77F2">
            <w:pPr>
              <w:spacing w:after="0"/>
              <w:rPr>
                <w:rFonts w:ascii="Times New Roman" w:hAnsi="Times New Roman"/>
              </w:rPr>
            </w:pPr>
          </w:p>
          <w:p w14:paraId="01187E23" w14:textId="77777777" w:rsidR="00485C42" w:rsidRPr="00485C42" w:rsidRDefault="00907583" w:rsidP="00AE0BD4">
            <w:pPr>
              <w:spacing w:after="0"/>
              <w:jc w:val="center"/>
              <w:rPr>
                <w:rFonts w:ascii="Times New Roman" w:hAnsi="Times New Roman"/>
                <w:b/>
              </w:rPr>
            </w:pPr>
            <w:r>
              <w:rPr>
                <w:rFonts w:ascii="Times New Roman" w:hAnsi="Times New Roman"/>
                <w:b/>
              </w:rPr>
              <w:t>C</w:t>
            </w:r>
            <w:r w:rsidR="00485C42">
              <w:rPr>
                <w:rFonts w:ascii="Times New Roman" w:hAnsi="Times New Roman"/>
                <w:b/>
              </w:rPr>
              <w:t>CSSM Curriculum Analysis Tool 3 (</w:t>
            </w:r>
            <w:r w:rsidR="00485C42" w:rsidRPr="00485C42">
              <w:rPr>
                <w:rFonts w:ascii="Times New Roman" w:hAnsi="Times New Roman"/>
                <w:b/>
              </w:rPr>
              <w:t>Overarching Considera</w:t>
            </w:r>
            <w:r w:rsidR="00485C42">
              <w:rPr>
                <w:rFonts w:ascii="Times New Roman" w:hAnsi="Times New Roman"/>
                <w:b/>
              </w:rPr>
              <w:t>t</w:t>
            </w:r>
            <w:r w:rsidR="00485C42" w:rsidRPr="00485C42">
              <w:rPr>
                <w:rFonts w:ascii="Times New Roman" w:hAnsi="Times New Roman"/>
                <w:b/>
              </w:rPr>
              <w:t>ions)</w:t>
            </w:r>
          </w:p>
          <w:p w14:paraId="23ABBA4A" w14:textId="77777777" w:rsidR="004F2B2F" w:rsidRDefault="004F2B2F" w:rsidP="00907583">
            <w:pPr>
              <w:spacing w:after="0"/>
              <w:rPr>
                <w:rFonts w:ascii="Times New Roman" w:hAnsi="Times New Roman"/>
              </w:rPr>
            </w:pPr>
            <w:r>
              <w:rPr>
                <w:rFonts w:ascii="Times New Roman" w:hAnsi="Times New Roman"/>
              </w:rPr>
              <w:t>This tool should be used after reviewing mathematics curriculum materials using Tool 1 (Content Analysis) and Tool 2 (Mathematic</w:t>
            </w:r>
            <w:r w:rsidR="00856087">
              <w:rPr>
                <w:rFonts w:ascii="Times New Roman" w:hAnsi="Times New Roman"/>
              </w:rPr>
              <w:t>al</w:t>
            </w:r>
            <w:r>
              <w:rPr>
                <w:rFonts w:ascii="Times New Roman" w:hAnsi="Times New Roman"/>
              </w:rPr>
              <w:t xml:space="preserve"> Practices Analysis).  After reviewing the curriculum materials carefully, answer the questions below reflecting important overarching considerations with regard to the materials.  Overarching considerations are those that support the teaching of Mathematics Core Content and Practices. </w:t>
            </w:r>
            <w:r w:rsidRPr="00E507EB">
              <w:rPr>
                <w:rFonts w:ascii="Times New Roman" w:hAnsi="Times New Roman"/>
                <w:b/>
              </w:rPr>
              <w:t>Equity</w:t>
            </w:r>
            <w:r w:rsidRPr="00F92A87">
              <w:rPr>
                <w:rFonts w:ascii="Times New Roman" w:hAnsi="Times New Roman"/>
                <w:b/>
              </w:rPr>
              <w:t>:</w:t>
            </w:r>
            <w:r>
              <w:rPr>
                <w:rFonts w:ascii="Times New Roman" w:hAnsi="Times New Roman"/>
              </w:rPr>
              <w:t xml:space="preserve"> NCTM (1991) calls for teachers to build on how students’ linguistic, ethnic, racial, gender, and socioeconomic backgrounds influence their learning; to help students to become aware of the role of mathematics in society and culture; to expose students to the contributions of various cultures to the advancement of mathematics; and to show students how mathematics relates to other subjects; and to provide students with opportunities to apply mathematics to authentic contexts. CCSS</w:t>
            </w:r>
            <w:r w:rsidR="000A0CE3">
              <w:rPr>
                <w:rFonts w:ascii="Times New Roman" w:hAnsi="Times New Roman"/>
              </w:rPr>
              <w:t>M</w:t>
            </w:r>
            <w:r>
              <w:rPr>
                <w:rFonts w:ascii="Times New Roman" w:hAnsi="Times New Roman"/>
              </w:rPr>
              <w:t xml:space="preserve"> also notes that, “The Standards should be read as allowing for the widest possible range of students to participate fully from the outset, along with appropriate accommodations to ensure maximum participation of students with special education needs.” </w:t>
            </w:r>
            <w:r w:rsidR="00907583" w:rsidRPr="00907583">
              <w:rPr>
                <w:rFonts w:ascii="Times New Roman" w:hAnsi="Times New Roman"/>
                <w:b/>
              </w:rPr>
              <w:t xml:space="preserve">Formative </w:t>
            </w:r>
            <w:r w:rsidRPr="00E507EB">
              <w:rPr>
                <w:rFonts w:ascii="Times New Roman" w:hAnsi="Times New Roman"/>
                <w:b/>
              </w:rPr>
              <w:t>Assessment</w:t>
            </w:r>
            <w:r>
              <w:rPr>
                <w:rFonts w:ascii="Times New Roman" w:hAnsi="Times New Roman"/>
              </w:rPr>
              <w:t xml:space="preserve"> is a critical part of classroom instruction, and curriculum materials can provide a variety of levels of support</w:t>
            </w:r>
            <w:r w:rsidR="00907583">
              <w:rPr>
                <w:rFonts w:ascii="Times New Roman" w:hAnsi="Times New Roman"/>
              </w:rPr>
              <w:t xml:space="preserve"> with regard to information to teachers about student learning. Final</w:t>
            </w:r>
            <w:r>
              <w:rPr>
                <w:rFonts w:ascii="Times New Roman" w:hAnsi="Times New Roman"/>
              </w:rPr>
              <w:t xml:space="preserve">ly, the increasing availability of </w:t>
            </w:r>
            <w:r w:rsidRPr="00E507EB">
              <w:rPr>
                <w:rFonts w:ascii="Times New Roman" w:hAnsi="Times New Roman"/>
                <w:b/>
              </w:rPr>
              <w:t>technology</w:t>
            </w:r>
            <w:r>
              <w:rPr>
                <w:rFonts w:ascii="Times New Roman" w:hAnsi="Times New Roman"/>
              </w:rPr>
              <w:t xml:space="preserve"> offers opportunities to use technology mindfully in ways that enable students to explore and deepen their understanding of mathematical concepts.</w:t>
            </w:r>
          </w:p>
        </w:tc>
      </w:tr>
      <w:tr w:rsidR="004F2B2F" w14:paraId="4658DEDF" w14:textId="77777777" w:rsidTr="00DB77F2">
        <w:trPr>
          <w:trHeight w:val="562"/>
        </w:trPr>
        <w:tc>
          <w:tcPr>
            <w:tcW w:w="14868" w:type="dxa"/>
            <w:gridSpan w:val="3"/>
            <w:tcBorders>
              <w:top w:val="single" w:sz="4" w:space="0" w:color="auto"/>
              <w:left w:val="single" w:sz="4" w:space="0" w:color="auto"/>
              <w:right w:val="single" w:sz="4" w:space="0" w:color="auto"/>
            </w:tcBorders>
          </w:tcPr>
          <w:p w14:paraId="0FE6F8CA" w14:textId="77777777" w:rsidR="004F2B2F" w:rsidRPr="00C6092F" w:rsidRDefault="004F2B2F" w:rsidP="00DB77F2">
            <w:pPr>
              <w:spacing w:after="0"/>
              <w:rPr>
                <w:rFonts w:ascii="Times New Roman" w:hAnsi="Times New Roman"/>
                <w:sz w:val="16"/>
                <w:szCs w:val="16"/>
              </w:rPr>
            </w:pPr>
          </w:p>
          <w:p w14:paraId="2AE31E62" w14:textId="77777777" w:rsidR="004F2B2F" w:rsidRPr="002C0C5E" w:rsidRDefault="004F2B2F" w:rsidP="00DB77F2">
            <w:pPr>
              <w:rPr>
                <w:rFonts w:ascii="Times New Roman" w:hAnsi="Times New Roman"/>
              </w:rPr>
            </w:pPr>
            <w:r w:rsidRPr="002C0C5E">
              <w:rPr>
                <w:rFonts w:ascii="Times New Roman" w:hAnsi="Times New Roman"/>
              </w:rPr>
              <w:t>Name of Reviewer ____________</w:t>
            </w:r>
            <w:r>
              <w:rPr>
                <w:rFonts w:ascii="Times New Roman" w:hAnsi="Times New Roman"/>
              </w:rPr>
              <w:t>________________________</w:t>
            </w:r>
            <w:r w:rsidRPr="002C0C5E">
              <w:rPr>
                <w:rFonts w:ascii="Times New Roman" w:hAnsi="Times New Roman"/>
              </w:rPr>
              <w:t>School/District ___</w:t>
            </w:r>
            <w:r>
              <w:rPr>
                <w:rFonts w:ascii="Times New Roman" w:hAnsi="Times New Roman"/>
              </w:rPr>
              <w:t>_____</w:t>
            </w:r>
            <w:r w:rsidRPr="002C0C5E">
              <w:rPr>
                <w:rFonts w:ascii="Times New Roman" w:hAnsi="Times New Roman"/>
              </w:rPr>
              <w:t>___</w:t>
            </w:r>
            <w:r>
              <w:rPr>
                <w:rFonts w:ascii="Times New Roman" w:hAnsi="Times New Roman"/>
              </w:rPr>
              <w:t>_____________________</w:t>
            </w:r>
            <w:r w:rsidRPr="002C0C5E">
              <w:rPr>
                <w:rFonts w:ascii="Times New Roman" w:hAnsi="Times New Roman"/>
              </w:rPr>
              <w:t>_</w:t>
            </w:r>
            <w:r>
              <w:rPr>
                <w:rFonts w:ascii="Times New Roman" w:hAnsi="Times New Roman"/>
              </w:rPr>
              <w:t>______</w:t>
            </w:r>
            <w:r w:rsidRPr="002C0C5E">
              <w:rPr>
                <w:rFonts w:ascii="Times New Roman" w:hAnsi="Times New Roman"/>
              </w:rPr>
              <w:t>____Date _________</w:t>
            </w:r>
            <w:r>
              <w:rPr>
                <w:rFonts w:ascii="Times New Roman" w:hAnsi="Times New Roman"/>
              </w:rPr>
              <w:t>_____</w:t>
            </w:r>
            <w:r w:rsidRPr="002C0C5E">
              <w:rPr>
                <w:rFonts w:ascii="Times New Roman" w:hAnsi="Times New Roman"/>
              </w:rPr>
              <w:t>______</w:t>
            </w:r>
          </w:p>
          <w:p w14:paraId="66117240" w14:textId="77777777" w:rsidR="004F2B2F" w:rsidRPr="009E1D4A" w:rsidRDefault="004F2B2F" w:rsidP="00DB77F2">
            <w:pPr>
              <w:rPr>
                <w:rFonts w:ascii="Times New Roman" w:hAnsi="Times New Roman"/>
              </w:rPr>
            </w:pPr>
            <w:r w:rsidRPr="002C0C5E">
              <w:rPr>
                <w:rFonts w:ascii="Times New Roman" w:hAnsi="Times New Roman"/>
              </w:rPr>
              <w:t xml:space="preserve">Name of Curriculum Materials </w:t>
            </w:r>
            <w:r>
              <w:rPr>
                <w:rFonts w:ascii="Times New Roman" w:hAnsi="Times New Roman"/>
              </w:rPr>
              <w:t>____________</w:t>
            </w:r>
            <w:r w:rsidRPr="002C0C5E">
              <w:rPr>
                <w:rFonts w:ascii="Times New Roman" w:hAnsi="Times New Roman"/>
              </w:rPr>
              <w:t>______</w:t>
            </w:r>
            <w:r>
              <w:rPr>
                <w:rFonts w:ascii="Times New Roman" w:hAnsi="Times New Roman"/>
              </w:rPr>
              <w:t>__________</w:t>
            </w:r>
            <w:r w:rsidRPr="002C0C5E">
              <w:rPr>
                <w:rFonts w:ascii="Times New Roman" w:hAnsi="Times New Roman"/>
              </w:rPr>
              <w:t>___</w:t>
            </w:r>
            <w:r>
              <w:rPr>
                <w:rFonts w:ascii="Times New Roman" w:hAnsi="Times New Roman"/>
              </w:rPr>
              <w:t>___________________________</w:t>
            </w:r>
            <w:r w:rsidRPr="002C0C5E">
              <w:rPr>
                <w:rFonts w:ascii="Times New Roman" w:hAnsi="Times New Roman"/>
              </w:rPr>
              <w:t xml:space="preserve"> Publication Date _________</w:t>
            </w:r>
            <w:r>
              <w:rPr>
                <w:rFonts w:ascii="Times New Roman" w:hAnsi="Times New Roman"/>
              </w:rPr>
              <w:t>_</w:t>
            </w:r>
            <w:r w:rsidRPr="002C0C5E">
              <w:rPr>
                <w:rFonts w:ascii="Times New Roman" w:hAnsi="Times New Roman"/>
              </w:rPr>
              <w:t>Grade Level(s) ___</w:t>
            </w:r>
            <w:r>
              <w:rPr>
                <w:rFonts w:ascii="Times New Roman" w:hAnsi="Times New Roman"/>
              </w:rPr>
              <w:t>________</w:t>
            </w:r>
          </w:p>
        </w:tc>
      </w:tr>
      <w:tr w:rsidR="004F2B2F" w14:paraId="06DDC3CA" w14:textId="77777777" w:rsidTr="00DB77F2">
        <w:trPr>
          <w:trHeight w:val="1367"/>
        </w:trPr>
        <w:tc>
          <w:tcPr>
            <w:tcW w:w="14868" w:type="dxa"/>
            <w:gridSpan w:val="3"/>
            <w:tcBorders>
              <w:top w:val="single" w:sz="4" w:space="0" w:color="auto"/>
              <w:left w:val="single" w:sz="4" w:space="0" w:color="auto"/>
              <w:bottom w:val="single" w:sz="4" w:space="0" w:color="auto"/>
              <w:right w:val="single" w:sz="4" w:space="0" w:color="auto"/>
            </w:tcBorders>
          </w:tcPr>
          <w:p w14:paraId="5A6AFC75" w14:textId="77777777" w:rsidR="00B34D5A" w:rsidRDefault="004F2B2F" w:rsidP="00DB77F2">
            <w:pPr>
              <w:pStyle w:val="ListParagraph"/>
              <w:ind w:left="0"/>
              <w:rPr>
                <w:rFonts w:ascii="Times New Roman" w:hAnsi="Times New Roman"/>
                <w:b/>
                <w:sz w:val="20"/>
                <w:szCs w:val="20"/>
              </w:rPr>
            </w:pPr>
            <w:r w:rsidRPr="00741653">
              <w:rPr>
                <w:rFonts w:ascii="Times New Roman" w:hAnsi="Times New Roman"/>
                <w:b/>
                <w:sz w:val="20"/>
                <w:szCs w:val="20"/>
              </w:rPr>
              <w:t xml:space="preserve">Rubric for </w:t>
            </w:r>
            <w:r>
              <w:rPr>
                <w:rFonts w:ascii="Times New Roman" w:hAnsi="Times New Roman"/>
                <w:b/>
                <w:sz w:val="20"/>
                <w:szCs w:val="20"/>
              </w:rPr>
              <w:t>a</w:t>
            </w:r>
            <w:r w:rsidRPr="00741653">
              <w:rPr>
                <w:rFonts w:ascii="Times New Roman" w:hAnsi="Times New Roman"/>
                <w:b/>
                <w:sz w:val="20"/>
                <w:szCs w:val="20"/>
              </w:rPr>
              <w:t>nswer</w:t>
            </w:r>
            <w:r>
              <w:rPr>
                <w:rFonts w:ascii="Times New Roman" w:hAnsi="Times New Roman"/>
                <w:b/>
                <w:sz w:val="20"/>
                <w:szCs w:val="20"/>
              </w:rPr>
              <w:t>ing</w:t>
            </w:r>
            <w:r w:rsidRPr="00741653">
              <w:rPr>
                <w:rFonts w:ascii="Times New Roman" w:hAnsi="Times New Roman"/>
                <w:b/>
                <w:sz w:val="20"/>
                <w:szCs w:val="20"/>
              </w:rPr>
              <w:t xml:space="preserve"> </w:t>
            </w:r>
            <w:r>
              <w:rPr>
                <w:rFonts w:ascii="Times New Roman" w:hAnsi="Times New Roman"/>
                <w:b/>
                <w:sz w:val="20"/>
                <w:szCs w:val="20"/>
              </w:rPr>
              <w:t>q</w:t>
            </w:r>
            <w:r w:rsidRPr="00741653">
              <w:rPr>
                <w:rFonts w:ascii="Times New Roman" w:hAnsi="Times New Roman"/>
                <w:b/>
                <w:sz w:val="20"/>
                <w:szCs w:val="20"/>
              </w:rPr>
              <w:t xml:space="preserve">uestions about Overarching </w:t>
            </w:r>
            <w:r>
              <w:rPr>
                <w:rFonts w:ascii="Times New Roman" w:hAnsi="Times New Roman"/>
                <w:b/>
                <w:sz w:val="20"/>
                <w:szCs w:val="20"/>
              </w:rPr>
              <w:t>Considerations</w:t>
            </w:r>
            <w:r w:rsidRPr="00741653">
              <w:rPr>
                <w:rFonts w:ascii="Times New Roman" w:hAnsi="Times New Roman"/>
                <w:b/>
                <w:sz w:val="20"/>
                <w:szCs w:val="20"/>
              </w:rPr>
              <w:t>:</w:t>
            </w:r>
          </w:p>
          <w:p w14:paraId="55640079" w14:textId="77777777" w:rsidR="00B34D5A" w:rsidRDefault="004F2B2F" w:rsidP="00DB77F2">
            <w:pPr>
              <w:pStyle w:val="ListParagraph"/>
              <w:ind w:left="360"/>
              <w:rPr>
                <w:rFonts w:ascii="Times New Roman" w:hAnsi="Times New Roman"/>
                <w:b/>
                <w:sz w:val="20"/>
                <w:szCs w:val="20"/>
              </w:rPr>
            </w:pPr>
            <w:r>
              <w:rPr>
                <w:rFonts w:ascii="Times New Roman" w:hAnsi="Times New Roman"/>
                <w:b/>
                <w:sz w:val="20"/>
                <w:szCs w:val="20"/>
              </w:rPr>
              <w:t xml:space="preserve">Not Found (N) - </w:t>
            </w:r>
            <w:r w:rsidRPr="00E507EB">
              <w:rPr>
                <w:rFonts w:ascii="Times New Roman" w:hAnsi="Times New Roman"/>
                <w:b/>
                <w:sz w:val="20"/>
                <w:szCs w:val="20"/>
              </w:rPr>
              <w:t>The curriculum materials do not support this element.</w:t>
            </w:r>
          </w:p>
          <w:p w14:paraId="78731857" w14:textId="77777777" w:rsidR="00B34D5A" w:rsidRDefault="004F2B2F" w:rsidP="00DB77F2">
            <w:pPr>
              <w:pStyle w:val="ListParagraph"/>
              <w:ind w:left="360"/>
              <w:rPr>
                <w:rFonts w:ascii="Times New Roman" w:hAnsi="Times New Roman"/>
                <w:b/>
                <w:sz w:val="20"/>
                <w:szCs w:val="20"/>
              </w:rPr>
            </w:pPr>
            <w:r>
              <w:rPr>
                <w:rFonts w:ascii="Times New Roman" w:hAnsi="Times New Roman"/>
                <w:b/>
                <w:sz w:val="20"/>
                <w:szCs w:val="20"/>
              </w:rPr>
              <w:t xml:space="preserve">Low (L) - </w:t>
            </w:r>
            <w:r w:rsidRPr="00E507EB">
              <w:rPr>
                <w:rFonts w:ascii="Times New Roman" w:hAnsi="Times New Roman"/>
                <w:b/>
                <w:sz w:val="20"/>
                <w:szCs w:val="20"/>
              </w:rPr>
              <w:t>The curriculum materials contain limited support for this element, but the support is not</w:t>
            </w:r>
            <w:r>
              <w:rPr>
                <w:rFonts w:ascii="Times New Roman" w:hAnsi="Times New Roman"/>
                <w:b/>
                <w:sz w:val="20"/>
                <w:szCs w:val="20"/>
              </w:rPr>
              <w:t xml:space="preserve"> </w:t>
            </w:r>
            <w:r w:rsidRPr="00E507EB">
              <w:rPr>
                <w:rFonts w:ascii="Times New Roman" w:hAnsi="Times New Roman"/>
                <w:b/>
                <w:sz w:val="20"/>
                <w:szCs w:val="20"/>
              </w:rPr>
              <w:t xml:space="preserve">embedded or </w:t>
            </w:r>
            <w:r w:rsidR="003E6076">
              <w:rPr>
                <w:rFonts w:ascii="Times New Roman" w:hAnsi="Times New Roman"/>
                <w:b/>
                <w:sz w:val="20"/>
                <w:szCs w:val="20"/>
              </w:rPr>
              <w:t>consistently present within or across grades.</w:t>
            </w:r>
          </w:p>
          <w:p w14:paraId="7279C181" w14:textId="77777777" w:rsidR="00B34D5A" w:rsidRDefault="004F2B2F" w:rsidP="00DB77F2">
            <w:pPr>
              <w:pStyle w:val="ListParagraph"/>
              <w:ind w:left="360"/>
              <w:rPr>
                <w:rFonts w:ascii="Times New Roman" w:hAnsi="Times New Roman"/>
                <w:b/>
                <w:sz w:val="20"/>
                <w:szCs w:val="20"/>
              </w:rPr>
            </w:pPr>
            <w:r>
              <w:rPr>
                <w:rFonts w:ascii="Times New Roman" w:hAnsi="Times New Roman"/>
                <w:b/>
                <w:sz w:val="20"/>
                <w:szCs w:val="20"/>
              </w:rPr>
              <w:t xml:space="preserve">Medium (M) - </w:t>
            </w:r>
            <w:r w:rsidRPr="00E507EB">
              <w:rPr>
                <w:rFonts w:ascii="Times New Roman" w:hAnsi="Times New Roman"/>
                <w:b/>
                <w:sz w:val="20"/>
                <w:szCs w:val="20"/>
              </w:rPr>
              <w:t>The curriculum materials contain support for this element, but it is not always embedded or</w:t>
            </w:r>
            <w:r w:rsidR="003E6076">
              <w:rPr>
                <w:rFonts w:ascii="Times New Roman" w:hAnsi="Times New Roman"/>
                <w:b/>
                <w:sz w:val="20"/>
                <w:szCs w:val="20"/>
              </w:rPr>
              <w:t xml:space="preserve"> consistently present within or across grades</w:t>
            </w:r>
            <w:r w:rsidRPr="00E507EB">
              <w:rPr>
                <w:rFonts w:ascii="Times New Roman" w:hAnsi="Times New Roman"/>
                <w:b/>
                <w:sz w:val="20"/>
                <w:szCs w:val="20"/>
              </w:rPr>
              <w:t>.</w:t>
            </w:r>
          </w:p>
          <w:p w14:paraId="44017477" w14:textId="77777777" w:rsidR="004F2B2F" w:rsidRPr="00E507EB" w:rsidRDefault="004F2B2F" w:rsidP="003E6076">
            <w:pPr>
              <w:pStyle w:val="ListParagraph"/>
              <w:ind w:left="360"/>
              <w:rPr>
                <w:rFonts w:ascii="Times New Roman" w:hAnsi="Times New Roman"/>
                <w:b/>
                <w:sz w:val="20"/>
                <w:szCs w:val="20"/>
              </w:rPr>
            </w:pPr>
            <w:r>
              <w:rPr>
                <w:rFonts w:ascii="Times New Roman" w:hAnsi="Times New Roman"/>
                <w:b/>
                <w:sz w:val="20"/>
                <w:szCs w:val="20"/>
              </w:rPr>
              <w:t xml:space="preserve">High (H) - </w:t>
            </w:r>
            <w:r w:rsidRPr="00E507EB">
              <w:rPr>
                <w:rFonts w:ascii="Times New Roman" w:hAnsi="Times New Roman"/>
                <w:b/>
                <w:sz w:val="20"/>
                <w:szCs w:val="20"/>
              </w:rPr>
              <w:t>The curricul</w:t>
            </w:r>
            <w:r w:rsidR="00791375">
              <w:rPr>
                <w:rFonts w:ascii="Times New Roman" w:hAnsi="Times New Roman"/>
                <w:b/>
                <w:sz w:val="20"/>
                <w:szCs w:val="20"/>
              </w:rPr>
              <w:t xml:space="preserve">um materials contain </w:t>
            </w:r>
            <w:r w:rsidRPr="00E507EB">
              <w:rPr>
                <w:rFonts w:ascii="Times New Roman" w:hAnsi="Times New Roman"/>
                <w:b/>
                <w:sz w:val="20"/>
                <w:szCs w:val="20"/>
              </w:rPr>
              <w:t>embedded support for this element so that it is</w:t>
            </w:r>
            <w:r w:rsidR="003E6076">
              <w:rPr>
                <w:rFonts w:ascii="Times New Roman" w:hAnsi="Times New Roman"/>
                <w:b/>
                <w:sz w:val="20"/>
                <w:szCs w:val="20"/>
              </w:rPr>
              <w:t xml:space="preserve"> consistently present within and across grades</w:t>
            </w:r>
            <w:r w:rsidRPr="00E507EB">
              <w:rPr>
                <w:rFonts w:ascii="Times New Roman" w:hAnsi="Times New Roman"/>
                <w:b/>
                <w:sz w:val="20"/>
                <w:szCs w:val="20"/>
              </w:rPr>
              <w:t>.</w:t>
            </w:r>
          </w:p>
        </w:tc>
      </w:tr>
      <w:tr w:rsidR="004F2B2F" w14:paraId="4E6E3F1E" w14:textId="77777777" w:rsidTr="00DB77F2">
        <w:tc>
          <w:tcPr>
            <w:tcW w:w="7488" w:type="dxa"/>
            <w:tcBorders>
              <w:top w:val="single" w:sz="4" w:space="0" w:color="auto"/>
              <w:left w:val="single" w:sz="4" w:space="0" w:color="auto"/>
              <w:bottom w:val="single" w:sz="4" w:space="0" w:color="auto"/>
              <w:right w:val="single" w:sz="4" w:space="0" w:color="auto"/>
            </w:tcBorders>
            <w:shd w:val="clear" w:color="auto" w:fill="D9D9D9"/>
          </w:tcPr>
          <w:p w14:paraId="04ACC599" w14:textId="77777777" w:rsidR="004F2B2F" w:rsidRPr="00741653" w:rsidRDefault="004F2B2F" w:rsidP="00DB77F2">
            <w:pPr>
              <w:spacing w:after="0" w:line="240" w:lineRule="auto"/>
              <w:jc w:val="center"/>
              <w:rPr>
                <w:rFonts w:ascii="Times New Roman" w:hAnsi="Times New Roman"/>
                <w:b/>
                <w:sz w:val="24"/>
                <w:szCs w:val="24"/>
              </w:rPr>
            </w:pPr>
            <w:r w:rsidRPr="00741653">
              <w:rPr>
                <w:rFonts w:ascii="Times New Roman" w:hAnsi="Times New Roman"/>
                <w:b/>
                <w:sz w:val="24"/>
                <w:szCs w:val="24"/>
              </w:rPr>
              <w:t xml:space="preserve">Questions about Overarching </w:t>
            </w:r>
            <w:r>
              <w:rPr>
                <w:rFonts w:ascii="Times New Roman" w:hAnsi="Times New Roman"/>
                <w:b/>
                <w:sz w:val="24"/>
                <w:szCs w:val="24"/>
              </w:rPr>
              <w:t>Considerations</w:t>
            </w:r>
            <w:r w:rsidRPr="00741653">
              <w:rPr>
                <w:rFonts w:ascii="Times New Roman" w:hAnsi="Times New Roman"/>
                <w:b/>
                <w:sz w:val="24"/>
                <w:szCs w:val="24"/>
              </w:rPr>
              <w:t xml:space="preserve"> (Page 1)</w:t>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73252E4F" w14:textId="77777777" w:rsidR="004F2B2F" w:rsidRPr="00741653" w:rsidRDefault="004F2B2F" w:rsidP="00DB77F2">
            <w:pPr>
              <w:spacing w:after="0" w:line="240" w:lineRule="auto"/>
              <w:jc w:val="center"/>
              <w:rPr>
                <w:rFonts w:ascii="Times New Roman" w:hAnsi="Times New Roman"/>
                <w:b/>
                <w:sz w:val="24"/>
                <w:szCs w:val="24"/>
              </w:rPr>
            </w:pPr>
            <w:r w:rsidRPr="00741653">
              <w:rPr>
                <w:rFonts w:ascii="Times New Roman" w:hAnsi="Times New Roman"/>
                <w:b/>
                <w:sz w:val="24"/>
                <w:szCs w:val="24"/>
              </w:rPr>
              <w:t xml:space="preserve">See Rubric </w:t>
            </w:r>
          </w:p>
        </w:tc>
        <w:tc>
          <w:tcPr>
            <w:tcW w:w="5940" w:type="dxa"/>
            <w:tcBorders>
              <w:top w:val="single" w:sz="4" w:space="0" w:color="auto"/>
              <w:left w:val="single" w:sz="4" w:space="0" w:color="auto"/>
              <w:bottom w:val="single" w:sz="4" w:space="0" w:color="auto"/>
              <w:right w:val="single" w:sz="4" w:space="0" w:color="auto"/>
            </w:tcBorders>
            <w:shd w:val="clear" w:color="auto" w:fill="D9D9D9"/>
          </w:tcPr>
          <w:p w14:paraId="746E8196" w14:textId="77777777" w:rsidR="004F2B2F" w:rsidRPr="00741653" w:rsidRDefault="004F2B2F" w:rsidP="00DB77F2">
            <w:pPr>
              <w:spacing w:after="0" w:line="240" w:lineRule="auto"/>
              <w:jc w:val="center"/>
              <w:rPr>
                <w:rFonts w:ascii="Times New Roman" w:hAnsi="Times New Roman"/>
                <w:b/>
              </w:rPr>
            </w:pPr>
            <w:r w:rsidRPr="00741653">
              <w:rPr>
                <w:rFonts w:ascii="Times New Roman" w:hAnsi="Times New Roman"/>
                <w:b/>
              </w:rPr>
              <w:t>Comments</w:t>
            </w:r>
            <w:r>
              <w:rPr>
                <w:rFonts w:ascii="Times New Roman" w:hAnsi="Times New Roman"/>
                <w:b/>
              </w:rPr>
              <w:t>/Examples</w:t>
            </w:r>
          </w:p>
        </w:tc>
      </w:tr>
      <w:tr w:rsidR="004F2B2F" w14:paraId="1230A402" w14:textId="77777777" w:rsidTr="00DB77F2">
        <w:tc>
          <w:tcPr>
            <w:tcW w:w="7488" w:type="dxa"/>
            <w:tcBorders>
              <w:top w:val="single" w:sz="4" w:space="0" w:color="auto"/>
              <w:left w:val="single" w:sz="4" w:space="0" w:color="auto"/>
              <w:bottom w:val="single" w:sz="4" w:space="0" w:color="auto"/>
              <w:right w:val="single" w:sz="4" w:space="0" w:color="auto"/>
            </w:tcBorders>
            <w:shd w:val="clear" w:color="auto" w:fill="auto"/>
          </w:tcPr>
          <w:p w14:paraId="767843D4" w14:textId="77777777" w:rsidR="004F2B2F" w:rsidRPr="00E507EB" w:rsidRDefault="004F2B2F" w:rsidP="00DB77F2">
            <w:pPr>
              <w:spacing w:after="0" w:line="240" w:lineRule="auto"/>
              <w:jc w:val="center"/>
              <w:rPr>
                <w:rFonts w:ascii="Times New Roman" w:hAnsi="Times New Roman"/>
                <w:b/>
              </w:rPr>
            </w:pPr>
            <w:r w:rsidRPr="00E507EB">
              <w:rPr>
                <w:rFonts w:ascii="Times New Roman" w:hAnsi="Times New Roman"/>
                <w:b/>
              </w:rPr>
              <w:t>Equity</w:t>
            </w:r>
          </w:p>
        </w:tc>
        <w:tc>
          <w:tcPr>
            <w:tcW w:w="1440" w:type="dxa"/>
            <w:tcBorders>
              <w:top w:val="single" w:sz="4" w:space="0" w:color="auto"/>
              <w:left w:val="single" w:sz="4" w:space="0" w:color="auto"/>
              <w:bottom w:val="single" w:sz="4" w:space="0" w:color="auto"/>
              <w:right w:val="single" w:sz="4" w:space="0" w:color="auto"/>
            </w:tcBorders>
            <w:shd w:val="clear" w:color="auto" w:fill="D9D9D9"/>
          </w:tcPr>
          <w:p w14:paraId="7ECF055C" w14:textId="77777777" w:rsidR="004F2B2F" w:rsidRPr="00EA7203" w:rsidRDefault="00B34D5A" w:rsidP="00DB77F2">
            <w:pPr>
              <w:spacing w:after="0" w:line="240" w:lineRule="auto"/>
              <w:jc w:val="center"/>
              <w:rPr>
                <w:rFonts w:ascii="Times New Roman" w:hAnsi="Times New Roman"/>
                <w:b/>
                <w:sz w:val="24"/>
                <w:szCs w:val="24"/>
              </w:rPr>
            </w:pPr>
            <w:r>
              <w:rPr>
                <w:rFonts w:ascii="Times New Roman" w:hAnsi="Times New Roman"/>
                <w:b/>
                <w:sz w:val="24"/>
                <w:szCs w:val="24"/>
              </w:rPr>
              <w:t>N-L-M-H</w:t>
            </w: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670DA99C" w14:textId="77777777" w:rsidR="004F2B2F" w:rsidRPr="00EA7203" w:rsidRDefault="004F2B2F" w:rsidP="00DB77F2">
            <w:pPr>
              <w:spacing w:after="0" w:line="240" w:lineRule="auto"/>
              <w:jc w:val="center"/>
              <w:rPr>
                <w:rFonts w:ascii="Times New Roman" w:hAnsi="Times New Roman"/>
                <w:b/>
              </w:rPr>
            </w:pPr>
          </w:p>
        </w:tc>
      </w:tr>
      <w:tr w:rsidR="004F2B2F" w14:paraId="11C997BC" w14:textId="77777777" w:rsidTr="00DB77F2">
        <w:trPr>
          <w:trHeight w:val="260"/>
        </w:trPr>
        <w:tc>
          <w:tcPr>
            <w:tcW w:w="7488" w:type="dxa"/>
            <w:tcBorders>
              <w:top w:val="single" w:sz="4" w:space="0" w:color="auto"/>
              <w:left w:val="single" w:sz="4" w:space="0" w:color="auto"/>
              <w:bottom w:val="single" w:sz="4" w:space="0" w:color="auto"/>
              <w:right w:val="single" w:sz="4" w:space="0" w:color="auto"/>
            </w:tcBorders>
          </w:tcPr>
          <w:p w14:paraId="6F10AE80" w14:textId="77777777" w:rsidR="004F2B2F" w:rsidRPr="00FF1CCA" w:rsidRDefault="004F2B2F" w:rsidP="00DB77F2">
            <w:pPr>
              <w:tabs>
                <w:tab w:val="left" w:pos="5340"/>
              </w:tabs>
              <w:spacing w:after="0"/>
              <w:rPr>
                <w:rFonts w:ascii="Times New Roman" w:hAnsi="Times New Roman"/>
                <w:b/>
                <w:sz w:val="24"/>
                <w:szCs w:val="24"/>
              </w:rPr>
            </w:pPr>
            <w:r w:rsidRPr="00180625">
              <w:rPr>
                <w:rFonts w:ascii="Times New Roman" w:hAnsi="Times New Roman"/>
                <w:b/>
                <w:sz w:val="24"/>
                <w:szCs w:val="24"/>
              </w:rPr>
              <w:t>To what extent do the materials:</w:t>
            </w:r>
            <w:r w:rsidRPr="00FF1CCA">
              <w:rPr>
                <w:rFonts w:ascii="Times New Roman" w:hAnsi="Times New Roman"/>
                <w:b/>
                <w:sz w:val="24"/>
                <w:szCs w:val="24"/>
              </w:rPr>
              <w:tab/>
            </w:r>
          </w:p>
        </w:tc>
        <w:tc>
          <w:tcPr>
            <w:tcW w:w="1440" w:type="dxa"/>
            <w:tcBorders>
              <w:top w:val="single" w:sz="4" w:space="0" w:color="auto"/>
              <w:left w:val="single" w:sz="4" w:space="0" w:color="auto"/>
              <w:bottom w:val="single" w:sz="4" w:space="0" w:color="auto"/>
              <w:right w:val="single" w:sz="4" w:space="0" w:color="auto"/>
            </w:tcBorders>
          </w:tcPr>
          <w:p w14:paraId="6E03532B"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tcPr>
          <w:p w14:paraId="109A7D67" w14:textId="77777777" w:rsidR="004F2B2F" w:rsidRPr="00EA7203" w:rsidRDefault="004F2B2F" w:rsidP="00DB77F2">
            <w:pPr>
              <w:spacing w:after="0" w:line="240" w:lineRule="auto"/>
              <w:jc w:val="center"/>
              <w:rPr>
                <w:rFonts w:ascii="Times New Roman" w:hAnsi="Times New Roman"/>
                <w:b/>
              </w:rPr>
            </w:pPr>
          </w:p>
        </w:tc>
      </w:tr>
      <w:tr w:rsidR="004F2B2F" w14:paraId="3B9073D4" w14:textId="77777777" w:rsidTr="00DB77F2">
        <w:tc>
          <w:tcPr>
            <w:tcW w:w="7488" w:type="dxa"/>
            <w:tcBorders>
              <w:top w:val="single" w:sz="4" w:space="0" w:color="auto"/>
              <w:left w:val="single" w:sz="4" w:space="0" w:color="auto"/>
              <w:bottom w:val="single" w:sz="4" w:space="0" w:color="auto"/>
              <w:right w:val="single" w:sz="4" w:space="0" w:color="auto"/>
            </w:tcBorders>
            <w:shd w:val="clear" w:color="auto" w:fill="auto"/>
          </w:tcPr>
          <w:p w14:paraId="7DCECD6D" w14:textId="77777777" w:rsidR="004F2B2F" w:rsidRPr="004B4823" w:rsidRDefault="004F2B2F" w:rsidP="00743A00">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 xml:space="preserve">Provide </w:t>
            </w:r>
            <w:r>
              <w:rPr>
                <w:rFonts w:ascii="Times New Roman" w:hAnsi="Times New Roman"/>
              </w:rPr>
              <w:t xml:space="preserve">teachers with </w:t>
            </w:r>
            <w:r w:rsidRPr="004B4823">
              <w:rPr>
                <w:rFonts w:ascii="Times New Roman" w:hAnsi="Times New Roman"/>
              </w:rPr>
              <w:t>strategies for meeting the needs of a range of learners?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1ABCF67"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37405F30" w14:textId="77777777" w:rsidR="004F2B2F" w:rsidRPr="00EA7203" w:rsidRDefault="004F2B2F" w:rsidP="00DB77F2">
            <w:pPr>
              <w:spacing w:after="0" w:line="240" w:lineRule="auto"/>
              <w:jc w:val="center"/>
              <w:rPr>
                <w:rFonts w:ascii="Times New Roman" w:hAnsi="Times New Roman"/>
                <w:b/>
              </w:rPr>
            </w:pPr>
          </w:p>
        </w:tc>
      </w:tr>
      <w:tr w:rsidR="004F2B2F" w14:paraId="4FB23CA8"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2FB8701F" w14:textId="77777777" w:rsidR="004F2B2F" w:rsidRPr="004B4823" w:rsidRDefault="004F2B2F" w:rsidP="00743A00">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Provide instructional support to help teachers sequence or scaffold lessons so that students move from what they know to what they do not know?</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1B22283"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39E2DFD8" w14:textId="77777777" w:rsidR="004F2B2F" w:rsidRPr="00EA7203" w:rsidRDefault="004F2B2F" w:rsidP="00DB77F2">
            <w:pPr>
              <w:spacing w:after="0" w:line="240" w:lineRule="auto"/>
              <w:jc w:val="center"/>
              <w:rPr>
                <w:rFonts w:ascii="Times New Roman" w:hAnsi="Times New Roman"/>
                <w:b/>
              </w:rPr>
            </w:pPr>
          </w:p>
        </w:tc>
      </w:tr>
      <w:tr w:rsidR="004F2B2F" w14:paraId="5762A7D6" w14:textId="77777777" w:rsidTr="00DB77F2">
        <w:tc>
          <w:tcPr>
            <w:tcW w:w="7488" w:type="dxa"/>
            <w:tcBorders>
              <w:top w:val="single" w:sz="4" w:space="0" w:color="auto"/>
              <w:left w:val="single" w:sz="4" w:space="0" w:color="auto"/>
              <w:bottom w:val="single" w:sz="4" w:space="0" w:color="auto"/>
              <w:right w:val="single" w:sz="4" w:space="0" w:color="auto"/>
            </w:tcBorders>
            <w:shd w:val="clear" w:color="auto" w:fill="auto"/>
          </w:tcPr>
          <w:p w14:paraId="03CDD50C" w14:textId="77777777" w:rsidR="004F2B2F" w:rsidRPr="004B4823" w:rsidRDefault="004F2B2F" w:rsidP="00743A00">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Provide opportunities for teachers to use a variety of grouping strategies?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A72E2F0"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7478BFCA" w14:textId="77777777" w:rsidR="004F2B2F" w:rsidRPr="00EA7203" w:rsidRDefault="004F2B2F" w:rsidP="00DB77F2">
            <w:pPr>
              <w:spacing w:after="0" w:line="240" w:lineRule="auto"/>
              <w:jc w:val="center"/>
              <w:rPr>
                <w:rFonts w:ascii="Times New Roman" w:hAnsi="Times New Roman"/>
                <w:b/>
              </w:rPr>
            </w:pPr>
          </w:p>
        </w:tc>
      </w:tr>
      <w:tr w:rsidR="004F2B2F" w14:paraId="587831AC"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7ECD9587" w14:textId="77777777" w:rsidR="004F2B2F" w:rsidRPr="004B4823" w:rsidRDefault="004F2B2F" w:rsidP="00743A00">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 xml:space="preserve">Embed </w:t>
            </w:r>
            <w:r>
              <w:rPr>
                <w:rFonts w:ascii="Times New Roman" w:hAnsi="Times New Roman"/>
              </w:rPr>
              <w:t xml:space="preserve">tasks with </w:t>
            </w:r>
            <w:r w:rsidRPr="004B4823">
              <w:rPr>
                <w:rFonts w:ascii="Times New Roman" w:hAnsi="Times New Roman"/>
              </w:rPr>
              <w:t>multiple entry-</w:t>
            </w:r>
            <w:r>
              <w:rPr>
                <w:rFonts w:ascii="Times New Roman" w:hAnsi="Times New Roman"/>
              </w:rPr>
              <w:t>points</w:t>
            </w:r>
            <w:r w:rsidRPr="004B4823">
              <w:rPr>
                <w:rFonts w:ascii="Times New Roman" w:hAnsi="Times New Roman"/>
              </w:rPr>
              <w:t xml:space="preserve"> </w:t>
            </w:r>
            <w:r>
              <w:rPr>
                <w:rFonts w:ascii="Times New Roman" w:hAnsi="Times New Roman"/>
              </w:rPr>
              <w:t>that can be solved using a variety of solution strategies or representations</w:t>
            </w:r>
            <w:r w:rsidRPr="004B4823">
              <w:rPr>
                <w:rFonts w:ascii="Times New Roman" w:hAnsi="Times New Roman"/>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FEE659D"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67BCFE64" w14:textId="77777777" w:rsidR="004F2B2F" w:rsidRPr="00EA7203" w:rsidRDefault="004F2B2F" w:rsidP="00DB77F2">
            <w:pPr>
              <w:spacing w:after="0" w:line="240" w:lineRule="auto"/>
              <w:jc w:val="center"/>
              <w:rPr>
                <w:rFonts w:ascii="Times New Roman" w:hAnsi="Times New Roman"/>
                <w:b/>
              </w:rPr>
            </w:pPr>
          </w:p>
        </w:tc>
      </w:tr>
      <w:tr w:rsidR="004F2B2F" w14:paraId="3EEA0DC8" w14:textId="77777777" w:rsidTr="00907583">
        <w:trPr>
          <w:trHeight w:val="713"/>
        </w:trPr>
        <w:tc>
          <w:tcPr>
            <w:tcW w:w="7488" w:type="dxa"/>
            <w:tcBorders>
              <w:top w:val="single" w:sz="4" w:space="0" w:color="auto"/>
              <w:left w:val="single" w:sz="4" w:space="0" w:color="auto"/>
              <w:bottom w:val="single" w:sz="4" w:space="0" w:color="auto"/>
              <w:right w:val="single" w:sz="4" w:space="0" w:color="auto"/>
            </w:tcBorders>
            <w:shd w:val="clear" w:color="auto" w:fill="auto"/>
          </w:tcPr>
          <w:p w14:paraId="16166A2E" w14:textId="77777777" w:rsidR="004F2B2F" w:rsidRPr="004B4823" w:rsidRDefault="004F2B2F" w:rsidP="00743A00">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Suggest accommodations and modifications for English language learners</w:t>
            </w:r>
            <w:r>
              <w:rPr>
                <w:rFonts w:ascii="Times New Roman" w:hAnsi="Times New Roman"/>
              </w:rPr>
              <w:t xml:space="preserve"> that will support their regular and active participation in learning mathematics</w:t>
            </w:r>
            <w:r w:rsidRPr="004B4823">
              <w:rPr>
                <w:rFonts w:ascii="Times New Roman" w:hAnsi="Times New Roman"/>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4F42041" w14:textId="77777777" w:rsidR="004F2B2F" w:rsidRPr="00EA7203" w:rsidRDefault="004F2B2F" w:rsidP="00DB77F2">
            <w:pPr>
              <w:spacing w:after="0" w:line="240" w:lineRule="auto"/>
              <w:jc w:val="center"/>
              <w:rPr>
                <w:rFonts w:ascii="Times New Roman" w:hAnsi="Times New Roman"/>
                <w:b/>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54864AA2" w14:textId="77777777" w:rsidR="004F2B2F" w:rsidRPr="00EA7203" w:rsidRDefault="004F2B2F" w:rsidP="00DB77F2">
            <w:pPr>
              <w:spacing w:after="0" w:line="240" w:lineRule="auto"/>
              <w:jc w:val="center"/>
              <w:rPr>
                <w:rFonts w:ascii="Times New Roman" w:hAnsi="Times New Roman"/>
                <w:b/>
              </w:rPr>
            </w:pPr>
          </w:p>
        </w:tc>
      </w:tr>
    </w:tbl>
    <w:p w14:paraId="341F7ED5" w14:textId="77777777" w:rsidR="00DB77F2" w:rsidRDefault="00DB77F2"/>
    <w:tbl>
      <w:tblPr>
        <w:tblpPr w:leftFromText="180" w:rightFromText="180" w:vertAnchor="text" w:horzAnchor="margin" w:tblpY="-249"/>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8"/>
        <w:gridCol w:w="1440"/>
        <w:gridCol w:w="5940"/>
      </w:tblGrid>
      <w:tr w:rsidR="00A64599" w14:paraId="4EDAEF11" w14:textId="77777777" w:rsidTr="00A64599">
        <w:tc>
          <w:tcPr>
            <w:tcW w:w="14868" w:type="dxa"/>
            <w:gridSpan w:val="3"/>
            <w:tcBorders>
              <w:top w:val="single" w:sz="4" w:space="0" w:color="auto"/>
              <w:left w:val="single" w:sz="4" w:space="0" w:color="auto"/>
              <w:bottom w:val="single" w:sz="4" w:space="0" w:color="auto"/>
              <w:right w:val="single" w:sz="4" w:space="0" w:color="auto"/>
            </w:tcBorders>
          </w:tcPr>
          <w:p w14:paraId="37518EAA" w14:textId="77777777" w:rsidR="00A64599" w:rsidRPr="00D12B39" w:rsidRDefault="00A64599" w:rsidP="00A64599">
            <w:pPr>
              <w:spacing w:before="120" w:after="120" w:line="240" w:lineRule="auto"/>
              <w:jc w:val="center"/>
              <w:rPr>
                <w:rFonts w:ascii="Times New Roman" w:hAnsi="Times New Roman"/>
                <w:b/>
                <w:sz w:val="24"/>
                <w:szCs w:val="24"/>
              </w:rPr>
            </w:pPr>
            <w:r>
              <w:rPr>
                <w:rFonts w:ascii="Times New Roman" w:hAnsi="Times New Roman"/>
                <w:b/>
                <w:sz w:val="24"/>
                <w:szCs w:val="24"/>
              </w:rPr>
              <w:lastRenderedPageBreak/>
              <w:t xml:space="preserve">                                       </w:t>
            </w:r>
            <w:r w:rsidRPr="00D12B39">
              <w:rPr>
                <w:rFonts w:ascii="Times New Roman" w:hAnsi="Times New Roman"/>
                <w:b/>
                <w:sz w:val="24"/>
                <w:szCs w:val="24"/>
              </w:rPr>
              <w:t>CCSS</w:t>
            </w:r>
            <w:r>
              <w:rPr>
                <w:rFonts w:ascii="Times New Roman" w:hAnsi="Times New Roman"/>
                <w:b/>
                <w:sz w:val="24"/>
                <w:szCs w:val="24"/>
              </w:rPr>
              <w:t>M</w:t>
            </w:r>
            <w:r w:rsidRPr="00D12B39">
              <w:rPr>
                <w:rFonts w:ascii="Times New Roman" w:hAnsi="Times New Roman"/>
                <w:b/>
                <w:sz w:val="24"/>
                <w:szCs w:val="24"/>
              </w:rPr>
              <w:t xml:space="preserve"> Instructional Materials Analysis Project--Overarching </w:t>
            </w:r>
            <w:r>
              <w:rPr>
                <w:rFonts w:ascii="Times New Roman" w:hAnsi="Times New Roman"/>
                <w:b/>
                <w:sz w:val="24"/>
                <w:szCs w:val="24"/>
              </w:rPr>
              <w:t>Considerations</w:t>
            </w:r>
            <w:r w:rsidRPr="00D12B39">
              <w:rPr>
                <w:rFonts w:ascii="Times New Roman" w:hAnsi="Times New Roman"/>
                <w:b/>
                <w:sz w:val="24"/>
                <w:szCs w:val="24"/>
              </w:rPr>
              <w:t xml:space="preserve"> (Tool 3)</w:t>
            </w:r>
            <w:r>
              <w:rPr>
                <w:rFonts w:ascii="Times New Roman" w:hAnsi="Times New Roman"/>
                <w:b/>
                <w:sz w:val="24"/>
                <w:szCs w:val="24"/>
              </w:rPr>
              <w:t xml:space="preserve">                                      Page 2</w:t>
            </w:r>
          </w:p>
        </w:tc>
      </w:tr>
      <w:tr w:rsidR="00A64599" w14:paraId="5086FD8B" w14:textId="77777777" w:rsidTr="00A64599">
        <w:trPr>
          <w:trHeight w:val="362"/>
        </w:trPr>
        <w:tc>
          <w:tcPr>
            <w:tcW w:w="7488" w:type="dxa"/>
            <w:tcBorders>
              <w:top w:val="single" w:sz="4" w:space="0" w:color="auto"/>
              <w:left w:val="single" w:sz="4" w:space="0" w:color="auto"/>
              <w:bottom w:val="single" w:sz="4" w:space="0" w:color="auto"/>
              <w:right w:val="single" w:sz="4" w:space="0" w:color="auto"/>
            </w:tcBorders>
            <w:shd w:val="clear" w:color="auto" w:fill="D9D9D9"/>
          </w:tcPr>
          <w:p w14:paraId="40123AD0" w14:textId="77777777" w:rsidR="00A64599" w:rsidRDefault="00A64599" w:rsidP="00A64599">
            <w:pPr>
              <w:spacing w:before="120" w:after="120" w:line="240" w:lineRule="auto"/>
              <w:jc w:val="center"/>
              <w:rPr>
                <w:rFonts w:ascii="Times New Roman" w:hAnsi="Times New Roman"/>
                <w:b/>
                <w:sz w:val="24"/>
                <w:szCs w:val="24"/>
              </w:rPr>
            </w:pPr>
            <w:r>
              <w:rPr>
                <w:rFonts w:ascii="Times New Roman" w:hAnsi="Times New Roman"/>
                <w:b/>
                <w:sz w:val="24"/>
                <w:szCs w:val="24"/>
              </w:rPr>
              <w:t>Questions about Overarching Considerations (Page 2)</w:t>
            </w:r>
          </w:p>
        </w:tc>
        <w:tc>
          <w:tcPr>
            <w:tcW w:w="1440" w:type="dxa"/>
            <w:tcBorders>
              <w:left w:val="single" w:sz="4" w:space="0" w:color="auto"/>
              <w:bottom w:val="single" w:sz="4" w:space="0" w:color="auto"/>
              <w:right w:val="single" w:sz="4" w:space="0" w:color="auto"/>
            </w:tcBorders>
            <w:shd w:val="clear" w:color="auto" w:fill="D9D9D9"/>
            <w:vAlign w:val="bottom"/>
          </w:tcPr>
          <w:p w14:paraId="16671D06" w14:textId="77777777" w:rsidR="00A64599" w:rsidRPr="009A4419" w:rsidRDefault="00A64599" w:rsidP="00A64599">
            <w:pPr>
              <w:spacing w:before="120" w:after="120" w:line="240" w:lineRule="auto"/>
              <w:jc w:val="center"/>
              <w:rPr>
                <w:rFonts w:ascii="Times New Roman" w:hAnsi="Times New Roman"/>
                <w:b/>
                <w:sz w:val="24"/>
                <w:szCs w:val="24"/>
              </w:rPr>
            </w:pPr>
            <w:r>
              <w:rPr>
                <w:rFonts w:ascii="Times New Roman" w:hAnsi="Times New Roman"/>
                <w:b/>
                <w:sz w:val="24"/>
                <w:szCs w:val="24"/>
              </w:rPr>
              <w:t xml:space="preserve">See </w:t>
            </w:r>
            <w:r w:rsidRPr="009A4419">
              <w:rPr>
                <w:rFonts w:ascii="Times New Roman" w:hAnsi="Times New Roman"/>
                <w:b/>
                <w:sz w:val="24"/>
                <w:szCs w:val="24"/>
              </w:rPr>
              <w:t>Rubric</w:t>
            </w:r>
          </w:p>
        </w:tc>
        <w:tc>
          <w:tcPr>
            <w:tcW w:w="5940" w:type="dxa"/>
            <w:tcBorders>
              <w:top w:val="single" w:sz="4" w:space="0" w:color="auto"/>
              <w:left w:val="single" w:sz="4" w:space="0" w:color="auto"/>
              <w:bottom w:val="single" w:sz="4" w:space="0" w:color="auto"/>
              <w:right w:val="single" w:sz="4" w:space="0" w:color="auto"/>
            </w:tcBorders>
            <w:shd w:val="clear" w:color="auto" w:fill="D9D9D9"/>
          </w:tcPr>
          <w:p w14:paraId="0CD13265" w14:textId="77777777" w:rsidR="00A64599" w:rsidRDefault="00A64599" w:rsidP="00A64599">
            <w:pPr>
              <w:spacing w:before="120" w:after="120" w:line="240" w:lineRule="auto"/>
              <w:jc w:val="center"/>
              <w:rPr>
                <w:rFonts w:ascii="Times New Roman" w:hAnsi="Times New Roman"/>
                <w:b/>
                <w:sz w:val="20"/>
                <w:szCs w:val="20"/>
              </w:rPr>
            </w:pPr>
            <w:r w:rsidRPr="00F04DC6">
              <w:rPr>
                <w:rFonts w:ascii="Times New Roman" w:hAnsi="Times New Roman"/>
                <w:b/>
              </w:rPr>
              <w:t>Comments</w:t>
            </w:r>
            <w:r>
              <w:rPr>
                <w:rFonts w:ascii="Times New Roman" w:hAnsi="Times New Roman"/>
                <w:b/>
              </w:rPr>
              <w:t>/Examples</w:t>
            </w:r>
          </w:p>
        </w:tc>
      </w:tr>
      <w:tr w:rsidR="00A64599" w14:paraId="6A7F4CE3" w14:textId="77777777" w:rsidTr="00A64599">
        <w:trPr>
          <w:trHeight w:val="70"/>
        </w:trPr>
        <w:tc>
          <w:tcPr>
            <w:tcW w:w="7488" w:type="dxa"/>
            <w:tcBorders>
              <w:top w:val="single" w:sz="4" w:space="0" w:color="auto"/>
              <w:left w:val="single" w:sz="4" w:space="0" w:color="auto"/>
              <w:bottom w:val="single" w:sz="4" w:space="0" w:color="auto"/>
              <w:right w:val="single" w:sz="4" w:space="0" w:color="auto"/>
            </w:tcBorders>
          </w:tcPr>
          <w:p w14:paraId="65B9A7D1" w14:textId="77777777" w:rsidR="00A64599" w:rsidRPr="00E507EB" w:rsidRDefault="00A64599" w:rsidP="00A64599">
            <w:pPr>
              <w:pStyle w:val="ListParagraph"/>
              <w:ind w:left="360" w:hanging="360"/>
              <w:rPr>
                <w:rFonts w:ascii="Times New Roman" w:hAnsi="Times New Roman"/>
                <w:b/>
              </w:rPr>
            </w:pPr>
            <w:r w:rsidRPr="00E507EB">
              <w:rPr>
                <w:rFonts w:ascii="Times New Roman" w:hAnsi="Times New Roman"/>
                <w:b/>
              </w:rPr>
              <w:t>To what extent do the materials:</w:t>
            </w:r>
          </w:p>
        </w:tc>
        <w:tc>
          <w:tcPr>
            <w:tcW w:w="1440" w:type="dxa"/>
            <w:tcBorders>
              <w:left w:val="single" w:sz="4" w:space="0" w:color="auto"/>
              <w:bottom w:val="single" w:sz="4" w:space="0" w:color="auto"/>
              <w:right w:val="single" w:sz="4" w:space="0" w:color="auto"/>
            </w:tcBorders>
            <w:shd w:val="clear" w:color="auto" w:fill="D9D9D9"/>
          </w:tcPr>
          <w:p w14:paraId="1E67F377" w14:textId="77777777" w:rsidR="00A64599" w:rsidRPr="00EA7203" w:rsidRDefault="00A64599" w:rsidP="00A64599">
            <w:pPr>
              <w:spacing w:after="0" w:line="240" w:lineRule="auto"/>
              <w:jc w:val="center"/>
              <w:rPr>
                <w:rFonts w:ascii="Times New Roman" w:hAnsi="Times New Roman"/>
                <w:sz w:val="24"/>
                <w:szCs w:val="24"/>
              </w:rPr>
            </w:pPr>
            <w:r>
              <w:rPr>
                <w:rFonts w:ascii="Times New Roman" w:hAnsi="Times New Roman"/>
                <w:b/>
                <w:sz w:val="24"/>
                <w:szCs w:val="24"/>
              </w:rPr>
              <w:t>N-L-M-H</w:t>
            </w:r>
          </w:p>
        </w:tc>
        <w:tc>
          <w:tcPr>
            <w:tcW w:w="5940" w:type="dxa"/>
            <w:tcBorders>
              <w:top w:val="single" w:sz="4" w:space="0" w:color="auto"/>
              <w:left w:val="single" w:sz="4" w:space="0" w:color="auto"/>
              <w:bottom w:val="single" w:sz="4" w:space="0" w:color="auto"/>
              <w:right w:val="single" w:sz="4" w:space="0" w:color="auto"/>
            </w:tcBorders>
          </w:tcPr>
          <w:p w14:paraId="14F3DD59" w14:textId="77777777" w:rsidR="00A64599" w:rsidRDefault="00A64599" w:rsidP="00A64599">
            <w:pPr>
              <w:spacing w:after="0" w:line="240" w:lineRule="auto"/>
              <w:rPr>
                <w:rFonts w:ascii="Times New Roman" w:hAnsi="Times New Roman"/>
                <w:sz w:val="24"/>
                <w:szCs w:val="24"/>
              </w:rPr>
            </w:pPr>
          </w:p>
        </w:tc>
      </w:tr>
      <w:tr w:rsidR="00A64599" w14:paraId="6A55BC8A"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30B58B17" w14:textId="77777777" w:rsidR="00A64599" w:rsidRP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opportunities to use reading, writing, and speaking in mathematics lessons.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FA5B70A"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536BD1A0" w14:textId="77777777" w:rsidR="00A64599" w:rsidRDefault="00A64599" w:rsidP="00A64599">
            <w:pPr>
              <w:spacing w:after="0" w:line="240" w:lineRule="auto"/>
              <w:rPr>
                <w:rFonts w:ascii="Times New Roman" w:hAnsi="Times New Roman"/>
                <w:sz w:val="24"/>
                <w:szCs w:val="24"/>
              </w:rPr>
            </w:pPr>
          </w:p>
        </w:tc>
      </w:tr>
      <w:tr w:rsidR="00A64599" w14:paraId="2C4E5653"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762EFD08"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Encourage teachers to draw upon home language and culture to facilitate learning?</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3AE0243"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45997C9C" w14:textId="77777777" w:rsidR="00A64599" w:rsidRDefault="00A64599" w:rsidP="00A64599">
            <w:pPr>
              <w:spacing w:after="0" w:line="240" w:lineRule="auto"/>
              <w:rPr>
                <w:rFonts w:ascii="Times New Roman" w:hAnsi="Times New Roman"/>
                <w:sz w:val="24"/>
                <w:szCs w:val="24"/>
              </w:rPr>
            </w:pPr>
          </w:p>
        </w:tc>
      </w:tr>
      <w:tr w:rsidR="00A64599" w14:paraId="1B0C1795"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545265F9"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sidRPr="004B4823">
              <w:rPr>
                <w:rFonts w:ascii="Times New Roman" w:hAnsi="Times New Roman"/>
              </w:rPr>
              <w:t>Encourage teachers to draw on multiple resources such as objects, drawings, and graphs to facilitate learning?</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81EE7A8"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54AA0EF1" w14:textId="77777777" w:rsidR="00A64599" w:rsidRDefault="00A64599" w:rsidP="00A64599">
            <w:pPr>
              <w:spacing w:after="0" w:line="240" w:lineRule="auto"/>
              <w:rPr>
                <w:rFonts w:ascii="Times New Roman" w:hAnsi="Times New Roman"/>
                <w:sz w:val="24"/>
                <w:szCs w:val="24"/>
              </w:rPr>
            </w:pPr>
          </w:p>
        </w:tc>
      </w:tr>
      <w:tr w:rsidR="00A64599" w14:paraId="5280E385"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39F1756A"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Draw upon students’ personal experiences to facilitate learning?</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F322584"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41D63A21" w14:textId="77777777" w:rsidR="00A64599" w:rsidRDefault="00A64599" w:rsidP="00A64599">
            <w:pPr>
              <w:spacing w:after="0" w:line="240" w:lineRule="auto"/>
              <w:rPr>
                <w:rFonts w:ascii="Times New Roman" w:hAnsi="Times New Roman"/>
                <w:sz w:val="24"/>
                <w:szCs w:val="24"/>
              </w:rPr>
            </w:pPr>
          </w:p>
        </w:tc>
      </w:tr>
      <w:tr w:rsidR="00A64599" w14:paraId="5109A4D2"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35A555DC" w14:textId="77777777" w:rsidR="00A64599" w:rsidRPr="00E507EB" w:rsidRDefault="00A64599" w:rsidP="00A64599">
            <w:pPr>
              <w:pStyle w:val="ListParagraph"/>
              <w:numPr>
                <w:ilvl w:val="0"/>
                <w:numId w:val="40"/>
              </w:numPr>
              <w:spacing w:after="0" w:line="240" w:lineRule="auto"/>
              <w:ind w:left="360"/>
              <w:contextualSpacing w:val="0"/>
              <w:rPr>
                <w:rFonts w:ascii="Times New Roman" w:hAnsi="Times New Roman"/>
              </w:rPr>
            </w:pPr>
            <w:r w:rsidRPr="00E507EB">
              <w:rPr>
                <w:rFonts w:ascii="Times New Roman" w:hAnsi="Times New Roman"/>
              </w:rPr>
              <w:t>Provide opportunities for teacher and students to connect mathematics to other subject areas?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2DBAC05"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60630026" w14:textId="77777777" w:rsidR="00A64599" w:rsidRDefault="00A64599" w:rsidP="00A64599">
            <w:pPr>
              <w:spacing w:after="0" w:line="240" w:lineRule="auto"/>
              <w:rPr>
                <w:rFonts w:ascii="Times New Roman" w:hAnsi="Times New Roman"/>
                <w:sz w:val="24"/>
                <w:szCs w:val="24"/>
              </w:rPr>
            </w:pPr>
          </w:p>
        </w:tc>
      </w:tr>
      <w:tr w:rsidR="00A64599" w14:paraId="128C3F43" w14:textId="77777777" w:rsidTr="00CC700D">
        <w:tc>
          <w:tcPr>
            <w:tcW w:w="7488" w:type="dxa"/>
            <w:tcBorders>
              <w:top w:val="single" w:sz="4" w:space="0" w:color="auto"/>
              <w:left w:val="single" w:sz="4" w:space="0" w:color="auto"/>
              <w:bottom w:val="single" w:sz="4" w:space="0" w:color="auto"/>
              <w:right w:val="single" w:sz="4" w:space="0" w:color="auto"/>
            </w:tcBorders>
            <w:shd w:val="clear" w:color="auto" w:fill="auto"/>
          </w:tcPr>
          <w:p w14:paraId="7A04DF28"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both individual and collective opportunities for students to learn using mathematical tasks with a range of challenge?</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7F1FDB0" w14:textId="77777777" w:rsidR="00A64599" w:rsidRDefault="00A64599" w:rsidP="00A64599">
            <w:pPr>
              <w:spacing w:after="0" w:line="240" w:lineRule="auto"/>
              <w:rPr>
                <w:rFonts w:ascii="Times New Roman" w:hAnsi="Times New Roman"/>
                <w:b/>
                <w:sz w:val="20"/>
                <w:szCs w:val="20"/>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099E2208" w14:textId="77777777" w:rsidR="00A64599" w:rsidRDefault="00A64599" w:rsidP="00A64599">
            <w:pPr>
              <w:spacing w:after="0" w:line="240" w:lineRule="auto"/>
              <w:rPr>
                <w:rFonts w:ascii="Times New Roman" w:hAnsi="Times New Roman"/>
                <w:sz w:val="24"/>
                <w:szCs w:val="24"/>
              </w:rPr>
            </w:pPr>
          </w:p>
        </w:tc>
      </w:tr>
      <w:tr w:rsidR="00A64599" w14:paraId="3C8FAE3F"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2963A337"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opportunities for advanced students to investigate mathematics content at greater depth?</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E793F75"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3C845A79" w14:textId="77777777" w:rsidR="00A64599" w:rsidRDefault="00A64599" w:rsidP="00A64599">
            <w:pPr>
              <w:spacing w:after="0" w:line="240" w:lineRule="auto"/>
              <w:rPr>
                <w:rFonts w:ascii="Times New Roman" w:hAnsi="Times New Roman"/>
                <w:sz w:val="24"/>
                <w:szCs w:val="24"/>
              </w:rPr>
            </w:pPr>
          </w:p>
        </w:tc>
      </w:tr>
      <w:tr w:rsidR="00A64599" w14:paraId="47D63254" w14:textId="77777777" w:rsidTr="00CC700D">
        <w:tc>
          <w:tcPr>
            <w:tcW w:w="7488" w:type="dxa"/>
            <w:tcBorders>
              <w:top w:val="single" w:sz="4" w:space="0" w:color="auto"/>
              <w:left w:val="single" w:sz="4" w:space="0" w:color="auto"/>
              <w:bottom w:val="single" w:sz="4" w:space="0" w:color="auto"/>
              <w:right w:val="single" w:sz="4" w:space="0" w:color="auto"/>
            </w:tcBorders>
            <w:shd w:val="clear" w:color="auto" w:fill="auto"/>
          </w:tcPr>
          <w:p w14:paraId="6F1C7C01" w14:textId="77777777" w:rsidR="00A64599" w:rsidRPr="00FF1CCA" w:rsidRDefault="00A64599" w:rsidP="00A64599">
            <w:pPr>
              <w:pStyle w:val="ListParagraph"/>
              <w:numPr>
                <w:ilvl w:val="0"/>
                <w:numId w:val="40"/>
              </w:numPr>
              <w:spacing w:after="0" w:line="240" w:lineRule="auto"/>
              <w:ind w:left="360"/>
              <w:contextualSpacing w:val="0"/>
              <w:rPr>
                <w:rFonts w:ascii="Times New Roman" w:hAnsi="Times New Roman"/>
              </w:rPr>
            </w:pPr>
            <w:r w:rsidRPr="00FF1CCA">
              <w:rPr>
                <w:rFonts w:ascii="Times New Roman" w:hAnsi="Times New Roman"/>
              </w:rPr>
              <w:t xml:space="preserve">Provide a balanced portrayal </w:t>
            </w:r>
            <w:r w:rsidRPr="00E507EB">
              <w:rPr>
                <w:rFonts w:ascii="Times New Roman" w:hAnsi="Times New Roman"/>
              </w:rPr>
              <w:t xml:space="preserve">of </w:t>
            </w:r>
            <w:r w:rsidRPr="00FF1CCA">
              <w:rPr>
                <w:rFonts w:ascii="Times New Roman" w:hAnsi="Times New Roman"/>
              </w:rPr>
              <w:t>various demographic and personal characteristics</w:t>
            </w:r>
            <w:r w:rsidRPr="00E507EB">
              <w:rPr>
                <w:rFonts w:ascii="Times New Roman" w:hAnsi="Times New Roman"/>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CE1964"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27B0E1E1" w14:textId="77777777" w:rsidR="00A64599" w:rsidRDefault="00A64599" w:rsidP="00A64599">
            <w:pPr>
              <w:spacing w:after="0" w:line="240" w:lineRule="auto"/>
              <w:rPr>
                <w:rFonts w:ascii="Times New Roman" w:hAnsi="Times New Roman"/>
                <w:sz w:val="24"/>
                <w:szCs w:val="24"/>
              </w:rPr>
            </w:pPr>
          </w:p>
        </w:tc>
      </w:tr>
      <w:tr w:rsidR="00A64599" w14:paraId="398AD76A"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7F55A631" w14:textId="77777777" w:rsidR="00A64599" w:rsidRPr="00CD2077" w:rsidRDefault="00A64599" w:rsidP="00A64599">
            <w:pPr>
              <w:spacing w:after="0" w:line="240" w:lineRule="auto"/>
              <w:jc w:val="center"/>
              <w:rPr>
                <w:rFonts w:ascii="Times New Roman" w:hAnsi="Times New Roman"/>
                <w:b/>
              </w:rPr>
            </w:pPr>
            <w:r w:rsidRPr="00CD2077">
              <w:rPr>
                <w:rFonts w:ascii="Times New Roman" w:hAnsi="Times New Roman"/>
                <w:b/>
              </w:rPr>
              <w:t>Assessment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3D5924D"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035A480D" w14:textId="77777777" w:rsidR="00A64599" w:rsidRDefault="00A64599" w:rsidP="00A64599">
            <w:pPr>
              <w:spacing w:after="0" w:line="240" w:lineRule="auto"/>
              <w:rPr>
                <w:rFonts w:ascii="Times New Roman" w:hAnsi="Times New Roman"/>
                <w:sz w:val="24"/>
                <w:szCs w:val="24"/>
              </w:rPr>
            </w:pPr>
          </w:p>
        </w:tc>
      </w:tr>
      <w:tr w:rsidR="00A64599" w14:paraId="4AC4A5B8"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1E76DC4B"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strategies for gathering information about students’ prior knowledge and background?</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0EDFA78"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54AEA389" w14:textId="77777777" w:rsidR="00A64599" w:rsidRDefault="00A64599" w:rsidP="00A64599">
            <w:pPr>
              <w:spacing w:after="0" w:line="240" w:lineRule="auto"/>
              <w:rPr>
                <w:rFonts w:ascii="Times New Roman" w:hAnsi="Times New Roman"/>
                <w:sz w:val="24"/>
                <w:szCs w:val="24"/>
              </w:rPr>
            </w:pPr>
          </w:p>
        </w:tc>
      </w:tr>
      <w:tr w:rsidR="00A64599" w14:paraId="4DAEE3B5"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751673B5"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strategies for teachers to identify common student errors and misconceptions?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961EE39"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3CFCEA22" w14:textId="77777777" w:rsidR="00A64599" w:rsidRDefault="00A64599" w:rsidP="00A64599">
            <w:pPr>
              <w:spacing w:after="0" w:line="240" w:lineRule="auto"/>
              <w:rPr>
                <w:rFonts w:ascii="Times New Roman" w:hAnsi="Times New Roman"/>
                <w:sz w:val="24"/>
                <w:szCs w:val="24"/>
              </w:rPr>
            </w:pPr>
          </w:p>
        </w:tc>
      </w:tr>
      <w:tr w:rsidR="00A64599" w14:paraId="74D04C85"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496269ED" w14:textId="77777777" w:rsidR="00A64599" w:rsidRPr="00FB2A21"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Assess students at a variety of knowledge levels (e.g., memorization, understanding, reasoning, problem solving)</w:t>
            </w:r>
            <w:r w:rsidRPr="000B47EE">
              <w:rPr>
                <w:rFonts w:ascii="Times New Roman" w:hAnsi="Times New Roman"/>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F867466"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442C5BF3" w14:textId="77777777" w:rsidR="00A64599" w:rsidRDefault="00A64599" w:rsidP="00A64599">
            <w:pPr>
              <w:spacing w:after="0" w:line="240" w:lineRule="auto"/>
              <w:rPr>
                <w:rFonts w:ascii="Times New Roman" w:hAnsi="Times New Roman"/>
                <w:sz w:val="24"/>
                <w:szCs w:val="24"/>
              </w:rPr>
            </w:pPr>
          </w:p>
        </w:tc>
      </w:tr>
      <w:tr w:rsidR="00A64599" w14:paraId="27DEE75F"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761482F3"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Encourage students to monitor their own progress?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BF08F34"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26B27929" w14:textId="77777777" w:rsidR="00A64599" w:rsidRDefault="00A64599" w:rsidP="00A64599">
            <w:pPr>
              <w:spacing w:after="0" w:line="240" w:lineRule="auto"/>
              <w:rPr>
                <w:rFonts w:ascii="Times New Roman" w:hAnsi="Times New Roman"/>
                <w:sz w:val="24"/>
                <w:szCs w:val="24"/>
              </w:rPr>
            </w:pPr>
          </w:p>
        </w:tc>
      </w:tr>
      <w:tr w:rsidR="00A64599" w14:paraId="113F1F4D" w14:textId="77777777" w:rsidTr="00C86613">
        <w:tc>
          <w:tcPr>
            <w:tcW w:w="7488" w:type="dxa"/>
            <w:tcBorders>
              <w:top w:val="single" w:sz="4" w:space="0" w:color="auto"/>
              <w:left w:val="single" w:sz="4" w:space="0" w:color="auto"/>
              <w:bottom w:val="single" w:sz="4" w:space="0" w:color="auto"/>
              <w:right w:val="single" w:sz="4" w:space="0" w:color="auto"/>
            </w:tcBorders>
            <w:shd w:val="clear" w:color="auto" w:fill="auto"/>
          </w:tcPr>
          <w:p w14:paraId="2D5EFA4F"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opportunities for ongoing review and practice with feedback related to learning concepts, and skills.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FB57786"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5FB72CD0" w14:textId="77777777" w:rsidR="00A64599" w:rsidRDefault="00A64599" w:rsidP="00A64599">
            <w:pPr>
              <w:spacing w:after="0" w:line="240" w:lineRule="auto"/>
              <w:rPr>
                <w:rFonts w:ascii="Times New Roman" w:hAnsi="Times New Roman"/>
                <w:sz w:val="24"/>
                <w:szCs w:val="24"/>
              </w:rPr>
            </w:pPr>
          </w:p>
        </w:tc>
      </w:tr>
      <w:tr w:rsidR="00A64599" w14:paraId="6B649104" w14:textId="77777777" w:rsidTr="00CC700D">
        <w:tc>
          <w:tcPr>
            <w:tcW w:w="7488" w:type="dxa"/>
            <w:tcBorders>
              <w:top w:val="single" w:sz="4" w:space="0" w:color="auto"/>
              <w:left w:val="single" w:sz="4" w:space="0" w:color="auto"/>
              <w:bottom w:val="single" w:sz="4" w:space="0" w:color="auto"/>
              <w:right w:val="single" w:sz="4" w:space="0" w:color="auto"/>
            </w:tcBorders>
            <w:shd w:val="clear" w:color="auto" w:fill="auto"/>
          </w:tcPr>
          <w:p w14:paraId="3DA08A7D" w14:textId="77777777" w:rsidR="00A64599" w:rsidRDefault="00A64599" w:rsidP="00A64599">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Provide support for a varied system of on-going formative and summative assessment (formal or informal observations, interviews, surveys, performance assessments, target problems)?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2EDBC1E" w14:textId="77777777" w:rsidR="00A64599" w:rsidRDefault="00A64599" w:rsidP="00A64599">
            <w:pPr>
              <w:spacing w:after="0" w:line="240" w:lineRule="auto"/>
              <w:rPr>
                <w:rFonts w:ascii="Times New Roman" w:hAnsi="Times New Roman"/>
                <w:sz w:val="24"/>
                <w:szCs w:val="24"/>
              </w:rPr>
            </w:pPr>
          </w:p>
        </w:tc>
        <w:tc>
          <w:tcPr>
            <w:tcW w:w="5940" w:type="dxa"/>
            <w:tcBorders>
              <w:top w:val="single" w:sz="4" w:space="0" w:color="auto"/>
              <w:left w:val="single" w:sz="4" w:space="0" w:color="auto"/>
              <w:bottom w:val="single" w:sz="4" w:space="0" w:color="auto"/>
              <w:right w:val="single" w:sz="4" w:space="0" w:color="auto"/>
            </w:tcBorders>
            <w:shd w:val="clear" w:color="auto" w:fill="auto"/>
          </w:tcPr>
          <w:p w14:paraId="0556BB85" w14:textId="77777777" w:rsidR="00A64599" w:rsidRDefault="00A64599" w:rsidP="00A64599">
            <w:pPr>
              <w:spacing w:after="0" w:line="240" w:lineRule="auto"/>
              <w:rPr>
                <w:rFonts w:ascii="Times New Roman" w:hAnsi="Times New Roman"/>
                <w:sz w:val="24"/>
                <w:szCs w:val="24"/>
              </w:rPr>
            </w:pPr>
          </w:p>
        </w:tc>
      </w:tr>
    </w:tbl>
    <w:p w14:paraId="0C1C2D09" w14:textId="77777777" w:rsidR="000F6B97" w:rsidRDefault="000F6B97"/>
    <w:p w14:paraId="2FF85902" w14:textId="77777777" w:rsidR="004F2B2F" w:rsidRDefault="004F2B2F" w:rsidP="004F2B2F">
      <w:pPr>
        <w:spacing w:after="0"/>
      </w:pPr>
    </w:p>
    <w:p w14:paraId="657B780B" w14:textId="77777777" w:rsidR="000F6B97" w:rsidRDefault="000F6B97" w:rsidP="004F2B2F">
      <w:pPr>
        <w:spacing w:after="0"/>
      </w:pPr>
    </w:p>
    <w:p w14:paraId="4CB9216D" w14:textId="77777777" w:rsidR="00CC700D" w:rsidRDefault="00CC700D" w:rsidP="004F2B2F">
      <w:pPr>
        <w:spacing w:after="0"/>
      </w:pPr>
    </w:p>
    <w:p w14:paraId="75442DDB" w14:textId="77777777" w:rsidR="00CC700D" w:rsidRDefault="00CC700D" w:rsidP="004F2B2F">
      <w:pPr>
        <w:spacing w:after="0"/>
      </w:pPr>
    </w:p>
    <w:tbl>
      <w:tblPr>
        <w:tblpPr w:leftFromText="180" w:rightFromText="180" w:vertAnchor="text" w:horzAnchor="margin" w:tblpY="149"/>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1350"/>
        <w:gridCol w:w="6210"/>
      </w:tblGrid>
      <w:tr w:rsidR="00CC700D" w14:paraId="43F3FCCF" w14:textId="77777777" w:rsidTr="00CC700D">
        <w:trPr>
          <w:trHeight w:val="20"/>
        </w:trPr>
        <w:tc>
          <w:tcPr>
            <w:tcW w:w="1440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A033E7" w14:textId="77777777" w:rsidR="00CC700D" w:rsidRPr="00CC700D" w:rsidRDefault="00CC700D" w:rsidP="00CC700D">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D12B39">
              <w:rPr>
                <w:rFonts w:ascii="Times New Roman" w:hAnsi="Times New Roman"/>
                <w:b/>
                <w:sz w:val="24"/>
                <w:szCs w:val="24"/>
              </w:rPr>
              <w:t>CCSS</w:t>
            </w:r>
            <w:r>
              <w:rPr>
                <w:rFonts w:ascii="Times New Roman" w:hAnsi="Times New Roman"/>
                <w:b/>
                <w:sz w:val="24"/>
                <w:szCs w:val="24"/>
              </w:rPr>
              <w:t>M</w:t>
            </w:r>
            <w:r w:rsidRPr="00D12B39">
              <w:rPr>
                <w:rFonts w:ascii="Times New Roman" w:hAnsi="Times New Roman"/>
                <w:b/>
                <w:sz w:val="24"/>
                <w:szCs w:val="24"/>
              </w:rPr>
              <w:t xml:space="preserve"> Instructional Materials Analysis Project--Overarching </w:t>
            </w:r>
            <w:r>
              <w:rPr>
                <w:rFonts w:ascii="Times New Roman" w:hAnsi="Times New Roman"/>
                <w:b/>
                <w:sz w:val="24"/>
                <w:szCs w:val="24"/>
              </w:rPr>
              <w:t>Considerations</w:t>
            </w:r>
            <w:r w:rsidRPr="00D12B39">
              <w:rPr>
                <w:rFonts w:ascii="Times New Roman" w:hAnsi="Times New Roman"/>
                <w:b/>
                <w:sz w:val="24"/>
                <w:szCs w:val="24"/>
              </w:rPr>
              <w:t xml:space="preserve"> (Tool 3)</w:t>
            </w:r>
            <w:r>
              <w:rPr>
                <w:rFonts w:ascii="Times New Roman" w:hAnsi="Times New Roman"/>
                <w:b/>
                <w:sz w:val="24"/>
                <w:szCs w:val="24"/>
              </w:rPr>
              <w:t xml:space="preserve">                                      Page 3</w:t>
            </w:r>
          </w:p>
        </w:tc>
      </w:tr>
      <w:tr w:rsidR="000F6B97" w14:paraId="02F19092" w14:textId="77777777" w:rsidTr="00CC700D">
        <w:tc>
          <w:tcPr>
            <w:tcW w:w="6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66D84" w14:textId="77777777" w:rsidR="000F6B97" w:rsidRDefault="000F6B97" w:rsidP="00CC700D">
            <w:pPr>
              <w:pStyle w:val="ListParagraph"/>
              <w:ind w:left="360"/>
              <w:rPr>
                <w:rFonts w:ascii="Times New Roman" w:hAnsi="Times New Roman"/>
              </w:rPr>
            </w:pPr>
            <w:r>
              <w:rPr>
                <w:rFonts w:ascii="Times New Roman" w:hAnsi="Times New Roman"/>
                <w:b/>
              </w:rPr>
              <w:t>Questions about Overarching Considerations (Page 2)</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D140C09" w14:textId="77777777" w:rsidR="000F6B97" w:rsidRDefault="000F6B97" w:rsidP="00CC700D">
            <w:pPr>
              <w:spacing w:after="0" w:line="240" w:lineRule="auto"/>
              <w:rPr>
                <w:rFonts w:ascii="Times New Roman" w:hAnsi="Times New Roman"/>
                <w:sz w:val="24"/>
                <w:szCs w:val="24"/>
              </w:rPr>
            </w:pPr>
            <w:r>
              <w:rPr>
                <w:rFonts w:ascii="Times New Roman" w:hAnsi="Times New Roman"/>
                <w:b/>
                <w:sz w:val="24"/>
                <w:szCs w:val="24"/>
              </w:rPr>
              <w:t xml:space="preserve">See </w:t>
            </w:r>
            <w:r w:rsidRPr="009A4419">
              <w:rPr>
                <w:rFonts w:ascii="Times New Roman" w:hAnsi="Times New Roman"/>
                <w:b/>
                <w:sz w:val="24"/>
                <w:szCs w:val="24"/>
              </w:rPr>
              <w:t>Rubric</w:t>
            </w:r>
          </w:p>
        </w:tc>
        <w:tc>
          <w:tcPr>
            <w:tcW w:w="6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1EA020" w14:textId="77777777" w:rsidR="000F6B97" w:rsidRDefault="000F6B97" w:rsidP="00CC700D">
            <w:pPr>
              <w:spacing w:after="0" w:line="240" w:lineRule="auto"/>
              <w:jc w:val="center"/>
              <w:rPr>
                <w:rFonts w:ascii="Times New Roman" w:hAnsi="Times New Roman"/>
                <w:sz w:val="24"/>
                <w:szCs w:val="24"/>
              </w:rPr>
            </w:pPr>
            <w:r w:rsidRPr="00F04DC6">
              <w:rPr>
                <w:rFonts w:ascii="Times New Roman" w:hAnsi="Times New Roman"/>
                <w:b/>
              </w:rPr>
              <w:t>Comments</w:t>
            </w:r>
            <w:r>
              <w:rPr>
                <w:rFonts w:ascii="Times New Roman" w:hAnsi="Times New Roman"/>
                <w:b/>
              </w:rPr>
              <w:t>/Examples</w:t>
            </w:r>
          </w:p>
        </w:tc>
      </w:tr>
      <w:tr w:rsidR="000F6B97" w14:paraId="1C698FAA" w14:textId="77777777" w:rsidTr="00CC700D">
        <w:tc>
          <w:tcPr>
            <w:tcW w:w="6840" w:type="dxa"/>
            <w:tcBorders>
              <w:top w:val="single" w:sz="4" w:space="0" w:color="auto"/>
              <w:left w:val="single" w:sz="4" w:space="0" w:color="auto"/>
              <w:bottom w:val="single" w:sz="4" w:space="0" w:color="auto"/>
              <w:right w:val="single" w:sz="4" w:space="0" w:color="auto"/>
            </w:tcBorders>
          </w:tcPr>
          <w:p w14:paraId="0843D336" w14:textId="77777777" w:rsidR="000F6B97" w:rsidRPr="00E507EB" w:rsidRDefault="000F6B97" w:rsidP="00CC700D">
            <w:pPr>
              <w:pStyle w:val="ListParagraph"/>
              <w:ind w:left="0"/>
              <w:jc w:val="center"/>
              <w:rPr>
                <w:rFonts w:ascii="Times New Roman" w:hAnsi="Times New Roman"/>
                <w:b/>
              </w:rPr>
            </w:pPr>
            <w:r w:rsidRPr="00E507EB">
              <w:rPr>
                <w:rFonts w:ascii="Times New Roman" w:hAnsi="Times New Roman"/>
                <w:b/>
              </w:rPr>
              <w:t>Technology</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A6B81" w14:textId="77777777" w:rsidR="000F6B97" w:rsidRPr="00DB77F2" w:rsidRDefault="000F6B97" w:rsidP="00CC700D">
            <w:pPr>
              <w:spacing w:after="0" w:line="240" w:lineRule="auto"/>
              <w:rPr>
                <w:rFonts w:ascii="Times New Roman" w:hAnsi="Times New Roman"/>
                <w:b/>
                <w:sz w:val="24"/>
                <w:szCs w:val="24"/>
              </w:rPr>
            </w:pPr>
            <w:r w:rsidRPr="00DB77F2">
              <w:rPr>
                <w:rFonts w:ascii="Times New Roman" w:hAnsi="Times New Roman"/>
                <w:b/>
                <w:sz w:val="24"/>
                <w:szCs w:val="24"/>
              </w:rPr>
              <w:t>N-L-M-H</w:t>
            </w:r>
          </w:p>
        </w:tc>
        <w:tc>
          <w:tcPr>
            <w:tcW w:w="6210" w:type="dxa"/>
            <w:tcBorders>
              <w:top w:val="single" w:sz="4" w:space="0" w:color="auto"/>
              <w:left w:val="single" w:sz="4" w:space="0" w:color="auto"/>
              <w:bottom w:val="single" w:sz="4" w:space="0" w:color="auto"/>
              <w:right w:val="single" w:sz="4" w:space="0" w:color="auto"/>
            </w:tcBorders>
          </w:tcPr>
          <w:p w14:paraId="03CAF6C5" w14:textId="77777777" w:rsidR="000F6B97" w:rsidRPr="00F04DC6" w:rsidRDefault="000F6B97" w:rsidP="00CC700D">
            <w:pPr>
              <w:spacing w:after="0" w:line="240" w:lineRule="auto"/>
              <w:jc w:val="center"/>
              <w:rPr>
                <w:rFonts w:ascii="Times New Roman" w:hAnsi="Times New Roman"/>
                <w:b/>
              </w:rPr>
            </w:pPr>
          </w:p>
        </w:tc>
      </w:tr>
      <w:tr w:rsidR="000F6B97" w14:paraId="304B2DD5" w14:textId="77777777" w:rsidTr="00CC700D">
        <w:tc>
          <w:tcPr>
            <w:tcW w:w="6840" w:type="dxa"/>
            <w:tcBorders>
              <w:top w:val="single" w:sz="4" w:space="0" w:color="auto"/>
              <w:left w:val="single" w:sz="4" w:space="0" w:color="auto"/>
              <w:bottom w:val="single" w:sz="4" w:space="0" w:color="auto"/>
              <w:right w:val="single" w:sz="4" w:space="0" w:color="auto"/>
            </w:tcBorders>
          </w:tcPr>
          <w:p w14:paraId="18B92F69" w14:textId="77777777" w:rsidR="000F6B97" w:rsidRDefault="000F6B97" w:rsidP="00CC700D">
            <w:pPr>
              <w:pStyle w:val="ListParagraph"/>
              <w:ind w:left="360"/>
              <w:rPr>
                <w:rFonts w:ascii="Times New Roman" w:hAnsi="Times New Roman"/>
                <w:b/>
              </w:rPr>
            </w:pPr>
            <w:r w:rsidRPr="00E507EB">
              <w:rPr>
                <w:rFonts w:ascii="Times New Roman" w:hAnsi="Times New Roman"/>
                <w:b/>
              </w:rPr>
              <w:t>To what extent do the materials:</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14:paraId="135C8549" w14:textId="77777777" w:rsidR="000F6B97" w:rsidRDefault="000F6B97" w:rsidP="00CC700D">
            <w:pPr>
              <w:spacing w:after="0" w:line="240" w:lineRule="auto"/>
              <w:jc w:val="center"/>
              <w:rPr>
                <w:rFonts w:ascii="Times New Roman" w:hAnsi="Times New Roman"/>
                <w:b/>
                <w:sz w:val="24"/>
                <w:szCs w:val="24"/>
              </w:rPr>
            </w:pPr>
          </w:p>
        </w:tc>
        <w:tc>
          <w:tcPr>
            <w:tcW w:w="6210" w:type="dxa"/>
            <w:tcBorders>
              <w:top w:val="single" w:sz="4" w:space="0" w:color="auto"/>
              <w:left w:val="single" w:sz="4" w:space="0" w:color="auto"/>
              <w:bottom w:val="single" w:sz="4" w:space="0" w:color="auto"/>
              <w:right w:val="single" w:sz="4" w:space="0" w:color="auto"/>
            </w:tcBorders>
          </w:tcPr>
          <w:p w14:paraId="5F71EAD7" w14:textId="77777777" w:rsidR="000F6B97" w:rsidRPr="00F04DC6" w:rsidRDefault="000F6B97" w:rsidP="00CC700D">
            <w:pPr>
              <w:spacing w:after="0" w:line="240" w:lineRule="auto"/>
              <w:jc w:val="center"/>
              <w:rPr>
                <w:rFonts w:ascii="Times New Roman" w:hAnsi="Times New Roman"/>
                <w:b/>
              </w:rPr>
            </w:pPr>
          </w:p>
        </w:tc>
      </w:tr>
      <w:tr w:rsidR="000F6B97" w14:paraId="1D9EC75C" w14:textId="77777777" w:rsidTr="00C86613">
        <w:tc>
          <w:tcPr>
            <w:tcW w:w="6840" w:type="dxa"/>
            <w:tcBorders>
              <w:top w:val="single" w:sz="4" w:space="0" w:color="auto"/>
              <w:left w:val="single" w:sz="4" w:space="0" w:color="auto"/>
              <w:bottom w:val="single" w:sz="4" w:space="0" w:color="auto"/>
              <w:right w:val="single" w:sz="4" w:space="0" w:color="auto"/>
            </w:tcBorders>
            <w:shd w:val="clear" w:color="auto" w:fill="auto"/>
          </w:tcPr>
          <w:p w14:paraId="4F2A1FF1" w14:textId="77777777" w:rsidR="000F6B97" w:rsidRDefault="000F6B97" w:rsidP="00CC700D">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Integrate technology such as interactive tools, virtual manipulatives/objects, and dynamic mathematics software in ways that engage students in the Mathematical Practices?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E18390B" w14:textId="77777777" w:rsidR="000F6B97" w:rsidRDefault="000F6B97" w:rsidP="00CC700D">
            <w:pPr>
              <w:spacing w:after="0" w:line="240" w:lineRule="auto"/>
              <w:rPr>
                <w:rFonts w:ascii="Times New Roman" w:hAnsi="Times New Roman"/>
                <w:sz w:val="24"/>
                <w:szCs w:val="24"/>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22512254" w14:textId="77777777" w:rsidR="000F6B97" w:rsidRDefault="000F6B97" w:rsidP="00CC700D">
            <w:pPr>
              <w:spacing w:after="0" w:line="240" w:lineRule="auto"/>
              <w:rPr>
                <w:rFonts w:ascii="Times New Roman" w:hAnsi="Times New Roman"/>
                <w:sz w:val="24"/>
                <w:szCs w:val="24"/>
              </w:rPr>
            </w:pPr>
          </w:p>
        </w:tc>
      </w:tr>
      <w:tr w:rsidR="000F6B97" w14:paraId="2A23591A" w14:textId="77777777" w:rsidTr="00C86613">
        <w:tc>
          <w:tcPr>
            <w:tcW w:w="6840" w:type="dxa"/>
            <w:tcBorders>
              <w:top w:val="single" w:sz="4" w:space="0" w:color="auto"/>
              <w:left w:val="single" w:sz="4" w:space="0" w:color="auto"/>
              <w:bottom w:val="single" w:sz="4" w:space="0" w:color="auto"/>
              <w:right w:val="single" w:sz="4" w:space="0" w:color="auto"/>
            </w:tcBorders>
            <w:shd w:val="clear" w:color="auto" w:fill="auto"/>
          </w:tcPr>
          <w:p w14:paraId="6F52DBE7" w14:textId="77777777" w:rsidR="000F6B97" w:rsidRDefault="000F6B97" w:rsidP="00CC700D">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Include or reference technology that provides opportunities for teachers and/or students to communicate with each other (e.g. websites, discussion groups, webinars)?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8CB11B2" w14:textId="77777777" w:rsidR="000F6B97" w:rsidRDefault="000F6B97" w:rsidP="00CC700D">
            <w:pPr>
              <w:spacing w:after="0" w:line="240" w:lineRule="auto"/>
              <w:rPr>
                <w:rFonts w:ascii="Times New Roman" w:hAnsi="Times New Roman"/>
                <w:sz w:val="24"/>
                <w:szCs w:val="24"/>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0172BF59" w14:textId="77777777" w:rsidR="000F6B97" w:rsidRDefault="000F6B97" w:rsidP="00CC700D">
            <w:pPr>
              <w:spacing w:after="0" w:line="240" w:lineRule="auto"/>
              <w:rPr>
                <w:rFonts w:ascii="Times New Roman" w:hAnsi="Times New Roman"/>
                <w:sz w:val="24"/>
                <w:szCs w:val="24"/>
              </w:rPr>
            </w:pPr>
          </w:p>
        </w:tc>
      </w:tr>
      <w:tr w:rsidR="000F6B97" w14:paraId="0162A8DF" w14:textId="77777777" w:rsidTr="00C86613">
        <w:tc>
          <w:tcPr>
            <w:tcW w:w="6840" w:type="dxa"/>
            <w:tcBorders>
              <w:top w:val="single" w:sz="4" w:space="0" w:color="auto"/>
              <w:left w:val="single" w:sz="4" w:space="0" w:color="auto"/>
              <w:bottom w:val="single" w:sz="4" w:space="0" w:color="auto"/>
              <w:right w:val="single" w:sz="4" w:space="0" w:color="auto"/>
            </w:tcBorders>
            <w:shd w:val="clear" w:color="auto" w:fill="auto"/>
          </w:tcPr>
          <w:p w14:paraId="291E14E3" w14:textId="77777777" w:rsidR="000F6B97" w:rsidRDefault="000F6B97" w:rsidP="00CC700D">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Include opportunities to assess student mathematical understandings and knowledge of procedural skills using technology?</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21410AA" w14:textId="77777777" w:rsidR="000F6B97" w:rsidRDefault="000F6B97" w:rsidP="00CC700D">
            <w:pPr>
              <w:spacing w:after="0" w:line="240" w:lineRule="auto"/>
              <w:rPr>
                <w:rFonts w:ascii="Times New Roman" w:hAnsi="Times New Roman"/>
                <w:sz w:val="24"/>
                <w:szCs w:val="24"/>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56CFEA77" w14:textId="77777777" w:rsidR="000F6B97" w:rsidRDefault="000F6B97" w:rsidP="00CC700D">
            <w:pPr>
              <w:spacing w:after="0" w:line="240" w:lineRule="auto"/>
              <w:rPr>
                <w:rFonts w:ascii="Times New Roman" w:hAnsi="Times New Roman"/>
                <w:sz w:val="24"/>
                <w:szCs w:val="24"/>
              </w:rPr>
            </w:pPr>
          </w:p>
        </w:tc>
      </w:tr>
      <w:tr w:rsidR="000F6B97" w14:paraId="312ECFDA" w14:textId="77777777" w:rsidTr="00C86613">
        <w:tc>
          <w:tcPr>
            <w:tcW w:w="6840" w:type="dxa"/>
            <w:tcBorders>
              <w:top w:val="single" w:sz="4" w:space="0" w:color="auto"/>
              <w:left w:val="single" w:sz="4" w:space="0" w:color="auto"/>
              <w:bottom w:val="single" w:sz="4" w:space="0" w:color="auto"/>
              <w:right w:val="single" w:sz="4" w:space="0" w:color="auto"/>
            </w:tcBorders>
            <w:shd w:val="clear" w:color="auto" w:fill="auto"/>
          </w:tcPr>
          <w:p w14:paraId="40F52656" w14:textId="77777777" w:rsidR="000F6B97" w:rsidRDefault="000F6B97" w:rsidP="00CC700D">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Include or reference technology that provides teachers additional tasks for students?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7CC9B58" w14:textId="77777777" w:rsidR="000F6B97" w:rsidRDefault="000F6B97" w:rsidP="00CC700D">
            <w:pPr>
              <w:spacing w:after="0" w:line="240" w:lineRule="auto"/>
              <w:rPr>
                <w:rFonts w:ascii="Times New Roman" w:hAnsi="Times New Roman"/>
                <w:sz w:val="24"/>
                <w:szCs w:val="24"/>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1F7045B4" w14:textId="77777777" w:rsidR="000F6B97" w:rsidRDefault="000F6B97" w:rsidP="00CC700D">
            <w:pPr>
              <w:spacing w:after="0" w:line="240" w:lineRule="auto"/>
              <w:rPr>
                <w:rFonts w:ascii="Times New Roman" w:hAnsi="Times New Roman"/>
                <w:sz w:val="24"/>
                <w:szCs w:val="24"/>
              </w:rPr>
            </w:pPr>
          </w:p>
        </w:tc>
      </w:tr>
      <w:tr w:rsidR="000F6B97" w14:paraId="476E6B5F" w14:textId="77777777" w:rsidTr="00C86613">
        <w:tc>
          <w:tcPr>
            <w:tcW w:w="6840" w:type="dxa"/>
            <w:tcBorders>
              <w:top w:val="single" w:sz="4" w:space="0" w:color="auto"/>
              <w:left w:val="single" w:sz="4" w:space="0" w:color="auto"/>
              <w:bottom w:val="single" w:sz="4" w:space="0" w:color="auto"/>
              <w:right w:val="single" w:sz="4" w:space="0" w:color="auto"/>
            </w:tcBorders>
            <w:shd w:val="clear" w:color="auto" w:fill="auto"/>
          </w:tcPr>
          <w:p w14:paraId="6BE8A048" w14:textId="77777777" w:rsidR="000F6B97" w:rsidRDefault="000F6B97" w:rsidP="00CC700D">
            <w:pPr>
              <w:pStyle w:val="ListParagraph"/>
              <w:numPr>
                <w:ilvl w:val="0"/>
                <w:numId w:val="40"/>
              </w:numPr>
              <w:spacing w:after="0" w:line="240" w:lineRule="auto"/>
              <w:ind w:left="360"/>
              <w:contextualSpacing w:val="0"/>
              <w:rPr>
                <w:rFonts w:ascii="Times New Roman" w:hAnsi="Times New Roman"/>
              </w:rPr>
            </w:pPr>
            <w:r>
              <w:rPr>
                <w:rFonts w:ascii="Times New Roman" w:hAnsi="Times New Roman"/>
              </w:rPr>
              <w:t xml:space="preserve">Include teacher guidance for the </w:t>
            </w:r>
            <w:proofErr w:type="gramStart"/>
            <w:r>
              <w:rPr>
                <w:rFonts w:ascii="Times New Roman" w:hAnsi="Times New Roman"/>
              </w:rPr>
              <w:t>mindful</w:t>
            </w:r>
            <w:proofErr w:type="gramEnd"/>
            <w:r>
              <w:rPr>
                <w:rFonts w:ascii="Times New Roman" w:hAnsi="Times New Roman"/>
              </w:rPr>
              <w:t xml:space="preserve"> use of embedded technology to support and enhance student learning?</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659CBF0" w14:textId="77777777" w:rsidR="000F6B97" w:rsidRDefault="000F6B97" w:rsidP="00CC700D">
            <w:pPr>
              <w:spacing w:after="0" w:line="240" w:lineRule="auto"/>
              <w:rPr>
                <w:rFonts w:ascii="Times New Roman" w:hAnsi="Times New Roman"/>
                <w:sz w:val="24"/>
                <w:szCs w:val="24"/>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14:paraId="4DF191AD" w14:textId="77777777" w:rsidR="000F6B97" w:rsidRDefault="000F6B97" w:rsidP="00CC700D">
            <w:pPr>
              <w:spacing w:after="0" w:line="240" w:lineRule="auto"/>
              <w:rPr>
                <w:rFonts w:ascii="Times New Roman" w:hAnsi="Times New Roman"/>
                <w:sz w:val="24"/>
                <w:szCs w:val="24"/>
              </w:rPr>
            </w:pPr>
          </w:p>
        </w:tc>
      </w:tr>
      <w:tr w:rsidR="000F6B97" w14:paraId="6568201B" w14:textId="77777777" w:rsidTr="00CC700D">
        <w:tc>
          <w:tcPr>
            <w:tcW w:w="14400" w:type="dxa"/>
            <w:gridSpan w:val="3"/>
            <w:tcBorders>
              <w:top w:val="single" w:sz="4" w:space="0" w:color="auto"/>
              <w:left w:val="single" w:sz="4" w:space="0" w:color="auto"/>
              <w:bottom w:val="single" w:sz="4" w:space="0" w:color="auto"/>
              <w:right w:val="single" w:sz="4" w:space="0" w:color="auto"/>
            </w:tcBorders>
          </w:tcPr>
          <w:p w14:paraId="7219E6F6" w14:textId="77777777" w:rsidR="000F6B97" w:rsidRDefault="000F6B97" w:rsidP="00CC700D">
            <w:pPr>
              <w:rPr>
                <w:rFonts w:ascii="Times New Roman" w:hAnsi="Times New Roman"/>
                <w:b/>
              </w:rPr>
            </w:pPr>
            <w:r w:rsidRPr="000A503F">
              <w:rPr>
                <w:rFonts w:ascii="Times New Roman" w:hAnsi="Times New Roman"/>
                <w:b/>
              </w:rPr>
              <w:t>Notes/Examples:</w:t>
            </w:r>
          </w:p>
          <w:p w14:paraId="66BE6832" w14:textId="77777777" w:rsidR="000F6B97" w:rsidRDefault="000F6B97" w:rsidP="00CC700D">
            <w:pPr>
              <w:rPr>
                <w:rFonts w:ascii="Times New Roman" w:hAnsi="Times New Roman"/>
                <w:b/>
              </w:rPr>
            </w:pPr>
          </w:p>
          <w:p w14:paraId="31B037AE" w14:textId="77777777" w:rsidR="000F6B97" w:rsidRDefault="000F6B97" w:rsidP="00CC700D">
            <w:pPr>
              <w:rPr>
                <w:rFonts w:ascii="Times New Roman" w:hAnsi="Times New Roman"/>
                <w:b/>
              </w:rPr>
            </w:pPr>
          </w:p>
          <w:p w14:paraId="5054EF2B" w14:textId="77777777" w:rsidR="000F6B97" w:rsidRPr="000A503F" w:rsidRDefault="000F6B97" w:rsidP="00CC700D">
            <w:pPr>
              <w:rPr>
                <w:rFonts w:ascii="Times New Roman" w:hAnsi="Times New Roman"/>
                <w:b/>
              </w:rPr>
            </w:pPr>
          </w:p>
        </w:tc>
      </w:tr>
      <w:tr w:rsidR="000F6B97" w14:paraId="073B3C31" w14:textId="77777777" w:rsidTr="00CC700D">
        <w:tc>
          <w:tcPr>
            <w:tcW w:w="14400" w:type="dxa"/>
            <w:gridSpan w:val="3"/>
            <w:tcBorders>
              <w:top w:val="single" w:sz="4" w:space="0" w:color="auto"/>
              <w:left w:val="single" w:sz="4" w:space="0" w:color="auto"/>
              <w:bottom w:val="single" w:sz="4" w:space="0" w:color="auto"/>
              <w:right w:val="single" w:sz="4" w:space="0" w:color="auto"/>
            </w:tcBorders>
          </w:tcPr>
          <w:p w14:paraId="66A4A3B1" w14:textId="77777777" w:rsidR="000F6B97" w:rsidRPr="001E11A8" w:rsidRDefault="000F6B97" w:rsidP="00CC700D">
            <w:pPr>
              <w:rPr>
                <w:rFonts w:ascii="Times New Roman" w:hAnsi="Times New Roman" w:cs="Times New Roman"/>
                <w:b/>
              </w:rPr>
            </w:pPr>
            <w:r w:rsidRPr="001E11A8">
              <w:rPr>
                <w:rFonts w:ascii="Times New Roman" w:hAnsi="Times New Roman" w:cs="Times New Roman"/>
                <w:b/>
              </w:rPr>
              <w:t>Summary Discussion Questions</w:t>
            </w:r>
          </w:p>
          <w:p w14:paraId="5528AF1E" w14:textId="77777777" w:rsidR="000F6B97" w:rsidRPr="001E11A8" w:rsidRDefault="000F6B97" w:rsidP="00CC700D">
            <w:pPr>
              <w:pStyle w:val="ListParagraph"/>
              <w:numPr>
                <w:ilvl w:val="0"/>
                <w:numId w:val="56"/>
              </w:numPr>
              <w:spacing w:after="0" w:line="240" w:lineRule="auto"/>
              <w:contextualSpacing w:val="0"/>
              <w:rPr>
                <w:rFonts w:ascii="Times New Roman" w:hAnsi="Times New Roman" w:cs="Times New Roman"/>
              </w:rPr>
            </w:pPr>
            <w:r w:rsidRPr="001E11A8">
              <w:rPr>
                <w:rFonts w:ascii="Times New Roman" w:hAnsi="Times New Roman" w:cs="Times New Roman"/>
              </w:rPr>
              <w:t>Equity:  To what extent do the materials contain embedded support for elements of equity consistently within and across grades?</w:t>
            </w:r>
          </w:p>
          <w:p w14:paraId="14D2E85E" w14:textId="77777777" w:rsidR="000F6B97" w:rsidRPr="001E11A8" w:rsidRDefault="000F6B97" w:rsidP="00CC700D">
            <w:pPr>
              <w:pStyle w:val="ListParagraph"/>
              <w:numPr>
                <w:ilvl w:val="0"/>
                <w:numId w:val="56"/>
              </w:numPr>
              <w:spacing w:after="0" w:line="240" w:lineRule="auto"/>
              <w:contextualSpacing w:val="0"/>
              <w:rPr>
                <w:rFonts w:ascii="Times New Roman" w:hAnsi="Times New Roman" w:cs="Times New Roman"/>
              </w:rPr>
            </w:pPr>
            <w:r w:rsidRPr="001E11A8">
              <w:rPr>
                <w:rFonts w:ascii="Times New Roman" w:hAnsi="Times New Roman" w:cs="Times New Roman"/>
              </w:rPr>
              <w:t>Assessment:  To what extent do the materials contain embedded support for elements of assessment consistently within and across grades?</w:t>
            </w:r>
          </w:p>
          <w:p w14:paraId="7A292926" w14:textId="77777777" w:rsidR="000F6B97" w:rsidRPr="001E11A8" w:rsidRDefault="000F6B97" w:rsidP="00CC700D">
            <w:pPr>
              <w:pStyle w:val="ListParagraph"/>
              <w:numPr>
                <w:ilvl w:val="0"/>
                <w:numId w:val="56"/>
              </w:numPr>
              <w:spacing w:after="0" w:line="240" w:lineRule="auto"/>
              <w:contextualSpacing w:val="0"/>
              <w:rPr>
                <w:rFonts w:ascii="Times New Roman" w:hAnsi="Times New Roman" w:cs="Times New Roman"/>
              </w:rPr>
            </w:pPr>
            <w:r w:rsidRPr="001E11A8">
              <w:rPr>
                <w:rFonts w:ascii="Times New Roman" w:hAnsi="Times New Roman" w:cs="Times New Roman"/>
              </w:rPr>
              <w:t>Technology:  To what extent do the materials contain embedded support for elements of technology consistently within and across grades?</w:t>
            </w:r>
          </w:p>
          <w:p w14:paraId="181C9031" w14:textId="77777777" w:rsidR="000F6B97" w:rsidRPr="001E11A8" w:rsidRDefault="000F6B97" w:rsidP="00CC700D">
            <w:pPr>
              <w:pStyle w:val="ListParagraph"/>
              <w:numPr>
                <w:ilvl w:val="0"/>
                <w:numId w:val="56"/>
              </w:numPr>
              <w:spacing w:after="0" w:line="240" w:lineRule="auto"/>
              <w:contextualSpacing w:val="0"/>
              <w:rPr>
                <w:rFonts w:ascii="Times New Roman" w:hAnsi="Times New Roman" w:cs="Times New Roman"/>
              </w:rPr>
            </w:pPr>
            <w:r w:rsidRPr="001E11A8">
              <w:rPr>
                <w:rFonts w:ascii="Times New Roman" w:hAnsi="Times New Roman" w:cs="Times New Roman"/>
              </w:rPr>
              <w:t>Overall:  To what extent do the materials incorporate the Overarching Consideration elements to advance students’ learning of mathematical content and engagement in the mathematical practices?</w:t>
            </w:r>
          </w:p>
          <w:p w14:paraId="1AD4652B" w14:textId="77777777" w:rsidR="000F6B97" w:rsidRPr="001E11A8" w:rsidRDefault="000F6B97" w:rsidP="00CC700D">
            <w:pPr>
              <w:rPr>
                <w:rFonts w:ascii="Times New Roman" w:hAnsi="Times New Roman" w:cs="Times New Roman"/>
                <w:b/>
              </w:rPr>
            </w:pPr>
          </w:p>
          <w:p w14:paraId="6139F364" w14:textId="77777777" w:rsidR="000F6B97" w:rsidRDefault="000F6B97" w:rsidP="00CC700D">
            <w:pPr>
              <w:spacing w:after="0" w:line="240" w:lineRule="auto"/>
              <w:rPr>
                <w:rFonts w:ascii="Times New Roman" w:hAnsi="Times New Roman"/>
                <w:sz w:val="24"/>
                <w:szCs w:val="24"/>
              </w:rPr>
            </w:pPr>
          </w:p>
        </w:tc>
      </w:tr>
    </w:tbl>
    <w:p w14:paraId="0680D6C1" w14:textId="77777777" w:rsidR="00BE4215" w:rsidRDefault="00BE4215">
      <w:pPr>
        <w:rPr>
          <w:rFonts w:ascii="Times New Roman" w:hAnsi="Times New Roman" w:cs="Times New Roman"/>
        </w:rPr>
        <w:sectPr w:rsidR="00BE4215" w:rsidSect="00907583">
          <w:pgSz w:w="15840" w:h="12240" w:orient="landscape"/>
          <w:pgMar w:top="720" w:right="720" w:bottom="720" w:left="720" w:header="720" w:footer="720" w:gutter="0"/>
          <w:cols w:space="720"/>
          <w:docGrid w:linePitch="360"/>
        </w:sectPr>
      </w:pPr>
    </w:p>
    <w:p w14:paraId="17BB715F" w14:textId="77777777" w:rsidR="00962FEB" w:rsidRPr="00B8184E" w:rsidRDefault="00962FEB" w:rsidP="00962FEB">
      <w:pPr>
        <w:jc w:val="center"/>
        <w:rPr>
          <w:b/>
          <w:sz w:val="24"/>
          <w:szCs w:val="24"/>
        </w:rPr>
      </w:pPr>
    </w:p>
    <w:p w14:paraId="0CF91964" w14:textId="77777777" w:rsidR="00962FEB" w:rsidRPr="00B8184E" w:rsidRDefault="00962FEB" w:rsidP="00962FEB">
      <w:pPr>
        <w:jc w:val="center"/>
        <w:rPr>
          <w:b/>
          <w:sz w:val="24"/>
          <w:szCs w:val="24"/>
        </w:rPr>
      </w:pPr>
    </w:p>
    <w:sectPr w:rsidR="00962FEB" w:rsidRPr="00B8184E" w:rsidSect="00BE42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C062F0" w14:textId="77777777" w:rsidR="0082756A" w:rsidRDefault="0082756A" w:rsidP="00527900">
      <w:pPr>
        <w:spacing w:after="0" w:line="240" w:lineRule="auto"/>
      </w:pPr>
      <w:r>
        <w:separator/>
      </w:r>
    </w:p>
  </w:endnote>
  <w:endnote w:type="continuationSeparator" w:id="0">
    <w:p w14:paraId="3BBAF744" w14:textId="77777777" w:rsidR="0082756A" w:rsidRDefault="0082756A" w:rsidP="00527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Univers-Condensed">
    <w:altName w:val="Arial Unicode MS"/>
    <w:panose1 w:val="00000000000000000000"/>
    <w:charset w:val="80"/>
    <w:family w:val="swiss"/>
    <w:notTrueType/>
    <w:pitch w:val="default"/>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45771"/>
      <w:docPartObj>
        <w:docPartGallery w:val="Page Numbers (Bottom of Page)"/>
        <w:docPartUnique/>
      </w:docPartObj>
    </w:sdtPr>
    <w:sdtEndPr>
      <w:rPr>
        <w:noProof/>
      </w:rPr>
    </w:sdtEndPr>
    <w:sdtContent>
      <w:p w14:paraId="3CD0B309" w14:textId="77777777" w:rsidR="0082756A" w:rsidRDefault="0082756A">
        <w:pPr>
          <w:pStyle w:val="Footer"/>
          <w:jc w:val="center"/>
        </w:pPr>
        <w:r>
          <w:fldChar w:fldCharType="begin"/>
        </w:r>
        <w:r>
          <w:instrText xml:space="preserve"> PAGE   \* MERGEFORMAT </w:instrText>
        </w:r>
        <w:r>
          <w:fldChar w:fldCharType="separate"/>
        </w:r>
        <w:r w:rsidR="00274B41">
          <w:rPr>
            <w:noProof/>
          </w:rPr>
          <w:t>17</w:t>
        </w:r>
        <w:r>
          <w:rPr>
            <w:noProof/>
          </w:rPr>
          <w:fldChar w:fldCharType="end"/>
        </w:r>
      </w:p>
    </w:sdtContent>
  </w:sdt>
  <w:p w14:paraId="2D713072" w14:textId="77777777" w:rsidR="0082756A" w:rsidRDefault="0082756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299596"/>
      <w:docPartObj>
        <w:docPartGallery w:val="Page Numbers (Bottom of Page)"/>
        <w:docPartUnique/>
      </w:docPartObj>
    </w:sdtPr>
    <w:sdtEndPr/>
    <w:sdtContent>
      <w:p w14:paraId="3F8EC2D3" w14:textId="77777777" w:rsidR="0082756A" w:rsidRDefault="0082756A">
        <w:pPr>
          <w:pStyle w:val="Footer"/>
          <w:jc w:val="center"/>
        </w:pPr>
        <w:r>
          <w:fldChar w:fldCharType="begin"/>
        </w:r>
        <w:r>
          <w:instrText xml:space="preserve"> PAGE   \* MERGEFORMAT </w:instrText>
        </w:r>
        <w:r>
          <w:fldChar w:fldCharType="separate"/>
        </w:r>
        <w:r w:rsidR="00274B41">
          <w:rPr>
            <w:noProof/>
          </w:rPr>
          <w:t>18</w:t>
        </w:r>
        <w:r>
          <w:rPr>
            <w:noProof/>
          </w:rPr>
          <w:fldChar w:fldCharType="end"/>
        </w:r>
      </w:p>
    </w:sdtContent>
  </w:sdt>
  <w:p w14:paraId="62D4FB7B" w14:textId="77777777" w:rsidR="0082756A" w:rsidRDefault="0082756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80907" w14:textId="77777777" w:rsidR="0082756A" w:rsidRDefault="0082756A">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299614"/>
      <w:docPartObj>
        <w:docPartGallery w:val="Page Numbers (Bottom of Page)"/>
        <w:docPartUnique/>
      </w:docPartObj>
    </w:sdtPr>
    <w:sdtEndPr/>
    <w:sdtContent>
      <w:p w14:paraId="2F80E772" w14:textId="77777777" w:rsidR="0082756A" w:rsidRDefault="0082756A">
        <w:pPr>
          <w:pStyle w:val="Footer"/>
          <w:jc w:val="center"/>
        </w:pPr>
        <w:r>
          <w:fldChar w:fldCharType="begin"/>
        </w:r>
        <w:r>
          <w:instrText xml:space="preserve"> PAGE   \* MERGEFORMAT </w:instrText>
        </w:r>
        <w:r>
          <w:fldChar w:fldCharType="separate"/>
        </w:r>
        <w:r w:rsidR="00274B41">
          <w:rPr>
            <w:noProof/>
          </w:rPr>
          <w:t>21</w:t>
        </w:r>
        <w:r>
          <w:rPr>
            <w:noProof/>
          </w:rPr>
          <w:fldChar w:fldCharType="end"/>
        </w:r>
      </w:p>
    </w:sdtContent>
  </w:sdt>
  <w:p w14:paraId="7F3BD694" w14:textId="77777777" w:rsidR="0082756A" w:rsidRDefault="0082756A" w:rsidP="007D3BDC">
    <w:pPr>
      <w:pStyle w:val="Footer"/>
      <w:jc w:val="cen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ED593" w14:textId="77777777" w:rsidR="0082756A" w:rsidRDefault="0082756A">
    <w:pPr>
      <w:pStyle w:val="Footer"/>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555922"/>
      <w:docPartObj>
        <w:docPartGallery w:val="Page Numbers (Bottom of Page)"/>
        <w:docPartUnique/>
      </w:docPartObj>
    </w:sdtPr>
    <w:sdtEndPr/>
    <w:sdtContent>
      <w:p w14:paraId="616D3864" w14:textId="77777777" w:rsidR="0082756A" w:rsidRDefault="0082756A">
        <w:pPr>
          <w:pStyle w:val="Footer"/>
          <w:jc w:val="center"/>
        </w:pPr>
        <w:r>
          <w:fldChar w:fldCharType="begin"/>
        </w:r>
        <w:r>
          <w:instrText xml:space="preserve"> PAGE   \* MERGEFORMAT </w:instrText>
        </w:r>
        <w:r>
          <w:fldChar w:fldCharType="separate"/>
        </w:r>
        <w:r w:rsidR="00274B41">
          <w:rPr>
            <w:noProof/>
          </w:rPr>
          <w:t>29</w:t>
        </w:r>
        <w:r>
          <w:rPr>
            <w:noProof/>
          </w:rPr>
          <w:fldChar w:fldCharType="end"/>
        </w:r>
      </w:p>
    </w:sdtContent>
  </w:sdt>
  <w:p w14:paraId="36194D6A" w14:textId="77777777" w:rsidR="0082756A" w:rsidRPr="006A4010" w:rsidRDefault="0082756A" w:rsidP="00962FEB">
    <w:pPr>
      <w:pStyle w:val="Footer"/>
      <w:ind w:left="-1080"/>
      <w:rPr>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32BCE" w14:textId="77777777" w:rsidR="0082756A" w:rsidRDefault="0082756A" w:rsidP="00527900">
      <w:pPr>
        <w:spacing w:after="0" w:line="240" w:lineRule="auto"/>
      </w:pPr>
      <w:r>
        <w:separator/>
      </w:r>
    </w:p>
  </w:footnote>
  <w:footnote w:type="continuationSeparator" w:id="0">
    <w:p w14:paraId="5998FF65" w14:textId="77777777" w:rsidR="0082756A" w:rsidRDefault="0082756A" w:rsidP="0052790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A7CF6" w14:textId="77777777" w:rsidR="0082756A" w:rsidRDefault="0082756A"/>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97D08" w14:textId="77777777" w:rsidR="0082756A" w:rsidRPr="00492D7D" w:rsidRDefault="0082756A">
    <w:pPr>
      <w:pStyle w:val="Header"/>
      <w:rPr>
        <w:rFonts w:ascii="Times New Roman" w:hAnsi="Times New Roman" w:cs="Times New Roman"/>
        <w:sz w:val="24"/>
        <w:szCs w:val="24"/>
      </w:rPr>
    </w:pPr>
    <w:r>
      <w:tab/>
    </w:r>
    <w:r>
      <w:tab/>
    </w:r>
    <w:r>
      <w:tab/>
    </w:r>
    <w:r>
      <w:tab/>
    </w:r>
    <w:r>
      <w:tab/>
    </w:r>
    <w:r>
      <w:tab/>
    </w:r>
    <w:r>
      <w:tab/>
    </w:r>
    <w:r>
      <w:tab/>
      <w:t xml:space="preserve">           </w:t>
    </w:r>
  </w:p>
  <w:p w14:paraId="355E79DE" w14:textId="77777777" w:rsidR="0082756A" w:rsidRDefault="0082756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19AAF" w14:textId="77777777" w:rsidR="0082756A" w:rsidRDefault="0082756A">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3EDD7" w14:textId="77777777" w:rsidR="0082756A" w:rsidRDefault="0082756A">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9A257" w14:textId="77777777" w:rsidR="0082756A" w:rsidRDefault="0082756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54B"/>
    <w:multiLevelType w:val="hybridMultilevel"/>
    <w:tmpl w:val="0988FABC"/>
    <w:lvl w:ilvl="0" w:tplc="CC3EF3E2">
      <w:start w:val="8"/>
      <w:numFmt w:val="decimal"/>
      <w:lvlText w:val="%1"/>
      <w:lvlJc w:val="left"/>
      <w:pPr>
        <w:tabs>
          <w:tab w:val="num" w:pos="-720"/>
        </w:tabs>
        <w:ind w:left="-720" w:hanging="360"/>
      </w:pPr>
      <w:rPr>
        <w:rFonts w:hint="default"/>
      </w:rPr>
    </w:lvl>
    <w:lvl w:ilvl="1" w:tplc="EE6002C0">
      <w:start w:val="3"/>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4E455E"/>
    <w:multiLevelType w:val="hybridMultilevel"/>
    <w:tmpl w:val="260C0B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2C53B5"/>
    <w:multiLevelType w:val="hybridMultilevel"/>
    <w:tmpl w:val="2E1AF072"/>
    <w:lvl w:ilvl="0" w:tplc="0409000F">
      <w:start w:val="1"/>
      <w:numFmt w:val="decimal"/>
      <w:lvlText w:val="%1."/>
      <w:lvlJc w:val="left"/>
      <w:pPr>
        <w:ind w:left="90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03592DDF"/>
    <w:multiLevelType w:val="hybridMultilevel"/>
    <w:tmpl w:val="5F526BD0"/>
    <w:lvl w:ilvl="0" w:tplc="0409000F">
      <w:start w:val="1"/>
      <w:numFmt w:val="decimal"/>
      <w:lvlText w:val="%1."/>
      <w:lvlJc w:val="left"/>
      <w:pPr>
        <w:ind w:left="738"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4E6EF1"/>
    <w:multiLevelType w:val="hybridMultilevel"/>
    <w:tmpl w:val="34B8FF7C"/>
    <w:lvl w:ilvl="0" w:tplc="C4D813E0">
      <w:start w:val="1"/>
      <w:numFmt w:val="bullet"/>
      <w:lvlText w:val=""/>
      <w:lvlJc w:val="left"/>
      <w:pPr>
        <w:tabs>
          <w:tab w:val="num" w:pos="-360"/>
        </w:tabs>
        <w:ind w:left="-360" w:hanging="360"/>
      </w:pPr>
      <w:rPr>
        <w:rFonts w:ascii="Symbol" w:hAnsi="Symbol" w:hint="default"/>
      </w:rPr>
    </w:lvl>
    <w:lvl w:ilvl="1" w:tplc="6A20E108">
      <w:numFmt w:val="bullet"/>
      <w:lvlText w:val="-"/>
      <w:lvlJc w:val="left"/>
      <w:pPr>
        <w:tabs>
          <w:tab w:val="num" w:pos="360"/>
        </w:tabs>
        <w:ind w:left="360" w:hanging="360"/>
      </w:pPr>
      <w:rPr>
        <w:rFonts w:ascii="Arial" w:eastAsia="Times New Roman" w:hAnsi="Arial" w:hint="default"/>
        <w:w w:val="1"/>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5">
    <w:nsid w:val="07C83E05"/>
    <w:multiLevelType w:val="hybridMultilevel"/>
    <w:tmpl w:val="0F8810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846080B"/>
    <w:multiLevelType w:val="hybridMultilevel"/>
    <w:tmpl w:val="7E90BD54"/>
    <w:lvl w:ilvl="0" w:tplc="DE1A48F8">
      <w:start w:val="1"/>
      <w:numFmt w:val="bullet"/>
      <w:lvlText w:val=""/>
      <w:lvlJc w:val="left"/>
      <w:pPr>
        <w:tabs>
          <w:tab w:val="num" w:pos="720"/>
        </w:tabs>
        <w:ind w:left="720" w:hanging="360"/>
      </w:pPr>
      <w:rPr>
        <w:rFonts w:ascii="Wingdings 2" w:hAnsi="Wingdings 2" w:hint="default"/>
      </w:rPr>
    </w:lvl>
    <w:lvl w:ilvl="1" w:tplc="D360B482" w:tentative="1">
      <w:start w:val="1"/>
      <w:numFmt w:val="bullet"/>
      <w:lvlText w:val=""/>
      <w:lvlJc w:val="left"/>
      <w:pPr>
        <w:tabs>
          <w:tab w:val="num" w:pos="1440"/>
        </w:tabs>
        <w:ind w:left="1440" w:hanging="360"/>
      </w:pPr>
      <w:rPr>
        <w:rFonts w:ascii="Wingdings 2" w:hAnsi="Wingdings 2" w:hint="default"/>
      </w:rPr>
    </w:lvl>
    <w:lvl w:ilvl="2" w:tplc="74566F8C" w:tentative="1">
      <w:start w:val="1"/>
      <w:numFmt w:val="bullet"/>
      <w:lvlText w:val=""/>
      <w:lvlJc w:val="left"/>
      <w:pPr>
        <w:tabs>
          <w:tab w:val="num" w:pos="2160"/>
        </w:tabs>
        <w:ind w:left="2160" w:hanging="360"/>
      </w:pPr>
      <w:rPr>
        <w:rFonts w:ascii="Wingdings 2" w:hAnsi="Wingdings 2" w:hint="default"/>
      </w:rPr>
    </w:lvl>
    <w:lvl w:ilvl="3" w:tplc="C9569F52" w:tentative="1">
      <w:start w:val="1"/>
      <w:numFmt w:val="bullet"/>
      <w:lvlText w:val=""/>
      <w:lvlJc w:val="left"/>
      <w:pPr>
        <w:tabs>
          <w:tab w:val="num" w:pos="2880"/>
        </w:tabs>
        <w:ind w:left="2880" w:hanging="360"/>
      </w:pPr>
      <w:rPr>
        <w:rFonts w:ascii="Wingdings 2" w:hAnsi="Wingdings 2" w:hint="default"/>
      </w:rPr>
    </w:lvl>
    <w:lvl w:ilvl="4" w:tplc="85DCE0CE" w:tentative="1">
      <w:start w:val="1"/>
      <w:numFmt w:val="bullet"/>
      <w:lvlText w:val=""/>
      <w:lvlJc w:val="left"/>
      <w:pPr>
        <w:tabs>
          <w:tab w:val="num" w:pos="3600"/>
        </w:tabs>
        <w:ind w:left="3600" w:hanging="360"/>
      </w:pPr>
      <w:rPr>
        <w:rFonts w:ascii="Wingdings 2" w:hAnsi="Wingdings 2" w:hint="default"/>
      </w:rPr>
    </w:lvl>
    <w:lvl w:ilvl="5" w:tplc="BC6270DC" w:tentative="1">
      <w:start w:val="1"/>
      <w:numFmt w:val="bullet"/>
      <w:lvlText w:val=""/>
      <w:lvlJc w:val="left"/>
      <w:pPr>
        <w:tabs>
          <w:tab w:val="num" w:pos="4320"/>
        </w:tabs>
        <w:ind w:left="4320" w:hanging="360"/>
      </w:pPr>
      <w:rPr>
        <w:rFonts w:ascii="Wingdings 2" w:hAnsi="Wingdings 2" w:hint="default"/>
      </w:rPr>
    </w:lvl>
    <w:lvl w:ilvl="6" w:tplc="01B61B7E" w:tentative="1">
      <w:start w:val="1"/>
      <w:numFmt w:val="bullet"/>
      <w:lvlText w:val=""/>
      <w:lvlJc w:val="left"/>
      <w:pPr>
        <w:tabs>
          <w:tab w:val="num" w:pos="5040"/>
        </w:tabs>
        <w:ind w:left="5040" w:hanging="360"/>
      </w:pPr>
      <w:rPr>
        <w:rFonts w:ascii="Wingdings 2" w:hAnsi="Wingdings 2" w:hint="default"/>
      </w:rPr>
    </w:lvl>
    <w:lvl w:ilvl="7" w:tplc="0598D26C" w:tentative="1">
      <w:start w:val="1"/>
      <w:numFmt w:val="bullet"/>
      <w:lvlText w:val=""/>
      <w:lvlJc w:val="left"/>
      <w:pPr>
        <w:tabs>
          <w:tab w:val="num" w:pos="5760"/>
        </w:tabs>
        <w:ind w:left="5760" w:hanging="360"/>
      </w:pPr>
      <w:rPr>
        <w:rFonts w:ascii="Wingdings 2" w:hAnsi="Wingdings 2" w:hint="default"/>
      </w:rPr>
    </w:lvl>
    <w:lvl w:ilvl="8" w:tplc="1520EE84" w:tentative="1">
      <w:start w:val="1"/>
      <w:numFmt w:val="bullet"/>
      <w:lvlText w:val=""/>
      <w:lvlJc w:val="left"/>
      <w:pPr>
        <w:tabs>
          <w:tab w:val="num" w:pos="6480"/>
        </w:tabs>
        <w:ind w:left="6480" w:hanging="360"/>
      </w:pPr>
      <w:rPr>
        <w:rFonts w:ascii="Wingdings 2" w:hAnsi="Wingdings 2" w:hint="default"/>
      </w:rPr>
    </w:lvl>
  </w:abstractNum>
  <w:abstractNum w:abstractNumId="7">
    <w:nsid w:val="0ABF7842"/>
    <w:multiLevelType w:val="hybridMultilevel"/>
    <w:tmpl w:val="CD3047EA"/>
    <w:lvl w:ilvl="0" w:tplc="8BAA7A42">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nsid w:val="16D80E24"/>
    <w:multiLevelType w:val="hybridMultilevel"/>
    <w:tmpl w:val="6470A7F4"/>
    <w:lvl w:ilvl="0" w:tplc="8BAA7A4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nsid w:val="1C245498"/>
    <w:multiLevelType w:val="hybridMultilevel"/>
    <w:tmpl w:val="053ADF1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5F2D76"/>
    <w:multiLevelType w:val="hybridMultilevel"/>
    <w:tmpl w:val="9F9248E0"/>
    <w:lvl w:ilvl="0" w:tplc="EE6002C0">
      <w:start w:val="3"/>
      <w:numFmt w:val="bullet"/>
      <w:lvlText w:val=""/>
      <w:lvlJc w:val="left"/>
      <w:pPr>
        <w:tabs>
          <w:tab w:val="num" w:pos="-720"/>
        </w:tabs>
        <w:ind w:left="-720" w:hanging="360"/>
      </w:pPr>
      <w:rPr>
        <w:rFonts w:ascii="Symbol" w:hAnsi="Symbol" w:hint="default"/>
        <w:b/>
        <w:i w:val="0"/>
        <w:sz w:val="20"/>
      </w:rPr>
    </w:lvl>
    <w:lvl w:ilvl="1" w:tplc="6FD6E54E">
      <w:start w:val="5"/>
      <w:numFmt w:val="bullet"/>
      <w:lvlText w:val="o"/>
      <w:lvlJc w:val="left"/>
      <w:pPr>
        <w:tabs>
          <w:tab w:val="num" w:pos="360"/>
        </w:tabs>
        <w:ind w:left="360" w:hanging="360"/>
      </w:pPr>
      <w:rPr>
        <w:rFonts w:ascii="Courier New" w:hAnsi="Courier New"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nsid w:val="22932CE4"/>
    <w:multiLevelType w:val="hybridMultilevel"/>
    <w:tmpl w:val="D2CEBE4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065FD"/>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49A570A"/>
    <w:multiLevelType w:val="hybridMultilevel"/>
    <w:tmpl w:val="BBEAB062"/>
    <w:lvl w:ilvl="0" w:tplc="0409000D">
      <w:start w:val="1"/>
      <w:numFmt w:val="bullet"/>
      <w:lvlText w:val=""/>
      <w:lvlJc w:val="left"/>
      <w:pPr>
        <w:tabs>
          <w:tab w:val="num" w:pos="0"/>
        </w:tabs>
        <w:ind w:left="0" w:hanging="360"/>
      </w:pPr>
      <w:rPr>
        <w:rFonts w:ascii="Wingdings" w:hAnsi="Wingdings"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28A73AC4"/>
    <w:multiLevelType w:val="hybridMultilevel"/>
    <w:tmpl w:val="53F0A37C"/>
    <w:lvl w:ilvl="0" w:tplc="C6D0C826">
      <w:start w:val="7"/>
      <w:numFmt w:val="decimal"/>
      <w:lvlText w:val="%1"/>
      <w:lvlJc w:val="left"/>
      <w:pPr>
        <w:tabs>
          <w:tab w:val="num" w:pos="-720"/>
        </w:tabs>
        <w:ind w:left="-720" w:hanging="360"/>
      </w:pPr>
      <w:rPr>
        <w:rFonts w:hint="default"/>
        <w:b/>
        <w:i w:val="0"/>
        <w:sz w:val="20"/>
      </w:rPr>
    </w:lvl>
    <w:lvl w:ilvl="1" w:tplc="0409000D">
      <w:start w:val="1"/>
      <w:numFmt w:val="bullet"/>
      <w:lvlText w:val=""/>
      <w:lvlJc w:val="left"/>
      <w:pPr>
        <w:tabs>
          <w:tab w:val="num" w:pos="360"/>
        </w:tabs>
        <w:ind w:left="360" w:hanging="360"/>
      </w:pPr>
      <w:rPr>
        <w:rFonts w:ascii="Wingdings" w:hAnsi="Wingdings"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nsid w:val="298B6BF5"/>
    <w:multiLevelType w:val="hybridMultilevel"/>
    <w:tmpl w:val="FFCCC4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D86D3B"/>
    <w:multiLevelType w:val="multilevel"/>
    <w:tmpl w:val="FD12698A"/>
    <w:lvl w:ilvl="0">
      <w:start w:val="1"/>
      <w:numFmt w:val="decimal"/>
      <w:lvlText w:val="%1."/>
      <w:lvlJc w:val="left"/>
      <w:pPr>
        <w:tabs>
          <w:tab w:val="num" w:pos="990"/>
        </w:tabs>
        <w:ind w:left="99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2D9312D7"/>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2E151D9D"/>
    <w:multiLevelType w:val="hybridMultilevel"/>
    <w:tmpl w:val="337C7AF0"/>
    <w:lvl w:ilvl="0" w:tplc="C6D0C826">
      <w:start w:val="7"/>
      <w:numFmt w:val="decimal"/>
      <w:lvlText w:val="%1"/>
      <w:lvlJc w:val="left"/>
      <w:pPr>
        <w:tabs>
          <w:tab w:val="num" w:pos="-720"/>
        </w:tabs>
        <w:ind w:left="-720" w:hanging="360"/>
      </w:pPr>
      <w:rPr>
        <w:rFonts w:hint="default"/>
        <w:b/>
        <w:i w:val="0"/>
        <w:sz w:val="20"/>
      </w:rPr>
    </w:lvl>
    <w:lvl w:ilvl="1" w:tplc="6FD6E54E">
      <w:start w:val="5"/>
      <w:numFmt w:val="bullet"/>
      <w:lvlText w:val="o"/>
      <w:lvlJc w:val="left"/>
      <w:pPr>
        <w:tabs>
          <w:tab w:val="num" w:pos="360"/>
        </w:tabs>
        <w:ind w:left="360" w:hanging="360"/>
      </w:pPr>
      <w:rPr>
        <w:rFonts w:ascii="Courier New" w:hAnsi="Courier New" w:hint="default"/>
        <w:b/>
        <w:i w:val="0"/>
        <w:sz w:val="18"/>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Helvetica"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Helvetica"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2F4951E1"/>
    <w:multiLevelType w:val="hybridMultilevel"/>
    <w:tmpl w:val="F8A216B0"/>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EE6002C0">
      <w:start w:val="3"/>
      <w:numFmt w:val="bullet"/>
      <w:lvlText w:val=""/>
      <w:lvlJc w:val="left"/>
      <w:pPr>
        <w:tabs>
          <w:tab w:val="num" w:pos="2340"/>
        </w:tabs>
        <w:ind w:left="2340" w:hanging="360"/>
      </w:pPr>
      <w:rPr>
        <w:rFonts w:ascii="Symbol" w:hAnsi="Symbol" w:hint="default"/>
        <w:b/>
        <w:i w:val="0"/>
        <w:sz w:val="2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06C6AF7"/>
    <w:multiLevelType w:val="hybridMultilevel"/>
    <w:tmpl w:val="76A2B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AC6A08"/>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36A2260E"/>
    <w:multiLevelType w:val="hybridMultilevel"/>
    <w:tmpl w:val="4970B48E"/>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0409000D">
      <w:start w:val="1"/>
      <w:numFmt w:val="bullet"/>
      <w:lvlText w:val=""/>
      <w:lvlJc w:val="left"/>
      <w:pPr>
        <w:tabs>
          <w:tab w:val="num" w:pos="2340"/>
        </w:tabs>
        <w:ind w:left="2340" w:hanging="360"/>
      </w:pPr>
      <w:rPr>
        <w:rFonts w:ascii="Wingdings" w:hAnsi="Wingdings" w:hint="default"/>
        <w:b/>
        <w:i w:val="0"/>
        <w:sz w:val="18"/>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AF92C7C"/>
    <w:multiLevelType w:val="hybridMultilevel"/>
    <w:tmpl w:val="B6928EE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BAD274C"/>
    <w:multiLevelType w:val="hybridMultilevel"/>
    <w:tmpl w:val="A058FCD4"/>
    <w:lvl w:ilvl="0" w:tplc="C4D813E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3BB9589B"/>
    <w:multiLevelType w:val="hybridMultilevel"/>
    <w:tmpl w:val="D5688B1A"/>
    <w:lvl w:ilvl="0" w:tplc="04090019">
      <w:start w:val="1"/>
      <w:numFmt w:val="lowerLetter"/>
      <w:lvlText w:val="%1."/>
      <w:lvlJc w:val="left"/>
      <w:pPr>
        <w:ind w:left="1478" w:hanging="360"/>
      </w:pPr>
    </w:lvl>
    <w:lvl w:ilvl="1" w:tplc="04090019" w:tentative="1">
      <w:start w:val="1"/>
      <w:numFmt w:val="lowerLetter"/>
      <w:lvlText w:val="%2."/>
      <w:lvlJc w:val="left"/>
      <w:pPr>
        <w:ind w:left="2198" w:hanging="360"/>
      </w:pPr>
    </w:lvl>
    <w:lvl w:ilvl="2" w:tplc="0409001B" w:tentative="1">
      <w:start w:val="1"/>
      <w:numFmt w:val="lowerRoman"/>
      <w:lvlText w:val="%3."/>
      <w:lvlJc w:val="right"/>
      <w:pPr>
        <w:ind w:left="2918" w:hanging="180"/>
      </w:pPr>
    </w:lvl>
    <w:lvl w:ilvl="3" w:tplc="0409000F" w:tentative="1">
      <w:start w:val="1"/>
      <w:numFmt w:val="decimal"/>
      <w:lvlText w:val="%4."/>
      <w:lvlJc w:val="left"/>
      <w:pPr>
        <w:ind w:left="3638" w:hanging="360"/>
      </w:pPr>
    </w:lvl>
    <w:lvl w:ilvl="4" w:tplc="04090019" w:tentative="1">
      <w:start w:val="1"/>
      <w:numFmt w:val="lowerLetter"/>
      <w:lvlText w:val="%5."/>
      <w:lvlJc w:val="left"/>
      <w:pPr>
        <w:ind w:left="4358" w:hanging="360"/>
      </w:pPr>
    </w:lvl>
    <w:lvl w:ilvl="5" w:tplc="0409001B" w:tentative="1">
      <w:start w:val="1"/>
      <w:numFmt w:val="lowerRoman"/>
      <w:lvlText w:val="%6."/>
      <w:lvlJc w:val="right"/>
      <w:pPr>
        <w:ind w:left="5078" w:hanging="180"/>
      </w:pPr>
    </w:lvl>
    <w:lvl w:ilvl="6" w:tplc="0409000F" w:tentative="1">
      <w:start w:val="1"/>
      <w:numFmt w:val="decimal"/>
      <w:lvlText w:val="%7."/>
      <w:lvlJc w:val="left"/>
      <w:pPr>
        <w:ind w:left="5798" w:hanging="360"/>
      </w:pPr>
    </w:lvl>
    <w:lvl w:ilvl="7" w:tplc="04090019" w:tentative="1">
      <w:start w:val="1"/>
      <w:numFmt w:val="lowerLetter"/>
      <w:lvlText w:val="%8."/>
      <w:lvlJc w:val="left"/>
      <w:pPr>
        <w:ind w:left="6518" w:hanging="360"/>
      </w:pPr>
    </w:lvl>
    <w:lvl w:ilvl="8" w:tplc="0409001B" w:tentative="1">
      <w:start w:val="1"/>
      <w:numFmt w:val="lowerRoman"/>
      <w:lvlText w:val="%9."/>
      <w:lvlJc w:val="right"/>
      <w:pPr>
        <w:ind w:left="7238" w:hanging="180"/>
      </w:pPr>
    </w:lvl>
  </w:abstractNum>
  <w:abstractNum w:abstractNumId="26">
    <w:nsid w:val="3E1B4FF5"/>
    <w:multiLevelType w:val="hybridMultilevel"/>
    <w:tmpl w:val="4B4AA532"/>
    <w:lvl w:ilvl="0" w:tplc="EE6002C0">
      <w:start w:val="3"/>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403E4E00"/>
    <w:multiLevelType w:val="hybridMultilevel"/>
    <w:tmpl w:val="E09ED0B4"/>
    <w:lvl w:ilvl="0" w:tplc="C87A8D7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41AD4F07"/>
    <w:multiLevelType w:val="hybridMultilevel"/>
    <w:tmpl w:val="DE9ED4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2C675CB"/>
    <w:multiLevelType w:val="hybridMultilevel"/>
    <w:tmpl w:val="98B00386"/>
    <w:lvl w:ilvl="0" w:tplc="C4D813E0">
      <w:start w:val="1"/>
      <w:numFmt w:val="bullet"/>
      <w:lvlText w:val=""/>
      <w:lvlJc w:val="left"/>
      <w:pPr>
        <w:ind w:left="405" w:hanging="360"/>
      </w:pPr>
      <w:rPr>
        <w:rFonts w:ascii="Symbol" w:hAnsi="Symbo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0">
    <w:nsid w:val="46E205FB"/>
    <w:multiLevelType w:val="hybridMultilevel"/>
    <w:tmpl w:val="DA186FAC"/>
    <w:lvl w:ilvl="0" w:tplc="C4D813E0">
      <w:start w:val="1"/>
      <w:numFmt w:val="bullet"/>
      <w:lvlText w:val=""/>
      <w:lvlJc w:val="left"/>
      <w:pPr>
        <w:tabs>
          <w:tab w:val="num" w:pos="-360"/>
        </w:tabs>
        <w:ind w:left="-360" w:hanging="360"/>
      </w:pPr>
      <w:rPr>
        <w:rFonts w:ascii="Symbol" w:hAnsi="Symbol" w:hint="default"/>
        <w:b/>
      </w:rPr>
    </w:lvl>
    <w:lvl w:ilvl="1" w:tplc="7D66E6D8">
      <w:start w:val="1"/>
      <w:numFmt w:val="bullet"/>
      <w:lvlText w:val="o"/>
      <w:lvlJc w:val="left"/>
      <w:pPr>
        <w:tabs>
          <w:tab w:val="num" w:pos="0"/>
        </w:tabs>
        <w:ind w:left="0" w:hanging="360"/>
      </w:pPr>
      <w:rPr>
        <w:rFonts w:ascii="Courier New" w:hAnsi="Courier New" w:hint="default"/>
        <w:b/>
        <w:sz w:val="24"/>
      </w:r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1">
    <w:nsid w:val="471540E4"/>
    <w:multiLevelType w:val="hybridMultilevel"/>
    <w:tmpl w:val="5EC87D44"/>
    <w:lvl w:ilvl="0" w:tplc="C4D813E0">
      <w:start w:val="1"/>
      <w:numFmt w:val="bullet"/>
      <w:lvlText w:val=""/>
      <w:lvlJc w:val="left"/>
      <w:pPr>
        <w:ind w:left="45" w:hanging="360"/>
      </w:pPr>
      <w:rPr>
        <w:rFonts w:ascii="Symbol" w:hAnsi="Symbol" w:hint="default"/>
      </w:rPr>
    </w:lvl>
    <w:lvl w:ilvl="1" w:tplc="04090003">
      <w:start w:val="1"/>
      <w:numFmt w:val="bullet"/>
      <w:lvlText w:val="o"/>
      <w:lvlJc w:val="left"/>
      <w:pPr>
        <w:ind w:left="765" w:hanging="360"/>
      </w:pPr>
      <w:rPr>
        <w:rFonts w:ascii="Courier New" w:hAnsi="Courier New" w:cs="Courier New" w:hint="default"/>
      </w:rPr>
    </w:lvl>
    <w:lvl w:ilvl="2" w:tplc="04090005" w:tentative="1">
      <w:start w:val="1"/>
      <w:numFmt w:val="bullet"/>
      <w:lvlText w:val=""/>
      <w:lvlJc w:val="left"/>
      <w:pPr>
        <w:ind w:left="1485" w:hanging="360"/>
      </w:pPr>
      <w:rPr>
        <w:rFonts w:ascii="Wingdings" w:hAnsi="Wingdings" w:hint="default"/>
      </w:rPr>
    </w:lvl>
    <w:lvl w:ilvl="3" w:tplc="04090001" w:tentative="1">
      <w:start w:val="1"/>
      <w:numFmt w:val="bullet"/>
      <w:lvlText w:val=""/>
      <w:lvlJc w:val="left"/>
      <w:pPr>
        <w:ind w:left="2205" w:hanging="360"/>
      </w:pPr>
      <w:rPr>
        <w:rFonts w:ascii="Symbol" w:hAnsi="Symbol" w:hint="default"/>
      </w:rPr>
    </w:lvl>
    <w:lvl w:ilvl="4" w:tplc="04090003" w:tentative="1">
      <w:start w:val="1"/>
      <w:numFmt w:val="bullet"/>
      <w:lvlText w:val="o"/>
      <w:lvlJc w:val="left"/>
      <w:pPr>
        <w:ind w:left="2925" w:hanging="360"/>
      </w:pPr>
      <w:rPr>
        <w:rFonts w:ascii="Courier New" w:hAnsi="Courier New" w:cs="Courier New" w:hint="default"/>
      </w:rPr>
    </w:lvl>
    <w:lvl w:ilvl="5" w:tplc="04090005" w:tentative="1">
      <w:start w:val="1"/>
      <w:numFmt w:val="bullet"/>
      <w:lvlText w:val=""/>
      <w:lvlJc w:val="left"/>
      <w:pPr>
        <w:ind w:left="3645" w:hanging="360"/>
      </w:pPr>
      <w:rPr>
        <w:rFonts w:ascii="Wingdings" w:hAnsi="Wingdings" w:hint="default"/>
      </w:rPr>
    </w:lvl>
    <w:lvl w:ilvl="6" w:tplc="04090001" w:tentative="1">
      <w:start w:val="1"/>
      <w:numFmt w:val="bullet"/>
      <w:lvlText w:val=""/>
      <w:lvlJc w:val="left"/>
      <w:pPr>
        <w:ind w:left="4365" w:hanging="360"/>
      </w:pPr>
      <w:rPr>
        <w:rFonts w:ascii="Symbol" w:hAnsi="Symbol" w:hint="default"/>
      </w:rPr>
    </w:lvl>
    <w:lvl w:ilvl="7" w:tplc="04090003" w:tentative="1">
      <w:start w:val="1"/>
      <w:numFmt w:val="bullet"/>
      <w:lvlText w:val="o"/>
      <w:lvlJc w:val="left"/>
      <w:pPr>
        <w:ind w:left="5085" w:hanging="360"/>
      </w:pPr>
      <w:rPr>
        <w:rFonts w:ascii="Courier New" w:hAnsi="Courier New" w:cs="Courier New" w:hint="default"/>
      </w:rPr>
    </w:lvl>
    <w:lvl w:ilvl="8" w:tplc="04090005" w:tentative="1">
      <w:start w:val="1"/>
      <w:numFmt w:val="bullet"/>
      <w:lvlText w:val=""/>
      <w:lvlJc w:val="left"/>
      <w:pPr>
        <w:ind w:left="5805" w:hanging="360"/>
      </w:pPr>
      <w:rPr>
        <w:rFonts w:ascii="Wingdings" w:hAnsi="Wingdings" w:hint="default"/>
      </w:rPr>
    </w:lvl>
  </w:abstractNum>
  <w:abstractNum w:abstractNumId="32">
    <w:nsid w:val="472F1987"/>
    <w:multiLevelType w:val="hybridMultilevel"/>
    <w:tmpl w:val="27262B9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91C7042"/>
    <w:multiLevelType w:val="hybridMultilevel"/>
    <w:tmpl w:val="6470A7F4"/>
    <w:lvl w:ilvl="0" w:tplc="8BAA7A4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4">
    <w:nsid w:val="566516CE"/>
    <w:multiLevelType w:val="hybridMultilevel"/>
    <w:tmpl w:val="35044530"/>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185ECB"/>
    <w:multiLevelType w:val="hybridMultilevel"/>
    <w:tmpl w:val="6E10F8F2"/>
    <w:lvl w:ilvl="0" w:tplc="F7B6C2DE">
      <w:start w:val="2"/>
      <w:numFmt w:val="decimal"/>
      <w:lvlText w:val="%1."/>
      <w:lvlJc w:val="left"/>
      <w:pPr>
        <w:ind w:left="353" w:hanging="360"/>
      </w:pPr>
      <w:rPr>
        <w:rFonts w:hint="default"/>
        <w:sz w:val="18"/>
      </w:rPr>
    </w:lvl>
    <w:lvl w:ilvl="1" w:tplc="04090019" w:tentative="1">
      <w:start w:val="1"/>
      <w:numFmt w:val="lowerLetter"/>
      <w:lvlText w:val="%2."/>
      <w:lvlJc w:val="left"/>
      <w:pPr>
        <w:ind w:left="1073" w:hanging="360"/>
      </w:pPr>
    </w:lvl>
    <w:lvl w:ilvl="2" w:tplc="0409001B" w:tentative="1">
      <w:start w:val="1"/>
      <w:numFmt w:val="lowerRoman"/>
      <w:lvlText w:val="%3."/>
      <w:lvlJc w:val="right"/>
      <w:pPr>
        <w:ind w:left="1793" w:hanging="180"/>
      </w:pPr>
    </w:lvl>
    <w:lvl w:ilvl="3" w:tplc="0409000F" w:tentative="1">
      <w:start w:val="1"/>
      <w:numFmt w:val="decimal"/>
      <w:lvlText w:val="%4."/>
      <w:lvlJc w:val="left"/>
      <w:pPr>
        <w:ind w:left="2513" w:hanging="360"/>
      </w:pPr>
    </w:lvl>
    <w:lvl w:ilvl="4" w:tplc="04090019" w:tentative="1">
      <w:start w:val="1"/>
      <w:numFmt w:val="lowerLetter"/>
      <w:lvlText w:val="%5."/>
      <w:lvlJc w:val="left"/>
      <w:pPr>
        <w:ind w:left="3233" w:hanging="360"/>
      </w:pPr>
    </w:lvl>
    <w:lvl w:ilvl="5" w:tplc="0409001B" w:tentative="1">
      <w:start w:val="1"/>
      <w:numFmt w:val="lowerRoman"/>
      <w:lvlText w:val="%6."/>
      <w:lvlJc w:val="right"/>
      <w:pPr>
        <w:ind w:left="3953" w:hanging="180"/>
      </w:pPr>
    </w:lvl>
    <w:lvl w:ilvl="6" w:tplc="0409000F" w:tentative="1">
      <w:start w:val="1"/>
      <w:numFmt w:val="decimal"/>
      <w:lvlText w:val="%7."/>
      <w:lvlJc w:val="left"/>
      <w:pPr>
        <w:ind w:left="4673" w:hanging="360"/>
      </w:pPr>
    </w:lvl>
    <w:lvl w:ilvl="7" w:tplc="04090019" w:tentative="1">
      <w:start w:val="1"/>
      <w:numFmt w:val="lowerLetter"/>
      <w:lvlText w:val="%8."/>
      <w:lvlJc w:val="left"/>
      <w:pPr>
        <w:ind w:left="5393" w:hanging="360"/>
      </w:pPr>
    </w:lvl>
    <w:lvl w:ilvl="8" w:tplc="0409001B" w:tentative="1">
      <w:start w:val="1"/>
      <w:numFmt w:val="lowerRoman"/>
      <w:lvlText w:val="%9."/>
      <w:lvlJc w:val="right"/>
      <w:pPr>
        <w:ind w:left="6113" w:hanging="180"/>
      </w:pPr>
    </w:lvl>
  </w:abstractNum>
  <w:abstractNum w:abstractNumId="36">
    <w:nsid w:val="590C5A40"/>
    <w:multiLevelType w:val="hybridMultilevel"/>
    <w:tmpl w:val="EB7EFBD4"/>
    <w:lvl w:ilvl="0" w:tplc="4E02FD7C">
      <w:start w:val="3"/>
      <w:numFmt w:val="decimal"/>
      <w:lvlText w:val="%1"/>
      <w:lvlJc w:val="left"/>
      <w:pPr>
        <w:tabs>
          <w:tab w:val="num" w:pos="-720"/>
        </w:tabs>
        <w:ind w:left="-720" w:hanging="360"/>
      </w:pPr>
      <w:rPr>
        <w:rFonts w:hint="default"/>
        <w:b/>
      </w:rPr>
    </w:lvl>
    <w:lvl w:ilvl="1" w:tplc="7D66E6D8">
      <w:start w:val="1"/>
      <w:numFmt w:val="bullet"/>
      <w:lvlText w:val="o"/>
      <w:lvlJc w:val="left"/>
      <w:pPr>
        <w:tabs>
          <w:tab w:val="num" w:pos="0"/>
        </w:tabs>
        <w:ind w:left="0" w:hanging="360"/>
      </w:pPr>
      <w:rPr>
        <w:rFonts w:ascii="Courier New" w:hAnsi="Courier New" w:hint="default"/>
        <w:b/>
        <w:sz w:val="24"/>
      </w:r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7">
    <w:nsid w:val="5C5C7FF2"/>
    <w:multiLevelType w:val="hybridMultilevel"/>
    <w:tmpl w:val="D04CAD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F4930F0"/>
    <w:multiLevelType w:val="hybridMultilevel"/>
    <w:tmpl w:val="CE285EA8"/>
    <w:lvl w:ilvl="0" w:tplc="715071F2">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9">
    <w:nsid w:val="5FFE5784"/>
    <w:multiLevelType w:val="multilevel"/>
    <w:tmpl w:val="3AA4F4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6412417D"/>
    <w:multiLevelType w:val="hybridMultilevel"/>
    <w:tmpl w:val="312A853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4416193"/>
    <w:multiLevelType w:val="hybridMultilevel"/>
    <w:tmpl w:val="58121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4723705"/>
    <w:multiLevelType w:val="hybridMultilevel"/>
    <w:tmpl w:val="A0D0C36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6C484703"/>
    <w:multiLevelType w:val="hybridMultilevel"/>
    <w:tmpl w:val="18BC5D94"/>
    <w:lvl w:ilvl="0" w:tplc="31A85A0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C7F0AB1"/>
    <w:multiLevelType w:val="multilevel"/>
    <w:tmpl w:val="F5206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6C874A0E"/>
    <w:multiLevelType w:val="hybridMultilevel"/>
    <w:tmpl w:val="92508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D14771F"/>
    <w:multiLevelType w:val="hybridMultilevel"/>
    <w:tmpl w:val="CCA8E2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F224AB1"/>
    <w:multiLevelType w:val="hybridMultilevel"/>
    <w:tmpl w:val="16984562"/>
    <w:lvl w:ilvl="0" w:tplc="B21C615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8">
    <w:nsid w:val="730B3F00"/>
    <w:multiLevelType w:val="hybridMultilevel"/>
    <w:tmpl w:val="CC08D350"/>
    <w:lvl w:ilvl="0" w:tplc="C4D813E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360"/>
        </w:tabs>
        <w:ind w:left="360" w:hanging="360"/>
      </w:pPr>
      <w:rPr>
        <w:rFonts w:ascii="Courier New" w:hAnsi="Courier New" w:hint="default"/>
      </w:rPr>
    </w:lvl>
    <w:lvl w:ilvl="2" w:tplc="00050409" w:tentative="1">
      <w:start w:val="1"/>
      <w:numFmt w:val="bullet"/>
      <w:lvlText w:val=""/>
      <w:lvlJc w:val="left"/>
      <w:pPr>
        <w:tabs>
          <w:tab w:val="num" w:pos="1080"/>
        </w:tabs>
        <w:ind w:left="1080" w:hanging="360"/>
      </w:pPr>
      <w:rPr>
        <w:rFonts w:ascii="Wingdings" w:hAnsi="Wingdings" w:hint="default"/>
      </w:rPr>
    </w:lvl>
    <w:lvl w:ilvl="3" w:tplc="00010409" w:tentative="1">
      <w:start w:val="1"/>
      <w:numFmt w:val="bullet"/>
      <w:lvlText w:val=""/>
      <w:lvlJc w:val="left"/>
      <w:pPr>
        <w:tabs>
          <w:tab w:val="num" w:pos="1800"/>
        </w:tabs>
        <w:ind w:left="1800" w:hanging="360"/>
      </w:pPr>
      <w:rPr>
        <w:rFonts w:ascii="Symbol" w:hAnsi="Symbol" w:hint="default"/>
      </w:rPr>
    </w:lvl>
    <w:lvl w:ilvl="4" w:tplc="00030409" w:tentative="1">
      <w:start w:val="1"/>
      <w:numFmt w:val="bullet"/>
      <w:lvlText w:val="o"/>
      <w:lvlJc w:val="left"/>
      <w:pPr>
        <w:tabs>
          <w:tab w:val="num" w:pos="2520"/>
        </w:tabs>
        <w:ind w:left="2520" w:hanging="360"/>
      </w:pPr>
      <w:rPr>
        <w:rFonts w:ascii="Courier New" w:hAnsi="Courier New" w:hint="default"/>
      </w:rPr>
    </w:lvl>
    <w:lvl w:ilvl="5" w:tplc="00050409" w:tentative="1">
      <w:start w:val="1"/>
      <w:numFmt w:val="bullet"/>
      <w:lvlText w:val=""/>
      <w:lvlJc w:val="left"/>
      <w:pPr>
        <w:tabs>
          <w:tab w:val="num" w:pos="3240"/>
        </w:tabs>
        <w:ind w:left="3240" w:hanging="360"/>
      </w:pPr>
      <w:rPr>
        <w:rFonts w:ascii="Wingdings" w:hAnsi="Wingdings" w:hint="default"/>
      </w:rPr>
    </w:lvl>
    <w:lvl w:ilvl="6" w:tplc="00010409" w:tentative="1">
      <w:start w:val="1"/>
      <w:numFmt w:val="bullet"/>
      <w:lvlText w:val=""/>
      <w:lvlJc w:val="left"/>
      <w:pPr>
        <w:tabs>
          <w:tab w:val="num" w:pos="3960"/>
        </w:tabs>
        <w:ind w:left="3960" w:hanging="360"/>
      </w:pPr>
      <w:rPr>
        <w:rFonts w:ascii="Symbol" w:hAnsi="Symbol" w:hint="default"/>
      </w:rPr>
    </w:lvl>
    <w:lvl w:ilvl="7" w:tplc="00030409" w:tentative="1">
      <w:start w:val="1"/>
      <w:numFmt w:val="bullet"/>
      <w:lvlText w:val="o"/>
      <w:lvlJc w:val="left"/>
      <w:pPr>
        <w:tabs>
          <w:tab w:val="num" w:pos="4680"/>
        </w:tabs>
        <w:ind w:left="4680" w:hanging="360"/>
      </w:pPr>
      <w:rPr>
        <w:rFonts w:ascii="Courier New" w:hAnsi="Courier New" w:hint="default"/>
      </w:rPr>
    </w:lvl>
    <w:lvl w:ilvl="8" w:tplc="00050409" w:tentative="1">
      <w:start w:val="1"/>
      <w:numFmt w:val="bullet"/>
      <w:lvlText w:val=""/>
      <w:lvlJc w:val="left"/>
      <w:pPr>
        <w:tabs>
          <w:tab w:val="num" w:pos="5400"/>
        </w:tabs>
        <w:ind w:left="5400" w:hanging="360"/>
      </w:pPr>
      <w:rPr>
        <w:rFonts w:ascii="Wingdings" w:hAnsi="Wingdings" w:hint="default"/>
      </w:rPr>
    </w:lvl>
  </w:abstractNum>
  <w:abstractNum w:abstractNumId="49">
    <w:nsid w:val="73804337"/>
    <w:multiLevelType w:val="hybridMultilevel"/>
    <w:tmpl w:val="6470A7F4"/>
    <w:lvl w:ilvl="0" w:tplc="8BAA7A4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0">
    <w:nsid w:val="76DF15B4"/>
    <w:multiLevelType w:val="hybridMultilevel"/>
    <w:tmpl w:val="17D6C10C"/>
    <w:lvl w:ilvl="0" w:tplc="DF9E477A">
      <w:start w:val="5"/>
      <w:numFmt w:val="decimal"/>
      <w:lvlText w:val="%1"/>
      <w:lvlJc w:val="left"/>
      <w:pPr>
        <w:tabs>
          <w:tab w:val="num" w:pos="-720"/>
        </w:tabs>
        <w:ind w:left="-720" w:hanging="360"/>
      </w:pPr>
      <w:rPr>
        <w:rFonts w:hint="default"/>
        <w:b/>
        <w:i w:val="0"/>
        <w:sz w:val="20"/>
      </w:rPr>
    </w:lvl>
    <w:lvl w:ilvl="1" w:tplc="EE6002C0">
      <w:start w:val="3"/>
      <w:numFmt w:val="bullet"/>
      <w:lvlText w:val=""/>
      <w:lvlJc w:val="left"/>
      <w:pPr>
        <w:tabs>
          <w:tab w:val="num" w:pos="1440"/>
        </w:tabs>
        <w:ind w:left="1440" w:hanging="360"/>
      </w:pPr>
      <w:rPr>
        <w:rFonts w:ascii="Symbol" w:hAnsi="Symbol" w:hint="default"/>
        <w:b/>
        <w:i w:val="0"/>
        <w:sz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7709570B"/>
    <w:multiLevelType w:val="hybridMultilevel"/>
    <w:tmpl w:val="D04CAD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77430DAD"/>
    <w:multiLevelType w:val="hybridMultilevel"/>
    <w:tmpl w:val="2DC4476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79D77C9F"/>
    <w:multiLevelType w:val="multilevel"/>
    <w:tmpl w:val="7EC6DC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nsid w:val="7A655A0D"/>
    <w:multiLevelType w:val="hybridMultilevel"/>
    <w:tmpl w:val="08006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484995"/>
    <w:multiLevelType w:val="hybridMultilevel"/>
    <w:tmpl w:val="2140F718"/>
    <w:lvl w:ilvl="0" w:tplc="090C625C">
      <w:start w:val="1"/>
      <w:numFmt w:val="bullet"/>
      <w:lvlText w:val=""/>
      <w:lvlJc w:val="left"/>
      <w:pPr>
        <w:tabs>
          <w:tab w:val="num" w:pos="720"/>
        </w:tabs>
        <w:ind w:left="720" w:hanging="360"/>
      </w:pPr>
      <w:rPr>
        <w:rFonts w:ascii="Wingdings 2" w:hAnsi="Wingdings 2" w:hint="default"/>
      </w:rPr>
    </w:lvl>
    <w:lvl w:ilvl="1" w:tplc="CD40875A" w:tentative="1">
      <w:start w:val="1"/>
      <w:numFmt w:val="bullet"/>
      <w:lvlText w:val=""/>
      <w:lvlJc w:val="left"/>
      <w:pPr>
        <w:tabs>
          <w:tab w:val="num" w:pos="1440"/>
        </w:tabs>
        <w:ind w:left="1440" w:hanging="360"/>
      </w:pPr>
      <w:rPr>
        <w:rFonts w:ascii="Wingdings 2" w:hAnsi="Wingdings 2" w:hint="default"/>
      </w:rPr>
    </w:lvl>
    <w:lvl w:ilvl="2" w:tplc="077EC366" w:tentative="1">
      <w:start w:val="1"/>
      <w:numFmt w:val="bullet"/>
      <w:lvlText w:val=""/>
      <w:lvlJc w:val="left"/>
      <w:pPr>
        <w:tabs>
          <w:tab w:val="num" w:pos="2160"/>
        </w:tabs>
        <w:ind w:left="2160" w:hanging="360"/>
      </w:pPr>
      <w:rPr>
        <w:rFonts w:ascii="Wingdings 2" w:hAnsi="Wingdings 2" w:hint="default"/>
      </w:rPr>
    </w:lvl>
    <w:lvl w:ilvl="3" w:tplc="9E720B22" w:tentative="1">
      <w:start w:val="1"/>
      <w:numFmt w:val="bullet"/>
      <w:lvlText w:val=""/>
      <w:lvlJc w:val="left"/>
      <w:pPr>
        <w:tabs>
          <w:tab w:val="num" w:pos="2880"/>
        </w:tabs>
        <w:ind w:left="2880" w:hanging="360"/>
      </w:pPr>
      <w:rPr>
        <w:rFonts w:ascii="Wingdings 2" w:hAnsi="Wingdings 2" w:hint="default"/>
      </w:rPr>
    </w:lvl>
    <w:lvl w:ilvl="4" w:tplc="54245E18" w:tentative="1">
      <w:start w:val="1"/>
      <w:numFmt w:val="bullet"/>
      <w:lvlText w:val=""/>
      <w:lvlJc w:val="left"/>
      <w:pPr>
        <w:tabs>
          <w:tab w:val="num" w:pos="3600"/>
        </w:tabs>
        <w:ind w:left="3600" w:hanging="360"/>
      </w:pPr>
      <w:rPr>
        <w:rFonts w:ascii="Wingdings 2" w:hAnsi="Wingdings 2" w:hint="default"/>
      </w:rPr>
    </w:lvl>
    <w:lvl w:ilvl="5" w:tplc="246CCDDA" w:tentative="1">
      <w:start w:val="1"/>
      <w:numFmt w:val="bullet"/>
      <w:lvlText w:val=""/>
      <w:lvlJc w:val="left"/>
      <w:pPr>
        <w:tabs>
          <w:tab w:val="num" w:pos="4320"/>
        </w:tabs>
        <w:ind w:left="4320" w:hanging="360"/>
      </w:pPr>
      <w:rPr>
        <w:rFonts w:ascii="Wingdings 2" w:hAnsi="Wingdings 2" w:hint="default"/>
      </w:rPr>
    </w:lvl>
    <w:lvl w:ilvl="6" w:tplc="9B48A262" w:tentative="1">
      <w:start w:val="1"/>
      <w:numFmt w:val="bullet"/>
      <w:lvlText w:val=""/>
      <w:lvlJc w:val="left"/>
      <w:pPr>
        <w:tabs>
          <w:tab w:val="num" w:pos="5040"/>
        </w:tabs>
        <w:ind w:left="5040" w:hanging="360"/>
      </w:pPr>
      <w:rPr>
        <w:rFonts w:ascii="Wingdings 2" w:hAnsi="Wingdings 2" w:hint="default"/>
      </w:rPr>
    </w:lvl>
    <w:lvl w:ilvl="7" w:tplc="2294D4C2" w:tentative="1">
      <w:start w:val="1"/>
      <w:numFmt w:val="bullet"/>
      <w:lvlText w:val=""/>
      <w:lvlJc w:val="left"/>
      <w:pPr>
        <w:tabs>
          <w:tab w:val="num" w:pos="5760"/>
        </w:tabs>
        <w:ind w:left="5760" w:hanging="360"/>
      </w:pPr>
      <w:rPr>
        <w:rFonts w:ascii="Wingdings 2" w:hAnsi="Wingdings 2" w:hint="default"/>
      </w:rPr>
    </w:lvl>
    <w:lvl w:ilvl="8" w:tplc="9B4C2FBA" w:tentative="1">
      <w:start w:val="1"/>
      <w:numFmt w:val="bullet"/>
      <w:lvlText w:val=""/>
      <w:lvlJc w:val="left"/>
      <w:pPr>
        <w:tabs>
          <w:tab w:val="num" w:pos="6480"/>
        </w:tabs>
        <w:ind w:left="6480" w:hanging="360"/>
      </w:pPr>
      <w:rPr>
        <w:rFonts w:ascii="Wingdings 2" w:hAnsi="Wingdings 2" w:hint="default"/>
      </w:rPr>
    </w:lvl>
  </w:abstractNum>
  <w:abstractNum w:abstractNumId="56">
    <w:nsid w:val="7D2E2765"/>
    <w:multiLevelType w:val="multilevel"/>
    <w:tmpl w:val="77080B1C"/>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7">
    <w:nsid w:val="7F9F500F"/>
    <w:multiLevelType w:val="hybridMultilevel"/>
    <w:tmpl w:val="1A9C4CB6"/>
    <w:lvl w:ilvl="0" w:tplc="C4D813E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num w:numId="1">
    <w:abstractNumId w:val="45"/>
  </w:num>
  <w:num w:numId="2">
    <w:abstractNumId w:val="41"/>
  </w:num>
  <w:num w:numId="3">
    <w:abstractNumId w:val="5"/>
  </w:num>
  <w:num w:numId="4">
    <w:abstractNumId w:val="54"/>
  </w:num>
  <w:num w:numId="5">
    <w:abstractNumId w:val="34"/>
  </w:num>
  <w:num w:numId="6">
    <w:abstractNumId w:val="43"/>
  </w:num>
  <w:num w:numId="7">
    <w:abstractNumId w:val="17"/>
  </w:num>
  <w:num w:numId="8">
    <w:abstractNumId w:val="53"/>
  </w:num>
  <w:num w:numId="9">
    <w:abstractNumId w:val="39"/>
  </w:num>
  <w:num w:numId="10">
    <w:abstractNumId w:val="1"/>
  </w:num>
  <w:num w:numId="11">
    <w:abstractNumId w:val="15"/>
  </w:num>
  <w:num w:numId="12">
    <w:abstractNumId w:val="25"/>
  </w:num>
  <w:num w:numId="13">
    <w:abstractNumId w:val="28"/>
  </w:num>
  <w:num w:numId="14">
    <w:abstractNumId w:val="42"/>
  </w:num>
  <w:num w:numId="15">
    <w:abstractNumId w:val="9"/>
  </w:num>
  <w:num w:numId="16">
    <w:abstractNumId w:val="3"/>
  </w:num>
  <w:num w:numId="17">
    <w:abstractNumId w:val="46"/>
  </w:num>
  <w:num w:numId="18">
    <w:abstractNumId w:val="12"/>
  </w:num>
  <w:num w:numId="19">
    <w:abstractNumId w:val="44"/>
  </w:num>
  <w:num w:numId="20">
    <w:abstractNumId w:val="21"/>
  </w:num>
  <w:num w:numId="21">
    <w:abstractNumId w:val="36"/>
  </w:num>
  <w:num w:numId="22">
    <w:abstractNumId w:val="0"/>
  </w:num>
  <w:num w:numId="23">
    <w:abstractNumId w:val="50"/>
  </w:num>
  <w:num w:numId="24">
    <w:abstractNumId w:val="18"/>
  </w:num>
  <w:num w:numId="25">
    <w:abstractNumId w:val="48"/>
  </w:num>
  <w:num w:numId="26">
    <w:abstractNumId w:val="4"/>
  </w:num>
  <w:num w:numId="27">
    <w:abstractNumId w:val="30"/>
  </w:num>
  <w:num w:numId="28">
    <w:abstractNumId w:val="26"/>
  </w:num>
  <w:num w:numId="29">
    <w:abstractNumId w:val="19"/>
  </w:num>
  <w:num w:numId="30">
    <w:abstractNumId w:val="10"/>
  </w:num>
  <w:num w:numId="31">
    <w:abstractNumId w:val="57"/>
  </w:num>
  <w:num w:numId="32">
    <w:abstractNumId w:val="24"/>
  </w:num>
  <w:num w:numId="33">
    <w:abstractNumId w:val="29"/>
  </w:num>
  <w:num w:numId="34">
    <w:abstractNumId w:val="31"/>
  </w:num>
  <w:num w:numId="35">
    <w:abstractNumId w:val="13"/>
  </w:num>
  <w:num w:numId="36">
    <w:abstractNumId w:val="32"/>
  </w:num>
  <w:num w:numId="37">
    <w:abstractNumId w:val="40"/>
  </w:num>
  <w:num w:numId="38">
    <w:abstractNumId w:val="22"/>
  </w:num>
  <w:num w:numId="39">
    <w:abstractNumId w:val="14"/>
  </w:num>
  <w:num w:numId="40">
    <w:abstractNumId w:val="2"/>
  </w:num>
  <w:num w:numId="41">
    <w:abstractNumId w:val="7"/>
  </w:num>
  <w:num w:numId="42">
    <w:abstractNumId w:val="8"/>
  </w:num>
  <w:num w:numId="43">
    <w:abstractNumId w:val="33"/>
  </w:num>
  <w:num w:numId="44">
    <w:abstractNumId w:val="49"/>
  </w:num>
  <w:num w:numId="45">
    <w:abstractNumId w:val="38"/>
  </w:num>
  <w:num w:numId="46">
    <w:abstractNumId w:val="55"/>
  </w:num>
  <w:num w:numId="47">
    <w:abstractNumId w:val="6"/>
  </w:num>
  <w:num w:numId="48">
    <w:abstractNumId w:val="56"/>
  </w:num>
  <w:num w:numId="49">
    <w:abstractNumId w:val="16"/>
  </w:num>
  <w:num w:numId="50">
    <w:abstractNumId w:val="27"/>
  </w:num>
  <w:num w:numId="51">
    <w:abstractNumId w:val="47"/>
  </w:num>
  <w:num w:numId="52">
    <w:abstractNumId w:val="35"/>
  </w:num>
  <w:num w:numId="53">
    <w:abstractNumId w:val="23"/>
  </w:num>
  <w:num w:numId="54">
    <w:abstractNumId w:val="20"/>
  </w:num>
  <w:num w:numId="55">
    <w:abstractNumId w:val="11"/>
  </w:num>
  <w:num w:numId="56">
    <w:abstractNumId w:val="52"/>
  </w:num>
  <w:num w:numId="57">
    <w:abstractNumId w:val="51"/>
  </w:num>
  <w:num w:numId="58">
    <w:abstractNumId w:val="3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1DA"/>
    <w:rsid w:val="00007174"/>
    <w:rsid w:val="00015C56"/>
    <w:rsid w:val="00016DFF"/>
    <w:rsid w:val="000214C8"/>
    <w:rsid w:val="0003007B"/>
    <w:rsid w:val="00036386"/>
    <w:rsid w:val="0005673F"/>
    <w:rsid w:val="00060117"/>
    <w:rsid w:val="00063CE8"/>
    <w:rsid w:val="00071389"/>
    <w:rsid w:val="000A09A3"/>
    <w:rsid w:val="000A0CE3"/>
    <w:rsid w:val="000B1C97"/>
    <w:rsid w:val="000D7D4B"/>
    <w:rsid w:val="000F12BF"/>
    <w:rsid w:val="000F32B1"/>
    <w:rsid w:val="000F6B97"/>
    <w:rsid w:val="00100331"/>
    <w:rsid w:val="0014525F"/>
    <w:rsid w:val="00145AB5"/>
    <w:rsid w:val="00146EFC"/>
    <w:rsid w:val="00194648"/>
    <w:rsid w:val="001B795F"/>
    <w:rsid w:val="001C34FE"/>
    <w:rsid w:val="001C4CC5"/>
    <w:rsid w:val="001D2921"/>
    <w:rsid w:val="001E11A8"/>
    <w:rsid w:val="001F77EB"/>
    <w:rsid w:val="00213337"/>
    <w:rsid w:val="00227DCD"/>
    <w:rsid w:val="00236279"/>
    <w:rsid w:val="00247649"/>
    <w:rsid w:val="00250381"/>
    <w:rsid w:val="00263892"/>
    <w:rsid w:val="00266CD1"/>
    <w:rsid w:val="00274B41"/>
    <w:rsid w:val="00283931"/>
    <w:rsid w:val="0029006B"/>
    <w:rsid w:val="002932FC"/>
    <w:rsid w:val="0029413A"/>
    <w:rsid w:val="002A10F2"/>
    <w:rsid w:val="002C7FCB"/>
    <w:rsid w:val="002E4D5C"/>
    <w:rsid w:val="0030623A"/>
    <w:rsid w:val="003137CF"/>
    <w:rsid w:val="00313A6C"/>
    <w:rsid w:val="00313AC1"/>
    <w:rsid w:val="00315319"/>
    <w:rsid w:val="00335C94"/>
    <w:rsid w:val="00353FE2"/>
    <w:rsid w:val="00381A03"/>
    <w:rsid w:val="0039691A"/>
    <w:rsid w:val="003A3511"/>
    <w:rsid w:val="003A3BB2"/>
    <w:rsid w:val="003B4F85"/>
    <w:rsid w:val="003C0D48"/>
    <w:rsid w:val="003C57D2"/>
    <w:rsid w:val="003D09AF"/>
    <w:rsid w:val="003E6076"/>
    <w:rsid w:val="003F0FC3"/>
    <w:rsid w:val="003F2430"/>
    <w:rsid w:val="0040358C"/>
    <w:rsid w:val="00404435"/>
    <w:rsid w:val="00411DA3"/>
    <w:rsid w:val="0041429E"/>
    <w:rsid w:val="00432C25"/>
    <w:rsid w:val="00473EAB"/>
    <w:rsid w:val="00485C42"/>
    <w:rsid w:val="00486489"/>
    <w:rsid w:val="004A0856"/>
    <w:rsid w:val="004A76C7"/>
    <w:rsid w:val="004F2B2F"/>
    <w:rsid w:val="00503765"/>
    <w:rsid w:val="00527900"/>
    <w:rsid w:val="00540624"/>
    <w:rsid w:val="0054649E"/>
    <w:rsid w:val="0056263A"/>
    <w:rsid w:val="00564596"/>
    <w:rsid w:val="0057274B"/>
    <w:rsid w:val="00585637"/>
    <w:rsid w:val="005901E9"/>
    <w:rsid w:val="0059271C"/>
    <w:rsid w:val="00594D23"/>
    <w:rsid w:val="005C0572"/>
    <w:rsid w:val="005C107D"/>
    <w:rsid w:val="005D204A"/>
    <w:rsid w:val="005F498B"/>
    <w:rsid w:val="006101DA"/>
    <w:rsid w:val="006269CD"/>
    <w:rsid w:val="00686349"/>
    <w:rsid w:val="00687B2C"/>
    <w:rsid w:val="006A5396"/>
    <w:rsid w:val="006A6C74"/>
    <w:rsid w:val="006D485C"/>
    <w:rsid w:val="006D7F1D"/>
    <w:rsid w:val="0070588E"/>
    <w:rsid w:val="00706156"/>
    <w:rsid w:val="0071096F"/>
    <w:rsid w:val="00743A00"/>
    <w:rsid w:val="007440C4"/>
    <w:rsid w:val="00750D08"/>
    <w:rsid w:val="00764A1A"/>
    <w:rsid w:val="00791375"/>
    <w:rsid w:val="00792936"/>
    <w:rsid w:val="007C6815"/>
    <w:rsid w:val="007D258E"/>
    <w:rsid w:val="007D3BDC"/>
    <w:rsid w:val="007E5F9C"/>
    <w:rsid w:val="008140C6"/>
    <w:rsid w:val="008216E5"/>
    <w:rsid w:val="0082557B"/>
    <w:rsid w:val="0082756A"/>
    <w:rsid w:val="00835CE3"/>
    <w:rsid w:val="00842F3A"/>
    <w:rsid w:val="00856087"/>
    <w:rsid w:val="00873985"/>
    <w:rsid w:val="00873B36"/>
    <w:rsid w:val="0088400E"/>
    <w:rsid w:val="008852B7"/>
    <w:rsid w:val="008939C7"/>
    <w:rsid w:val="008A63F2"/>
    <w:rsid w:val="008B7C28"/>
    <w:rsid w:val="008D2471"/>
    <w:rsid w:val="008D3A48"/>
    <w:rsid w:val="008D3EFC"/>
    <w:rsid w:val="008E0040"/>
    <w:rsid w:val="00906ED6"/>
    <w:rsid w:val="00907583"/>
    <w:rsid w:val="00925895"/>
    <w:rsid w:val="00955127"/>
    <w:rsid w:val="00962FEB"/>
    <w:rsid w:val="00967086"/>
    <w:rsid w:val="00973A29"/>
    <w:rsid w:val="0099497B"/>
    <w:rsid w:val="009A7F30"/>
    <w:rsid w:val="009D03B9"/>
    <w:rsid w:val="009E5DBD"/>
    <w:rsid w:val="009F022C"/>
    <w:rsid w:val="009F28C6"/>
    <w:rsid w:val="00A140DC"/>
    <w:rsid w:val="00A24E1B"/>
    <w:rsid w:val="00A30531"/>
    <w:rsid w:val="00A36AE1"/>
    <w:rsid w:val="00A53065"/>
    <w:rsid w:val="00A618D8"/>
    <w:rsid w:val="00A64599"/>
    <w:rsid w:val="00A64EA9"/>
    <w:rsid w:val="00A729E3"/>
    <w:rsid w:val="00A76B36"/>
    <w:rsid w:val="00A771EE"/>
    <w:rsid w:val="00A92F1C"/>
    <w:rsid w:val="00AD1B97"/>
    <w:rsid w:val="00AD306D"/>
    <w:rsid w:val="00AE0BD4"/>
    <w:rsid w:val="00AF10A9"/>
    <w:rsid w:val="00B14301"/>
    <w:rsid w:val="00B17511"/>
    <w:rsid w:val="00B34D5A"/>
    <w:rsid w:val="00B4644B"/>
    <w:rsid w:val="00B8127C"/>
    <w:rsid w:val="00B822D0"/>
    <w:rsid w:val="00B84E68"/>
    <w:rsid w:val="00B871C0"/>
    <w:rsid w:val="00B911A5"/>
    <w:rsid w:val="00BC01FA"/>
    <w:rsid w:val="00BD4E9F"/>
    <w:rsid w:val="00BD77F0"/>
    <w:rsid w:val="00BE4215"/>
    <w:rsid w:val="00BE647F"/>
    <w:rsid w:val="00BF33E4"/>
    <w:rsid w:val="00C025C1"/>
    <w:rsid w:val="00C30824"/>
    <w:rsid w:val="00C31847"/>
    <w:rsid w:val="00C31A97"/>
    <w:rsid w:val="00C63952"/>
    <w:rsid w:val="00C6408F"/>
    <w:rsid w:val="00C65A38"/>
    <w:rsid w:val="00C7087D"/>
    <w:rsid w:val="00C74301"/>
    <w:rsid w:val="00C86613"/>
    <w:rsid w:val="00C9701A"/>
    <w:rsid w:val="00CA4F38"/>
    <w:rsid w:val="00CB3527"/>
    <w:rsid w:val="00CC3136"/>
    <w:rsid w:val="00CC3A34"/>
    <w:rsid w:val="00CC5FF6"/>
    <w:rsid w:val="00CC700D"/>
    <w:rsid w:val="00CD2E8E"/>
    <w:rsid w:val="00CD3B6D"/>
    <w:rsid w:val="00CF053F"/>
    <w:rsid w:val="00CF1C17"/>
    <w:rsid w:val="00CF6856"/>
    <w:rsid w:val="00D010F0"/>
    <w:rsid w:val="00D15428"/>
    <w:rsid w:val="00D15BA5"/>
    <w:rsid w:val="00D17F6D"/>
    <w:rsid w:val="00D210C8"/>
    <w:rsid w:val="00D25EDE"/>
    <w:rsid w:val="00D37C40"/>
    <w:rsid w:val="00D54332"/>
    <w:rsid w:val="00D6773E"/>
    <w:rsid w:val="00DA23FF"/>
    <w:rsid w:val="00DA3569"/>
    <w:rsid w:val="00DB1952"/>
    <w:rsid w:val="00DB6508"/>
    <w:rsid w:val="00DB77F2"/>
    <w:rsid w:val="00DD3894"/>
    <w:rsid w:val="00E01513"/>
    <w:rsid w:val="00E31300"/>
    <w:rsid w:val="00E32FD1"/>
    <w:rsid w:val="00E432C9"/>
    <w:rsid w:val="00E605C3"/>
    <w:rsid w:val="00E61287"/>
    <w:rsid w:val="00E708B5"/>
    <w:rsid w:val="00E77E72"/>
    <w:rsid w:val="00EA059E"/>
    <w:rsid w:val="00EB0CBF"/>
    <w:rsid w:val="00EB37AA"/>
    <w:rsid w:val="00EF6EAA"/>
    <w:rsid w:val="00F1600B"/>
    <w:rsid w:val="00F16E93"/>
    <w:rsid w:val="00F74140"/>
    <w:rsid w:val="00F95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A69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35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12BF"/>
    <w:pPr>
      <w:ind w:left="720"/>
      <w:contextualSpacing/>
    </w:pPr>
  </w:style>
  <w:style w:type="character" w:styleId="Hyperlink">
    <w:name w:val="Hyperlink"/>
    <w:basedOn w:val="DefaultParagraphFont"/>
    <w:uiPriority w:val="99"/>
    <w:semiHidden/>
    <w:unhideWhenUsed/>
    <w:rsid w:val="00A618D8"/>
    <w:rPr>
      <w:color w:val="0000FF"/>
      <w:u w:val="single"/>
    </w:rPr>
  </w:style>
  <w:style w:type="paragraph" w:styleId="CommentText">
    <w:name w:val="annotation text"/>
    <w:basedOn w:val="Normal"/>
    <w:link w:val="CommentTextChar"/>
    <w:uiPriority w:val="99"/>
    <w:unhideWhenUsed/>
    <w:rsid w:val="00CA4F38"/>
    <w:pPr>
      <w:spacing w:after="0" w:line="240" w:lineRule="auto"/>
    </w:pPr>
    <w:rPr>
      <w:sz w:val="20"/>
      <w:szCs w:val="20"/>
    </w:rPr>
  </w:style>
  <w:style w:type="character" w:customStyle="1" w:styleId="CommentTextChar">
    <w:name w:val="Comment Text Char"/>
    <w:basedOn w:val="DefaultParagraphFont"/>
    <w:link w:val="CommentText"/>
    <w:uiPriority w:val="99"/>
    <w:rsid w:val="00CA4F38"/>
    <w:rPr>
      <w:rFonts w:eastAsiaTheme="minorEastAsia"/>
      <w:sz w:val="20"/>
      <w:szCs w:val="20"/>
    </w:rPr>
  </w:style>
  <w:style w:type="table" w:styleId="TableGrid">
    <w:name w:val="Table Grid"/>
    <w:basedOn w:val="TableNormal"/>
    <w:uiPriority w:val="59"/>
    <w:rsid w:val="00CA4F38"/>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4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F38"/>
    <w:rPr>
      <w:rFonts w:ascii="Tahoma" w:hAnsi="Tahoma" w:cs="Tahoma"/>
      <w:sz w:val="16"/>
      <w:szCs w:val="16"/>
    </w:rPr>
  </w:style>
  <w:style w:type="character" w:styleId="FollowedHyperlink">
    <w:name w:val="FollowedHyperlink"/>
    <w:basedOn w:val="DefaultParagraphFont"/>
    <w:uiPriority w:val="99"/>
    <w:semiHidden/>
    <w:unhideWhenUsed/>
    <w:rsid w:val="00527900"/>
    <w:rPr>
      <w:color w:val="800080" w:themeColor="followedHyperlink"/>
      <w:u w:val="single"/>
    </w:rPr>
  </w:style>
  <w:style w:type="paragraph" w:styleId="Header">
    <w:name w:val="header"/>
    <w:basedOn w:val="Normal"/>
    <w:link w:val="HeaderChar"/>
    <w:uiPriority w:val="99"/>
    <w:unhideWhenUsed/>
    <w:rsid w:val="005279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900"/>
  </w:style>
  <w:style w:type="paragraph" w:styleId="Footer">
    <w:name w:val="footer"/>
    <w:basedOn w:val="Normal"/>
    <w:link w:val="FooterChar"/>
    <w:uiPriority w:val="99"/>
    <w:unhideWhenUsed/>
    <w:rsid w:val="005279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900"/>
  </w:style>
  <w:style w:type="paragraph" w:styleId="FootnoteText">
    <w:name w:val="footnote text"/>
    <w:basedOn w:val="Normal"/>
    <w:link w:val="FootnoteTextChar"/>
    <w:uiPriority w:val="99"/>
    <w:semiHidden/>
    <w:rsid w:val="00F7414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F7414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F74140"/>
    <w:rPr>
      <w:rFonts w:cs="Times New Roman"/>
      <w:vertAlign w:val="superscript"/>
    </w:rPr>
  </w:style>
  <w:style w:type="character" w:customStyle="1" w:styleId="Heading2Char">
    <w:name w:val="Heading 2 Char"/>
    <w:basedOn w:val="DefaultParagraphFont"/>
    <w:link w:val="Heading2"/>
    <w:uiPriority w:val="9"/>
    <w:rsid w:val="00DA3569"/>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A35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12BF"/>
    <w:pPr>
      <w:ind w:left="720"/>
      <w:contextualSpacing/>
    </w:pPr>
  </w:style>
  <w:style w:type="character" w:styleId="Hyperlink">
    <w:name w:val="Hyperlink"/>
    <w:basedOn w:val="DefaultParagraphFont"/>
    <w:uiPriority w:val="99"/>
    <w:semiHidden/>
    <w:unhideWhenUsed/>
    <w:rsid w:val="00A618D8"/>
    <w:rPr>
      <w:color w:val="0000FF"/>
      <w:u w:val="single"/>
    </w:rPr>
  </w:style>
  <w:style w:type="paragraph" w:styleId="CommentText">
    <w:name w:val="annotation text"/>
    <w:basedOn w:val="Normal"/>
    <w:link w:val="CommentTextChar"/>
    <w:uiPriority w:val="99"/>
    <w:unhideWhenUsed/>
    <w:rsid w:val="00CA4F38"/>
    <w:pPr>
      <w:spacing w:after="0" w:line="240" w:lineRule="auto"/>
    </w:pPr>
    <w:rPr>
      <w:sz w:val="20"/>
      <w:szCs w:val="20"/>
    </w:rPr>
  </w:style>
  <w:style w:type="character" w:customStyle="1" w:styleId="CommentTextChar">
    <w:name w:val="Comment Text Char"/>
    <w:basedOn w:val="DefaultParagraphFont"/>
    <w:link w:val="CommentText"/>
    <w:uiPriority w:val="99"/>
    <w:rsid w:val="00CA4F38"/>
    <w:rPr>
      <w:rFonts w:eastAsiaTheme="minorEastAsia"/>
      <w:sz w:val="20"/>
      <w:szCs w:val="20"/>
    </w:rPr>
  </w:style>
  <w:style w:type="table" w:styleId="TableGrid">
    <w:name w:val="Table Grid"/>
    <w:basedOn w:val="TableNormal"/>
    <w:uiPriority w:val="59"/>
    <w:rsid w:val="00CA4F38"/>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A4F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F38"/>
    <w:rPr>
      <w:rFonts w:ascii="Tahoma" w:hAnsi="Tahoma" w:cs="Tahoma"/>
      <w:sz w:val="16"/>
      <w:szCs w:val="16"/>
    </w:rPr>
  </w:style>
  <w:style w:type="character" w:styleId="FollowedHyperlink">
    <w:name w:val="FollowedHyperlink"/>
    <w:basedOn w:val="DefaultParagraphFont"/>
    <w:uiPriority w:val="99"/>
    <w:semiHidden/>
    <w:unhideWhenUsed/>
    <w:rsid w:val="00527900"/>
    <w:rPr>
      <w:color w:val="800080" w:themeColor="followedHyperlink"/>
      <w:u w:val="single"/>
    </w:rPr>
  </w:style>
  <w:style w:type="paragraph" w:styleId="Header">
    <w:name w:val="header"/>
    <w:basedOn w:val="Normal"/>
    <w:link w:val="HeaderChar"/>
    <w:uiPriority w:val="99"/>
    <w:unhideWhenUsed/>
    <w:rsid w:val="005279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900"/>
  </w:style>
  <w:style w:type="paragraph" w:styleId="Footer">
    <w:name w:val="footer"/>
    <w:basedOn w:val="Normal"/>
    <w:link w:val="FooterChar"/>
    <w:uiPriority w:val="99"/>
    <w:unhideWhenUsed/>
    <w:rsid w:val="005279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7900"/>
  </w:style>
  <w:style w:type="paragraph" w:styleId="FootnoteText">
    <w:name w:val="footnote text"/>
    <w:basedOn w:val="Normal"/>
    <w:link w:val="FootnoteTextChar"/>
    <w:uiPriority w:val="99"/>
    <w:semiHidden/>
    <w:rsid w:val="00F7414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F7414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F74140"/>
    <w:rPr>
      <w:rFonts w:cs="Times New Roman"/>
      <w:vertAlign w:val="superscript"/>
    </w:rPr>
  </w:style>
  <w:style w:type="character" w:customStyle="1" w:styleId="Heading2Char">
    <w:name w:val="Heading 2 Char"/>
    <w:basedOn w:val="DefaultParagraphFont"/>
    <w:link w:val="Heading2"/>
    <w:uiPriority w:val="9"/>
    <w:rsid w:val="00DA3569"/>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90470">
      <w:bodyDiv w:val="1"/>
      <w:marLeft w:val="0"/>
      <w:marRight w:val="0"/>
      <w:marTop w:val="0"/>
      <w:marBottom w:val="0"/>
      <w:divBdr>
        <w:top w:val="none" w:sz="0" w:space="0" w:color="auto"/>
        <w:left w:val="none" w:sz="0" w:space="0" w:color="auto"/>
        <w:bottom w:val="none" w:sz="0" w:space="0" w:color="auto"/>
        <w:right w:val="none" w:sz="0" w:space="0" w:color="auto"/>
      </w:divBdr>
      <w:divsChild>
        <w:div w:id="483399202">
          <w:marLeft w:val="0"/>
          <w:marRight w:val="0"/>
          <w:marTop w:val="0"/>
          <w:marBottom w:val="0"/>
          <w:divBdr>
            <w:top w:val="none" w:sz="0" w:space="0" w:color="auto"/>
            <w:left w:val="none" w:sz="0" w:space="0" w:color="auto"/>
            <w:bottom w:val="none" w:sz="0" w:space="0" w:color="auto"/>
            <w:right w:val="none" w:sz="0" w:space="0" w:color="auto"/>
          </w:divBdr>
          <w:divsChild>
            <w:div w:id="18804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988579">
      <w:bodyDiv w:val="1"/>
      <w:marLeft w:val="0"/>
      <w:marRight w:val="0"/>
      <w:marTop w:val="0"/>
      <w:marBottom w:val="0"/>
      <w:divBdr>
        <w:top w:val="none" w:sz="0" w:space="0" w:color="auto"/>
        <w:left w:val="none" w:sz="0" w:space="0" w:color="auto"/>
        <w:bottom w:val="none" w:sz="0" w:space="0" w:color="auto"/>
        <w:right w:val="none" w:sz="0" w:space="0" w:color="auto"/>
      </w:divBdr>
    </w:div>
    <w:div w:id="1532643538">
      <w:bodyDiv w:val="1"/>
      <w:marLeft w:val="0"/>
      <w:marRight w:val="0"/>
      <w:marTop w:val="0"/>
      <w:marBottom w:val="0"/>
      <w:divBdr>
        <w:top w:val="none" w:sz="0" w:space="0" w:color="auto"/>
        <w:left w:val="none" w:sz="0" w:space="0" w:color="auto"/>
        <w:bottom w:val="none" w:sz="0" w:space="0" w:color="auto"/>
        <w:right w:val="none" w:sz="0" w:space="0" w:color="auto"/>
      </w:divBdr>
    </w:div>
    <w:div w:id="1557813292">
      <w:bodyDiv w:val="1"/>
      <w:marLeft w:val="0"/>
      <w:marRight w:val="0"/>
      <w:marTop w:val="0"/>
      <w:marBottom w:val="0"/>
      <w:divBdr>
        <w:top w:val="none" w:sz="0" w:space="0" w:color="auto"/>
        <w:left w:val="none" w:sz="0" w:space="0" w:color="auto"/>
        <w:bottom w:val="none" w:sz="0" w:space="0" w:color="auto"/>
        <w:right w:val="none" w:sz="0" w:space="0" w:color="auto"/>
      </w:divBdr>
      <w:divsChild>
        <w:div w:id="757407034">
          <w:marLeft w:val="0"/>
          <w:marRight w:val="0"/>
          <w:marTop w:val="0"/>
          <w:marBottom w:val="0"/>
          <w:divBdr>
            <w:top w:val="none" w:sz="0" w:space="0" w:color="auto"/>
            <w:left w:val="none" w:sz="0" w:space="0" w:color="auto"/>
            <w:bottom w:val="none" w:sz="0" w:space="0" w:color="auto"/>
            <w:right w:val="none" w:sz="0" w:space="0" w:color="auto"/>
          </w:divBdr>
          <w:divsChild>
            <w:div w:id="28770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5.xml"/><Relationship Id="rId21" Type="http://schemas.openxmlformats.org/officeDocument/2006/relationships/footer" Target="footer5.xml"/><Relationship Id="rId22" Type="http://schemas.openxmlformats.org/officeDocument/2006/relationships/footer" Target="footer6.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footer" Target="footer1.xm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header" Target="header4.xml"/><Relationship Id="rId18" Type="http://schemas.openxmlformats.org/officeDocument/2006/relationships/footer" Target="footer3.xml"/><Relationship Id="rId19" Type="http://schemas.openxmlformats.org/officeDocument/2006/relationships/footer" Target="footer4.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DA35C05573214090F9F4460B59C365" ma:contentTypeVersion="0" ma:contentTypeDescription="Create a new document." ma:contentTypeScope="" ma:versionID="13dc3e5989d1b0c47434daadf08e10b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EC848-C113-48CF-8044-579F17FD9DD5}">
  <ds:schemaRefs>
    <ds:schemaRef ds:uri="http://purl.org/dc/dcmitype/"/>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1B405A0C-6C68-41C4-BF91-E28FAE5C6B47}">
  <ds:schemaRefs>
    <ds:schemaRef ds:uri="http://schemas.microsoft.com/sharepoint/v3/contenttype/forms"/>
  </ds:schemaRefs>
</ds:datastoreItem>
</file>

<file path=customXml/itemProps3.xml><?xml version="1.0" encoding="utf-8"?>
<ds:datastoreItem xmlns:ds="http://schemas.openxmlformats.org/officeDocument/2006/customXml" ds:itemID="{B6F87261-B5A9-44AF-B003-07C882658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C7CD181-6556-D34C-AE02-C5822F4B1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8388</Words>
  <Characters>44878</Characters>
  <Application>Microsoft Macintosh Word</Application>
  <DocSecurity>0</DocSecurity>
  <Lines>954</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EDU-1170</dc:creator>
  <cp:lastModifiedBy>Kees de Groot</cp:lastModifiedBy>
  <cp:revision>2</cp:revision>
  <dcterms:created xsi:type="dcterms:W3CDTF">2013-10-07T12:15:00Z</dcterms:created>
  <dcterms:modified xsi:type="dcterms:W3CDTF">2013-10-07T12:15:00Z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0x010100FFDA35C05573214090F9F4460B59C365</vt:lpwstr>
  </property>
</Properties>
</file>